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04AF1E" w14:textId="77777777" w:rsidR="0024279E" w:rsidRPr="00603221" w:rsidRDefault="0024279E" w:rsidP="0024279E">
      <w:pPr>
        <w:jc w:val="center"/>
        <w:rPr>
          <w:b/>
          <w:sz w:val="32"/>
          <w:szCs w:val="32"/>
          <w:lang w:val="el-GR"/>
        </w:rPr>
      </w:pPr>
      <w:r w:rsidRPr="00603221">
        <w:rPr>
          <w:b/>
          <w:sz w:val="32"/>
          <w:szCs w:val="32"/>
          <w:lang w:val="el-GR"/>
        </w:rPr>
        <w:t>Διακήρυξη</w:t>
      </w:r>
    </w:p>
    <w:p w14:paraId="5CCB1ECE" w14:textId="71639CB2" w:rsidR="0024279E" w:rsidRPr="00B86104" w:rsidRDefault="00DF02B0" w:rsidP="00CB32DC">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CB32DC">
        <w:rPr>
          <w:b/>
          <w:sz w:val="32"/>
          <w:szCs w:val="32"/>
          <w:lang w:val="el-GR"/>
        </w:rPr>
        <w:t xml:space="preserve"> </w:t>
      </w:r>
      <w:r w:rsidR="0024279E" w:rsidRPr="00603221">
        <w:rPr>
          <w:b/>
          <w:sz w:val="32"/>
          <w:szCs w:val="32"/>
          <w:lang w:val="el-GR"/>
        </w:rPr>
        <w:t>για το Έργο</w:t>
      </w:r>
      <w:r w:rsidR="00A406A5">
        <w:rPr>
          <w:b/>
          <w:sz w:val="32"/>
          <w:szCs w:val="32"/>
          <w:lang w:val="el-GR"/>
        </w:rPr>
        <w:t xml:space="preserve"> </w:t>
      </w:r>
      <w:r w:rsidR="0024279E" w:rsidRPr="00B86104">
        <w:rPr>
          <w:b/>
          <w:sz w:val="32"/>
          <w:szCs w:val="32"/>
          <w:lang w:val="el-GR"/>
        </w:rPr>
        <w:t>«</w:t>
      </w:r>
      <w:r w:rsidR="00896B2E" w:rsidRPr="00896B2E">
        <w:rPr>
          <w:b/>
          <w:sz w:val="32"/>
          <w:szCs w:val="32"/>
          <w:lang w:val="el-GR"/>
        </w:rPr>
        <w:t>Τεχνικός Σύμβουλος διαχείρισης του Προγράμματος «</w:t>
      </w:r>
      <w:r w:rsidR="000A5856">
        <w:rPr>
          <w:b/>
          <w:sz w:val="32"/>
          <w:szCs w:val="32"/>
          <w:lang w:val="el-GR"/>
        </w:rPr>
        <w:t>Ο</w:t>
      </w:r>
      <w:r w:rsidR="000A5856" w:rsidRPr="005A59F0">
        <w:rPr>
          <w:b/>
          <w:sz w:val="32"/>
          <w:szCs w:val="32"/>
          <w:lang w:val="el-GR"/>
        </w:rPr>
        <w:t xml:space="preserve">ικονομική </w:t>
      </w:r>
      <w:r w:rsidR="00136CAB" w:rsidRPr="005A59F0">
        <w:rPr>
          <w:b/>
          <w:sz w:val="32"/>
          <w:szCs w:val="32"/>
          <w:lang w:val="el-GR"/>
        </w:rPr>
        <w:t xml:space="preserve">ενίσχυση για τη διενέργεια πράξεων προληπτικής οδοντιατρικής φροντίδας σε παιδιά ηλικίας έξι έως δώδεκα (6-12) ετών - </w:t>
      </w:r>
      <w:r w:rsidR="00136CAB" w:rsidRPr="008063A1">
        <w:rPr>
          <w:b/>
          <w:sz w:val="32"/>
          <w:szCs w:val="32"/>
          <w:lang w:val="el-GR"/>
        </w:rPr>
        <w:t>(</w:t>
      </w:r>
      <w:r w:rsidR="00136CAB">
        <w:rPr>
          <w:b/>
          <w:sz w:val="32"/>
          <w:szCs w:val="32"/>
          <w:lang w:val="en-US"/>
        </w:rPr>
        <w:t>Dentist</w:t>
      </w:r>
      <w:r w:rsidR="00136CAB" w:rsidRPr="008063A1">
        <w:rPr>
          <w:b/>
          <w:sz w:val="32"/>
          <w:szCs w:val="32"/>
          <w:lang w:val="el-GR"/>
        </w:rPr>
        <w:t xml:space="preserve"> PASS)</w:t>
      </w:r>
      <w:r w:rsidR="00484BD1">
        <w:rPr>
          <w:b/>
          <w:sz w:val="32"/>
          <w:szCs w:val="32"/>
          <w:lang w:val="el-GR"/>
        </w:rPr>
        <w:t>»</w:t>
      </w:r>
      <w:r w:rsidR="0024279E" w:rsidRPr="008063A1">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AE0BA5" w:rsidRPr="00AE0BA5" w14:paraId="3C2940FD" w14:textId="77777777" w:rsidTr="0052704A">
        <w:tc>
          <w:tcPr>
            <w:tcW w:w="2830" w:type="dxa"/>
            <w:shd w:val="clear" w:color="auto" w:fill="auto"/>
            <w:vAlign w:val="center"/>
          </w:tcPr>
          <w:p w14:paraId="7769A770" w14:textId="77777777" w:rsidR="00AE0BA5" w:rsidRPr="00603221" w:rsidRDefault="00AE0BA5" w:rsidP="00AE0BA5">
            <w:pPr>
              <w:autoSpaceDE w:val="0"/>
              <w:autoSpaceDN w:val="0"/>
              <w:adjustRightInd w:val="0"/>
              <w:spacing w:before="120" w:after="0"/>
              <w:jc w:val="right"/>
              <w:rPr>
                <w:b/>
                <w:color w:val="000000"/>
                <w:lang w:val="el-GR"/>
              </w:rPr>
            </w:pPr>
            <w:proofErr w:type="spellStart"/>
            <w:r w:rsidRPr="00155B45">
              <w:rPr>
                <w:b/>
                <w:color w:val="000000"/>
              </w:rPr>
              <w:t>Κωδ</w:t>
            </w:r>
            <w:proofErr w:type="spellEnd"/>
            <w:r w:rsidRPr="00155B45">
              <w:rPr>
                <w:b/>
                <w:color w:val="000000"/>
              </w:rPr>
              <w:t>. ΟΠΣ</w:t>
            </w:r>
            <w:r>
              <w:rPr>
                <w:b/>
                <w:color w:val="000000"/>
                <w:lang w:val="el-GR"/>
              </w:rPr>
              <w:t xml:space="preserve"> ΤΑ</w:t>
            </w:r>
            <w:r w:rsidRPr="00155B45">
              <w:rPr>
                <w:b/>
                <w:color w:val="000000"/>
              </w:rPr>
              <w:t>:</w:t>
            </w:r>
          </w:p>
        </w:tc>
        <w:tc>
          <w:tcPr>
            <w:tcW w:w="6798" w:type="dxa"/>
            <w:gridSpan w:val="2"/>
            <w:shd w:val="clear" w:color="auto" w:fill="auto"/>
            <w:vAlign w:val="center"/>
          </w:tcPr>
          <w:p w14:paraId="2B497564" w14:textId="77777777" w:rsidR="00AE0BA5" w:rsidRDefault="00AE0BA5" w:rsidP="00C5507E">
            <w:pPr>
              <w:pStyle w:val="TabletextChar"/>
              <w:spacing w:before="120" w:line="240" w:lineRule="auto"/>
              <w:jc w:val="both"/>
              <w:rPr>
                <w:rFonts w:cs="Tahoma"/>
                <w:sz w:val="22"/>
                <w:szCs w:val="22"/>
              </w:rPr>
            </w:pPr>
            <w:r>
              <w:rPr>
                <w:rFonts w:cs="Tahoma"/>
                <w:sz w:val="22"/>
                <w:szCs w:val="22"/>
                <w:lang w:val="en-US"/>
              </w:rPr>
              <w:t>5202702</w:t>
            </w:r>
          </w:p>
        </w:tc>
      </w:tr>
      <w:tr w:rsidR="00AE0BA5" w:rsidRPr="00ED25B0" w14:paraId="399AA7B2" w14:textId="77777777" w:rsidTr="0052704A">
        <w:tc>
          <w:tcPr>
            <w:tcW w:w="2830" w:type="dxa"/>
            <w:shd w:val="clear" w:color="auto" w:fill="auto"/>
            <w:vAlign w:val="center"/>
          </w:tcPr>
          <w:p w14:paraId="15AF0494" w14:textId="77777777" w:rsidR="00AE0BA5" w:rsidRPr="00603221" w:rsidRDefault="00AE0BA5" w:rsidP="00AE0BA5">
            <w:pPr>
              <w:autoSpaceDE w:val="0"/>
              <w:autoSpaceDN w:val="0"/>
              <w:adjustRightInd w:val="0"/>
              <w:spacing w:before="120" w:after="0"/>
              <w:jc w:val="right"/>
              <w:rPr>
                <w:b/>
                <w:color w:val="000000"/>
                <w:lang w:val="el-GR"/>
              </w:rPr>
            </w:pPr>
            <w:r>
              <w:rPr>
                <w:b/>
                <w:color w:val="000000"/>
                <w:lang w:val="el-GR"/>
              </w:rPr>
              <w:t xml:space="preserve">Χρηματοδότηση </w:t>
            </w:r>
            <w:r w:rsidRPr="00155B45">
              <w:rPr>
                <w:b/>
                <w:color w:val="000000"/>
              </w:rPr>
              <w:t>:</w:t>
            </w:r>
          </w:p>
        </w:tc>
        <w:tc>
          <w:tcPr>
            <w:tcW w:w="6798" w:type="dxa"/>
            <w:gridSpan w:val="2"/>
            <w:shd w:val="clear" w:color="auto" w:fill="auto"/>
            <w:vAlign w:val="center"/>
          </w:tcPr>
          <w:p w14:paraId="764F4CFF" w14:textId="77777777" w:rsidR="00AE0BA5" w:rsidRDefault="00AE0BA5" w:rsidP="00C5507E">
            <w:pPr>
              <w:autoSpaceDE w:val="0"/>
              <w:autoSpaceDN w:val="0"/>
              <w:adjustRightInd w:val="0"/>
              <w:spacing w:before="120" w:line="252" w:lineRule="auto"/>
              <w:jc w:val="left"/>
              <w:rPr>
                <w:b/>
                <w:bCs/>
                <w:lang w:val="el-GR"/>
              </w:rPr>
            </w:pPr>
            <w:r w:rsidRPr="00626AA6">
              <w:rPr>
                <w:b/>
                <w:bCs/>
                <w:lang w:val="el-GR"/>
              </w:rPr>
              <w:t>Ταμείο Ανάκαμψης και Ανθεκτικότητας</w:t>
            </w:r>
            <w:r>
              <w:rPr>
                <w:b/>
                <w:bCs/>
                <w:lang w:val="el-GR"/>
              </w:rPr>
              <w:t xml:space="preserve"> </w:t>
            </w:r>
          </w:p>
          <w:p w14:paraId="5B49CB6B" w14:textId="77777777" w:rsidR="00AE0BA5" w:rsidRPr="00AF436C" w:rsidRDefault="00AE0BA5" w:rsidP="00A705C2">
            <w:pPr>
              <w:suppressAutoHyphens w:val="0"/>
              <w:autoSpaceDE w:val="0"/>
              <w:autoSpaceDN w:val="0"/>
              <w:adjustRightInd w:val="0"/>
              <w:spacing w:after="0"/>
              <w:rPr>
                <w:lang w:val="el-GR"/>
              </w:rPr>
            </w:pPr>
            <w:r w:rsidRPr="00AF436C">
              <w:rPr>
                <w:u w:val="single"/>
                <w:lang w:val="el-GR"/>
              </w:rPr>
              <w:t>Κωδικός Δράσης</w:t>
            </w:r>
            <w:r w:rsidRPr="00626AA6">
              <w:rPr>
                <w:lang w:val="el-GR"/>
              </w:rPr>
              <w:t xml:space="preserve">: </w:t>
            </w:r>
            <w:r w:rsidRPr="00AF436C">
              <w:rPr>
                <w:lang w:val="el-GR"/>
              </w:rPr>
              <w:t>16783</w:t>
            </w:r>
            <w:r w:rsidRPr="00626AA6">
              <w:rPr>
                <w:lang w:val="el-GR"/>
              </w:rPr>
              <w:t xml:space="preserve"> </w:t>
            </w:r>
            <w:r>
              <w:rPr>
                <w:lang w:val="el-GR"/>
              </w:rPr>
              <w:t>«</w:t>
            </w:r>
            <w:r w:rsidRPr="00AF436C">
              <w:rPr>
                <w:lang w:val="el-GR"/>
              </w:rPr>
              <w:t>Υ</w:t>
            </w:r>
            <w:r>
              <w:rPr>
                <w:lang w:val="el-GR"/>
              </w:rPr>
              <w:t xml:space="preserve">λοποίηση Εθνικού Προγράμματος Πρόληψης της Δημόσιας Υγείας </w:t>
            </w:r>
            <w:r w:rsidRPr="00AF436C">
              <w:rPr>
                <w:lang w:val="el-GR"/>
              </w:rPr>
              <w:t>“</w:t>
            </w:r>
            <w:r>
              <w:rPr>
                <w:lang w:val="el-GR"/>
              </w:rPr>
              <w:t>Σπύρος Δοξιάδης</w:t>
            </w:r>
            <w:r w:rsidRPr="00AF436C">
              <w:rPr>
                <w:lang w:val="el-GR"/>
              </w:rPr>
              <w:t>”</w:t>
            </w:r>
            <w:r>
              <w:rPr>
                <w:lang w:val="el-GR"/>
              </w:rPr>
              <w:t>»</w:t>
            </w:r>
          </w:p>
          <w:p w14:paraId="390DC095" w14:textId="77777777" w:rsidR="00AE0BA5" w:rsidRDefault="00AE0BA5" w:rsidP="00AE0BA5">
            <w:pPr>
              <w:suppressAutoHyphens w:val="0"/>
              <w:autoSpaceDE w:val="0"/>
              <w:autoSpaceDN w:val="0"/>
              <w:adjustRightInd w:val="0"/>
              <w:spacing w:after="0"/>
              <w:jc w:val="left"/>
              <w:rPr>
                <w:lang w:val="el-GR"/>
              </w:rPr>
            </w:pPr>
          </w:p>
          <w:p w14:paraId="60084DB9" w14:textId="3A2D4350" w:rsidR="00AE0BA5" w:rsidRPr="00B12FC7" w:rsidRDefault="00AE0BA5" w:rsidP="00A705C2">
            <w:pPr>
              <w:suppressAutoHyphens w:val="0"/>
              <w:autoSpaceDE w:val="0"/>
              <w:autoSpaceDN w:val="0"/>
              <w:adjustRightInd w:val="0"/>
              <w:rPr>
                <w:lang w:val="el-GR"/>
              </w:rPr>
            </w:pPr>
            <w:r w:rsidRPr="00AF436C">
              <w:rPr>
                <w:u w:val="single"/>
                <w:lang w:val="el-GR"/>
              </w:rPr>
              <w:t>Άξονας 3.3</w:t>
            </w:r>
            <w:r w:rsidRPr="00AF436C">
              <w:rPr>
                <w:lang w:val="el-GR"/>
              </w:rPr>
              <w:t xml:space="preserve"> «Ενίσχυση της προσβασιμότητας, της αποτελεσματικότητας και της ποιότητας του</w:t>
            </w:r>
            <w:r>
              <w:rPr>
                <w:lang w:val="el-GR"/>
              </w:rPr>
              <w:t xml:space="preserve"> συστήματος υγείας»</w:t>
            </w:r>
          </w:p>
        </w:tc>
      </w:tr>
      <w:tr w:rsidR="00560C7F" w:rsidRPr="00ED25B0" w14:paraId="0B35A766" w14:textId="77777777" w:rsidTr="00EF0725">
        <w:tc>
          <w:tcPr>
            <w:tcW w:w="2830" w:type="dxa"/>
            <w:shd w:val="clear" w:color="auto" w:fill="auto"/>
            <w:vAlign w:val="center"/>
          </w:tcPr>
          <w:p w14:paraId="7D202A4E" w14:textId="77777777"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5603FFF3"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727EF2CD" w14:textId="75EC3D66" w:rsidR="001F455A" w:rsidRPr="00274473" w:rsidRDefault="001F455A" w:rsidP="001B022C">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E3290D">
              <w:rPr>
                <w:rFonts w:cs="Tahoma"/>
                <w:b/>
                <w:bCs/>
                <w:sz w:val="22"/>
                <w:szCs w:val="22"/>
              </w:rPr>
              <w:t>€</w:t>
            </w:r>
            <w:r w:rsidR="00B12FC7" w:rsidRPr="00E3290D">
              <w:rPr>
                <w:rFonts w:cs="Tahoma"/>
                <w:b/>
                <w:bCs/>
                <w:sz w:val="22"/>
                <w:szCs w:val="22"/>
              </w:rPr>
              <w:t xml:space="preserve"> </w:t>
            </w:r>
            <w:r w:rsidR="000D2259" w:rsidRPr="00E3290D">
              <w:rPr>
                <w:rFonts w:cs="Tahoma"/>
                <w:b/>
                <w:bCs/>
                <w:sz w:val="22"/>
                <w:szCs w:val="22"/>
              </w:rPr>
              <w:t>146</w:t>
            </w:r>
            <w:r w:rsidR="00D70DF4" w:rsidRPr="00E3290D">
              <w:rPr>
                <w:rFonts w:cs="Tahoma"/>
                <w:b/>
                <w:bCs/>
                <w:sz w:val="22"/>
                <w:szCs w:val="22"/>
              </w:rPr>
              <w:t>.</w:t>
            </w:r>
            <w:r w:rsidR="00896B2E" w:rsidRPr="00E3290D">
              <w:rPr>
                <w:rFonts w:cs="Tahoma"/>
                <w:b/>
                <w:bCs/>
                <w:sz w:val="22"/>
                <w:szCs w:val="22"/>
              </w:rPr>
              <w:t>00</w:t>
            </w:r>
            <w:r w:rsidR="00D86293" w:rsidRPr="00E3290D">
              <w:rPr>
                <w:rFonts w:cs="Tahoma"/>
                <w:b/>
                <w:bCs/>
                <w:sz w:val="22"/>
                <w:szCs w:val="22"/>
              </w:rPr>
              <w:t>0</w:t>
            </w:r>
            <w:r w:rsidR="00D70DF4" w:rsidRPr="00E3290D">
              <w:rPr>
                <w:rFonts w:cs="Tahoma"/>
                <w:b/>
                <w:bCs/>
                <w:sz w:val="22"/>
                <w:szCs w:val="22"/>
              </w:rPr>
              <w:t>,</w:t>
            </w:r>
            <w:r w:rsidR="00D86293" w:rsidRPr="00E3290D">
              <w:rPr>
                <w:rFonts w:cs="Tahoma"/>
                <w:b/>
                <w:bCs/>
                <w:sz w:val="22"/>
                <w:szCs w:val="22"/>
              </w:rPr>
              <w:t>00</w:t>
            </w:r>
            <w:r w:rsidR="00D86293" w:rsidRPr="00D86293">
              <w:rPr>
                <w:rFonts w:cs="Tahoma"/>
                <w:sz w:val="22"/>
                <w:szCs w:val="22"/>
              </w:rPr>
              <w:t xml:space="preserve">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w:t>
            </w:r>
            <w:r w:rsidR="001B022C">
              <w:rPr>
                <w:rFonts w:cs="Tahoma"/>
                <w:sz w:val="22"/>
                <w:szCs w:val="22"/>
              </w:rPr>
              <w:t>(Π</w:t>
            </w:r>
            <w:r w:rsidRPr="00603221">
              <w:rPr>
                <w:rFonts w:cs="Tahoma"/>
                <w:sz w:val="22"/>
                <w:szCs w:val="22"/>
              </w:rPr>
              <w:t xml:space="preserve">ροϋπολογισμός με ΦΠΑ: </w:t>
            </w:r>
            <w:r w:rsidR="00D86293" w:rsidRPr="00E3290D">
              <w:rPr>
                <w:rFonts w:cs="Tahoma"/>
                <w:b/>
                <w:bCs/>
                <w:sz w:val="22"/>
                <w:szCs w:val="22"/>
              </w:rPr>
              <w:t>€</w:t>
            </w:r>
            <w:r w:rsidR="00B12FC7" w:rsidRPr="00E3290D">
              <w:rPr>
                <w:rFonts w:cs="Tahoma"/>
                <w:b/>
                <w:bCs/>
                <w:sz w:val="22"/>
                <w:szCs w:val="22"/>
              </w:rPr>
              <w:t xml:space="preserve"> </w:t>
            </w:r>
            <w:r w:rsidR="000D2259" w:rsidRPr="00E3290D">
              <w:rPr>
                <w:rFonts w:cs="Tahoma"/>
                <w:b/>
                <w:bCs/>
                <w:sz w:val="22"/>
                <w:szCs w:val="22"/>
              </w:rPr>
              <w:t>181</w:t>
            </w:r>
            <w:r w:rsidR="00D70DF4" w:rsidRPr="00E3290D">
              <w:rPr>
                <w:rFonts w:cs="Tahoma"/>
                <w:b/>
                <w:bCs/>
                <w:sz w:val="22"/>
                <w:szCs w:val="22"/>
              </w:rPr>
              <w:t>.</w:t>
            </w:r>
            <w:r w:rsidR="000D2259" w:rsidRPr="00E3290D">
              <w:rPr>
                <w:rFonts w:cs="Tahoma"/>
                <w:b/>
                <w:bCs/>
                <w:sz w:val="22"/>
                <w:szCs w:val="22"/>
              </w:rPr>
              <w:t>040</w:t>
            </w:r>
            <w:r w:rsidR="00D70DF4" w:rsidRPr="00E3290D">
              <w:rPr>
                <w:rFonts w:cs="Tahoma"/>
                <w:b/>
                <w:bCs/>
                <w:sz w:val="22"/>
                <w:szCs w:val="22"/>
              </w:rPr>
              <w:t>,</w:t>
            </w:r>
            <w:r w:rsidR="00D86293" w:rsidRPr="00E3290D">
              <w:rPr>
                <w:rFonts w:cs="Tahoma"/>
                <w:b/>
                <w:bCs/>
                <w:sz w:val="22"/>
                <w:szCs w:val="22"/>
              </w:rPr>
              <w:t>00</w:t>
            </w:r>
            <w:r w:rsidRPr="00BC485D">
              <w:rPr>
                <w:rFonts w:cs="Tahoma"/>
                <w:sz w:val="22"/>
                <w:szCs w:val="22"/>
              </w:rPr>
              <w:t>, ΦΠΑ 24%</w:t>
            </w:r>
            <w:r w:rsidR="001B022C">
              <w:rPr>
                <w:rFonts w:cs="Tahoma"/>
                <w:sz w:val="22"/>
                <w:szCs w:val="22"/>
              </w:rPr>
              <w:t>:</w:t>
            </w:r>
            <w:r w:rsidRPr="00BC485D">
              <w:rPr>
                <w:rFonts w:cs="Tahoma"/>
                <w:sz w:val="22"/>
                <w:szCs w:val="22"/>
              </w:rPr>
              <w:t xml:space="preserve"> </w:t>
            </w:r>
            <w:r w:rsidR="006D17B0" w:rsidRPr="00E3290D">
              <w:rPr>
                <w:rFonts w:cs="Tahoma"/>
                <w:b/>
                <w:bCs/>
                <w:sz w:val="22"/>
                <w:szCs w:val="22"/>
              </w:rPr>
              <w:t>€</w:t>
            </w:r>
            <w:r w:rsidR="00B12FC7" w:rsidRPr="00E3290D">
              <w:rPr>
                <w:rFonts w:cs="Tahoma"/>
                <w:b/>
                <w:bCs/>
                <w:sz w:val="22"/>
                <w:szCs w:val="22"/>
              </w:rPr>
              <w:t xml:space="preserve"> </w:t>
            </w:r>
            <w:r w:rsidR="000D2259" w:rsidRPr="00E3290D">
              <w:rPr>
                <w:rFonts w:cs="Tahoma"/>
                <w:b/>
                <w:bCs/>
                <w:sz w:val="22"/>
                <w:szCs w:val="22"/>
              </w:rPr>
              <w:t>35</w:t>
            </w:r>
            <w:r w:rsidR="00D70DF4" w:rsidRPr="00E3290D">
              <w:rPr>
                <w:rFonts w:cs="Tahoma"/>
                <w:b/>
                <w:bCs/>
                <w:sz w:val="22"/>
                <w:szCs w:val="22"/>
              </w:rPr>
              <w:t>.</w:t>
            </w:r>
            <w:r w:rsidR="000D2259" w:rsidRPr="00E3290D">
              <w:rPr>
                <w:rFonts w:cs="Tahoma"/>
                <w:b/>
                <w:bCs/>
                <w:sz w:val="22"/>
                <w:szCs w:val="22"/>
              </w:rPr>
              <w:t>040</w:t>
            </w:r>
            <w:r w:rsidR="00D70DF4" w:rsidRPr="00E3290D">
              <w:rPr>
                <w:rFonts w:cs="Tahoma"/>
                <w:b/>
                <w:bCs/>
                <w:sz w:val="22"/>
                <w:szCs w:val="22"/>
              </w:rPr>
              <w:t>,</w:t>
            </w:r>
            <w:r w:rsidR="00D86293" w:rsidRPr="00E3290D">
              <w:rPr>
                <w:rFonts w:cs="Tahoma"/>
                <w:b/>
                <w:bCs/>
                <w:sz w:val="22"/>
                <w:szCs w:val="22"/>
              </w:rPr>
              <w:t>00</w:t>
            </w:r>
            <w:r w:rsidR="001B022C">
              <w:rPr>
                <w:rFonts w:cs="Tahoma"/>
                <w:sz w:val="22"/>
                <w:szCs w:val="22"/>
              </w:rPr>
              <w:t>)</w:t>
            </w:r>
          </w:p>
        </w:tc>
      </w:tr>
      <w:tr w:rsidR="00AD3E33" w:rsidRPr="00ED25B0" w14:paraId="523C2189" w14:textId="77777777" w:rsidTr="00F823E5">
        <w:tc>
          <w:tcPr>
            <w:tcW w:w="2830" w:type="dxa"/>
            <w:shd w:val="clear" w:color="auto" w:fill="auto"/>
            <w:vAlign w:val="center"/>
          </w:tcPr>
          <w:p w14:paraId="2463B086" w14:textId="77777777" w:rsidR="00AD3E33" w:rsidRPr="00603221" w:rsidRDefault="00AD3E33" w:rsidP="00AD3E3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tcPr>
          <w:p w14:paraId="1F77CE90" w14:textId="77777777" w:rsidR="00AD3E33" w:rsidRPr="004B24A7" w:rsidRDefault="00AD3E33" w:rsidP="001B022C">
            <w:pPr>
              <w:suppressAutoHyphens w:val="0"/>
              <w:spacing w:before="120" w:line="236" w:lineRule="auto"/>
              <w:rPr>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24279E" w:rsidRPr="00ED25B0" w14:paraId="13054AB0" w14:textId="77777777" w:rsidTr="00EF0725">
        <w:tc>
          <w:tcPr>
            <w:tcW w:w="2830" w:type="dxa"/>
            <w:shd w:val="clear" w:color="auto" w:fill="auto"/>
            <w:vAlign w:val="center"/>
          </w:tcPr>
          <w:p w14:paraId="67DF5996"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7E7CC101" w14:textId="77777777" w:rsidR="006E5AB3" w:rsidRPr="00603221" w:rsidRDefault="0024279E" w:rsidP="001B022C">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64726C79" w14:textId="77777777" w:rsidTr="00EF0725">
        <w:tc>
          <w:tcPr>
            <w:tcW w:w="2830" w:type="dxa"/>
            <w:shd w:val="clear" w:color="auto" w:fill="auto"/>
            <w:vAlign w:val="center"/>
          </w:tcPr>
          <w:p w14:paraId="4D0EF736"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522EB213" w14:textId="2D7CA445" w:rsidR="0024279E" w:rsidRPr="00301975" w:rsidDel="005977E7" w:rsidRDefault="00301975" w:rsidP="00C82832">
            <w:pPr>
              <w:autoSpaceDE w:val="0"/>
              <w:autoSpaceDN w:val="0"/>
              <w:adjustRightInd w:val="0"/>
              <w:spacing w:before="120" w:after="0"/>
              <w:jc w:val="left"/>
              <w:rPr>
                <w:b/>
                <w:color w:val="000000"/>
                <w:lang w:val="el-GR"/>
              </w:rPr>
            </w:pPr>
            <w:r>
              <w:rPr>
                <w:b/>
                <w:color w:val="000000"/>
                <w:lang w:val="el-GR"/>
              </w:rPr>
              <w:t>23-05-2023</w:t>
            </w:r>
          </w:p>
        </w:tc>
      </w:tr>
      <w:tr w:rsidR="00C82832" w:rsidRPr="00DF02B0" w:rsidDel="005977E7" w14:paraId="321145E5" w14:textId="77777777" w:rsidTr="00B42BA2">
        <w:tc>
          <w:tcPr>
            <w:tcW w:w="7332" w:type="dxa"/>
            <w:gridSpan w:val="2"/>
            <w:tcBorders>
              <w:bottom w:val="nil"/>
            </w:tcBorders>
            <w:shd w:val="clear" w:color="auto" w:fill="auto"/>
            <w:vAlign w:val="bottom"/>
          </w:tcPr>
          <w:p w14:paraId="14B85B8A" w14:textId="77777777" w:rsidR="00C82832" w:rsidRPr="00603221" w:rsidRDefault="00C82832" w:rsidP="001B022C">
            <w:pPr>
              <w:autoSpaceDE w:val="0"/>
              <w:autoSpaceDN w:val="0"/>
              <w:adjustRightInd w:val="0"/>
              <w:spacing w:before="12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7F9C8117" w14:textId="3CF06EFA" w:rsidR="00C82832" w:rsidRPr="00603221" w:rsidDel="005977E7" w:rsidRDefault="00301975" w:rsidP="00ED25B0">
            <w:pPr>
              <w:autoSpaceDE w:val="0"/>
              <w:autoSpaceDN w:val="0"/>
              <w:adjustRightInd w:val="0"/>
              <w:spacing w:before="120"/>
              <w:rPr>
                <w:b/>
                <w:color w:val="000000"/>
                <w:highlight w:val="yellow"/>
              </w:rPr>
            </w:pPr>
            <w:r>
              <w:rPr>
                <w:b/>
                <w:color w:val="000000"/>
                <w:lang w:val="el-GR"/>
              </w:rPr>
              <w:t>08-05-2023</w:t>
            </w:r>
          </w:p>
        </w:tc>
      </w:tr>
      <w:tr w:rsidR="00C82832" w:rsidRPr="00DF02B0" w:rsidDel="005977E7" w14:paraId="50A0EB04" w14:textId="77777777" w:rsidTr="00B42BA2">
        <w:tc>
          <w:tcPr>
            <w:tcW w:w="7332" w:type="dxa"/>
            <w:gridSpan w:val="2"/>
            <w:tcBorders>
              <w:bottom w:val="nil"/>
            </w:tcBorders>
            <w:shd w:val="clear" w:color="auto" w:fill="auto"/>
            <w:vAlign w:val="bottom"/>
          </w:tcPr>
          <w:p w14:paraId="5BB32374" w14:textId="77777777" w:rsidR="00C82832" w:rsidRPr="00603221" w:rsidRDefault="00C82832" w:rsidP="001B022C">
            <w:pPr>
              <w:autoSpaceDE w:val="0"/>
              <w:autoSpaceDN w:val="0"/>
              <w:adjustRightInd w:val="0"/>
              <w:spacing w:before="12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0263FB00" w14:textId="7CAF281B" w:rsidR="00C82832" w:rsidRPr="00603221" w:rsidDel="005977E7" w:rsidRDefault="00301975" w:rsidP="00ED25B0">
            <w:pPr>
              <w:autoSpaceDE w:val="0"/>
              <w:autoSpaceDN w:val="0"/>
              <w:adjustRightInd w:val="0"/>
              <w:spacing w:before="120"/>
              <w:rPr>
                <w:b/>
                <w:color w:val="000000"/>
                <w:highlight w:val="yellow"/>
              </w:rPr>
            </w:pPr>
            <w:r>
              <w:rPr>
                <w:b/>
                <w:color w:val="000000"/>
                <w:lang w:val="el-GR"/>
              </w:rPr>
              <w:t>08-05-2023</w:t>
            </w:r>
          </w:p>
        </w:tc>
      </w:tr>
      <w:tr w:rsidR="00C82832" w:rsidRPr="003C0732" w:rsidDel="005977E7" w14:paraId="783D2764" w14:textId="77777777" w:rsidTr="00AE28D7">
        <w:tc>
          <w:tcPr>
            <w:tcW w:w="7332" w:type="dxa"/>
            <w:gridSpan w:val="2"/>
            <w:tcBorders>
              <w:bottom w:val="single" w:sz="4" w:space="0" w:color="auto"/>
            </w:tcBorders>
            <w:shd w:val="clear" w:color="auto" w:fill="auto"/>
            <w:vAlign w:val="bottom"/>
          </w:tcPr>
          <w:p w14:paraId="4864E540" w14:textId="77777777" w:rsidR="00C82832" w:rsidRPr="00DF02B0" w:rsidRDefault="00C82832" w:rsidP="001B022C">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61BBAF33" w14:textId="042C5ED3" w:rsidR="00C82832" w:rsidRPr="00603221" w:rsidRDefault="00301975" w:rsidP="00ED25B0">
            <w:pPr>
              <w:autoSpaceDE w:val="0"/>
              <w:autoSpaceDN w:val="0"/>
              <w:adjustRightInd w:val="0"/>
              <w:spacing w:before="120"/>
              <w:rPr>
                <w:b/>
                <w:highlight w:val="magenta"/>
                <w:lang w:val="el-GR"/>
              </w:rPr>
            </w:pPr>
            <w:r>
              <w:rPr>
                <w:b/>
                <w:color w:val="000000"/>
                <w:lang w:val="el-GR"/>
              </w:rPr>
              <w:t>08-05-2023</w:t>
            </w:r>
          </w:p>
        </w:tc>
      </w:tr>
    </w:tbl>
    <w:p w14:paraId="5D1D2ECC" w14:textId="77777777" w:rsidR="003C0732" w:rsidRDefault="003C0732" w:rsidP="00C82832"/>
    <w:p w14:paraId="43993189" w14:textId="77777777" w:rsidR="00C82832" w:rsidRDefault="00C82832" w:rsidP="00C82832"/>
    <w:p w14:paraId="670E1E0C" w14:textId="77777777" w:rsidR="00C82832" w:rsidRDefault="00C82832" w:rsidP="00C82832"/>
    <w:p w14:paraId="23A3A4ED" w14:textId="77777777" w:rsidR="00C82832" w:rsidRDefault="00C82832" w:rsidP="00C82832"/>
    <w:p w14:paraId="57FAE785" w14:textId="77777777" w:rsidR="00BE0328" w:rsidRPr="0031449B" w:rsidRDefault="00BE0328" w:rsidP="00C82832">
      <w:pPr>
        <w:rPr>
          <w:b/>
          <w:bCs/>
          <w:lang w:val="el-GR"/>
        </w:rPr>
      </w:pPr>
    </w:p>
    <w:p w14:paraId="4F90C7D6" w14:textId="77777777" w:rsidR="00BE0328" w:rsidRPr="0031449B" w:rsidRDefault="00BE0328" w:rsidP="00C82832">
      <w:pPr>
        <w:rPr>
          <w:lang w:val="el-GR"/>
        </w:rPr>
      </w:pPr>
    </w:p>
    <w:p w14:paraId="7977E91A"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2BF3EA96" w14:textId="77777777" w:rsidTr="0031590C">
        <w:trPr>
          <w:tblHeader/>
        </w:trPr>
        <w:tc>
          <w:tcPr>
            <w:tcW w:w="9855" w:type="dxa"/>
            <w:gridSpan w:val="2"/>
            <w:shd w:val="clear" w:color="auto" w:fill="E0E0E0"/>
            <w:vAlign w:val="center"/>
          </w:tcPr>
          <w:p w14:paraId="0836735A"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484BD1" w:rsidRPr="00ED25B0" w14:paraId="6A3ACD64" w14:textId="77777777" w:rsidTr="0031590C">
        <w:tc>
          <w:tcPr>
            <w:tcW w:w="3708" w:type="dxa"/>
            <w:vAlign w:val="center"/>
          </w:tcPr>
          <w:p w14:paraId="477B3A62" w14:textId="77777777" w:rsidR="00484BD1" w:rsidRPr="00603221" w:rsidRDefault="00484BD1" w:rsidP="00484BD1">
            <w:pPr>
              <w:pStyle w:val="TabletextChar"/>
              <w:rPr>
                <w:rFonts w:cs="Tahoma"/>
                <w:b/>
                <w:sz w:val="22"/>
                <w:szCs w:val="22"/>
              </w:rPr>
            </w:pPr>
            <w:r w:rsidRPr="00603221">
              <w:rPr>
                <w:rFonts w:cs="Tahoma"/>
                <w:b/>
                <w:sz w:val="22"/>
                <w:szCs w:val="22"/>
              </w:rPr>
              <w:t>ΤΙΤΛΟΣ ΕΡΓΟΥ</w:t>
            </w:r>
          </w:p>
        </w:tc>
        <w:tc>
          <w:tcPr>
            <w:tcW w:w="6147" w:type="dxa"/>
            <w:vAlign w:val="center"/>
          </w:tcPr>
          <w:p w14:paraId="5D7B9CCA" w14:textId="77777777" w:rsidR="00484BD1" w:rsidRPr="008063A1" w:rsidRDefault="00484BD1" w:rsidP="00A77986">
            <w:pPr>
              <w:pStyle w:val="TabletextChar"/>
              <w:spacing w:before="120"/>
              <w:jc w:val="both"/>
              <w:rPr>
                <w:rFonts w:cs="Tahoma"/>
                <w:b/>
                <w:sz w:val="22"/>
                <w:szCs w:val="22"/>
              </w:rPr>
            </w:pPr>
            <w:r w:rsidRPr="00484BD1">
              <w:rPr>
                <w:rFonts w:cs="Tahoma"/>
                <w:b/>
                <w:sz w:val="22"/>
                <w:szCs w:val="22"/>
              </w:rPr>
              <w:t>Τεχνικός Σύμβουλος σχεδιασμού και διαχείρισης του Προγράμματος «</w:t>
            </w:r>
            <w:r w:rsidR="00AE0BA5">
              <w:rPr>
                <w:rFonts w:cs="Tahoma"/>
                <w:b/>
                <w:sz w:val="22"/>
                <w:szCs w:val="22"/>
              </w:rPr>
              <w:t>Ο</w:t>
            </w:r>
            <w:r w:rsidR="00AE0BA5" w:rsidRPr="005A59F0">
              <w:rPr>
                <w:rFonts w:cs="Tahoma"/>
                <w:b/>
                <w:sz w:val="22"/>
                <w:szCs w:val="22"/>
              </w:rPr>
              <w:t xml:space="preserve">ικονομική </w:t>
            </w:r>
            <w:r w:rsidR="00136CAB" w:rsidRPr="005A59F0">
              <w:rPr>
                <w:rFonts w:cs="Tahoma"/>
                <w:b/>
                <w:sz w:val="22"/>
                <w:szCs w:val="22"/>
              </w:rPr>
              <w:t>ενίσχυση για τη διενέργεια πράξεων προληπτικής οδοντιατρικής φροντίδας σε παιδιά ηλικίας έξι έως δώδεκα (6-12) ετών - (</w:t>
            </w:r>
            <w:proofErr w:type="spellStart"/>
            <w:r w:rsidR="00136CAB" w:rsidRPr="005A59F0">
              <w:rPr>
                <w:rFonts w:cs="Tahoma"/>
                <w:b/>
                <w:sz w:val="22"/>
                <w:szCs w:val="22"/>
              </w:rPr>
              <w:t>Dentist</w:t>
            </w:r>
            <w:proofErr w:type="spellEnd"/>
            <w:r w:rsidR="00136CAB" w:rsidRPr="005A59F0">
              <w:rPr>
                <w:rFonts w:cs="Tahoma"/>
                <w:b/>
                <w:sz w:val="22"/>
                <w:szCs w:val="22"/>
              </w:rPr>
              <w:t xml:space="preserve"> PASS)</w:t>
            </w:r>
            <w:r w:rsidRPr="00484BD1">
              <w:rPr>
                <w:rFonts w:cs="Tahoma"/>
                <w:b/>
                <w:sz w:val="22"/>
                <w:szCs w:val="22"/>
              </w:rPr>
              <w:t>»</w:t>
            </w:r>
          </w:p>
        </w:tc>
      </w:tr>
      <w:tr w:rsidR="0024279E" w:rsidRPr="00317788" w14:paraId="63B7D1BE" w14:textId="77777777" w:rsidTr="0031590C">
        <w:tc>
          <w:tcPr>
            <w:tcW w:w="3708" w:type="dxa"/>
            <w:vAlign w:val="center"/>
          </w:tcPr>
          <w:p w14:paraId="6CE677A0" w14:textId="77777777" w:rsidR="0024279E" w:rsidRPr="00603221" w:rsidRDefault="0024279E" w:rsidP="00A77986">
            <w:pPr>
              <w:pStyle w:val="TabletextChar"/>
              <w:spacing w:before="120"/>
              <w:rPr>
                <w:rFonts w:cs="Tahoma"/>
                <w:b/>
                <w:sz w:val="22"/>
                <w:szCs w:val="22"/>
              </w:rPr>
            </w:pPr>
            <w:r w:rsidRPr="00603221">
              <w:rPr>
                <w:rFonts w:cs="Tahoma"/>
                <w:b/>
                <w:sz w:val="22"/>
                <w:szCs w:val="22"/>
              </w:rPr>
              <w:t>ΑΝΑΘΕΤΟΥΣΑ ΑΡΧΗ</w:t>
            </w:r>
          </w:p>
        </w:tc>
        <w:tc>
          <w:tcPr>
            <w:tcW w:w="6147" w:type="dxa"/>
            <w:vAlign w:val="center"/>
          </w:tcPr>
          <w:p w14:paraId="60883075" w14:textId="77777777" w:rsidR="0024279E" w:rsidRPr="004B24A7" w:rsidRDefault="0024279E" w:rsidP="00A77986">
            <w:pPr>
              <w:pStyle w:val="TabletextChar"/>
              <w:spacing w:before="120"/>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493E95B2" w14:textId="77777777" w:rsidTr="0031590C">
        <w:tc>
          <w:tcPr>
            <w:tcW w:w="3708" w:type="dxa"/>
            <w:vAlign w:val="center"/>
          </w:tcPr>
          <w:p w14:paraId="1DF64CAD"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CE85CD9" w14:textId="77777777" w:rsidR="004B24A7" w:rsidRPr="00603221" w:rsidRDefault="004B24A7" w:rsidP="00A77986">
            <w:pPr>
              <w:pStyle w:val="TabletextChar"/>
              <w:spacing w:before="120"/>
              <w:rPr>
                <w:rFonts w:cs="Tahoma"/>
                <w:b/>
                <w:sz w:val="22"/>
                <w:szCs w:val="22"/>
              </w:rPr>
            </w:pPr>
            <w:r w:rsidRPr="004B24A7">
              <w:rPr>
                <w:rFonts w:cs="Tahoma"/>
                <w:b/>
                <w:sz w:val="22"/>
                <w:szCs w:val="22"/>
              </w:rPr>
              <w:t xml:space="preserve">ΥΠΟΥΡΓΕΙΟ </w:t>
            </w:r>
            <w:r w:rsidR="006B6C19">
              <w:rPr>
                <w:rFonts w:cs="Tahoma"/>
                <w:b/>
                <w:sz w:val="22"/>
                <w:szCs w:val="22"/>
              </w:rPr>
              <w:t>ΥΓΕΙΑΣ</w:t>
            </w:r>
          </w:p>
        </w:tc>
      </w:tr>
      <w:tr w:rsidR="004B24A7" w:rsidRPr="00DF02B0" w14:paraId="52C0119B" w14:textId="77777777" w:rsidTr="0031590C">
        <w:tc>
          <w:tcPr>
            <w:tcW w:w="3708" w:type="dxa"/>
            <w:vAlign w:val="center"/>
          </w:tcPr>
          <w:p w14:paraId="0101B598"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39A03939" w14:textId="77777777" w:rsidR="004B24A7" w:rsidRPr="004B24A7" w:rsidRDefault="004B24A7" w:rsidP="00A77986">
            <w:pPr>
              <w:pStyle w:val="TabletextChar"/>
              <w:spacing w:before="120"/>
              <w:rPr>
                <w:rFonts w:cs="Tahoma"/>
                <w:b/>
                <w:sz w:val="22"/>
                <w:szCs w:val="22"/>
              </w:rPr>
            </w:pPr>
            <w:r w:rsidRPr="004B24A7">
              <w:rPr>
                <w:rFonts w:cs="Tahoma"/>
                <w:b/>
                <w:sz w:val="22"/>
                <w:szCs w:val="22"/>
              </w:rPr>
              <w:t xml:space="preserve">ΥΠΟΥΡΓΕΙΟ </w:t>
            </w:r>
            <w:r w:rsidR="006B6C19" w:rsidRPr="006B6C19">
              <w:rPr>
                <w:rFonts w:cs="Tahoma"/>
                <w:b/>
                <w:sz w:val="22"/>
                <w:szCs w:val="22"/>
              </w:rPr>
              <w:t>ΥΓΕΙΑΣ</w:t>
            </w:r>
          </w:p>
        </w:tc>
      </w:tr>
      <w:tr w:rsidR="004B24A7" w:rsidRPr="00DF02B0" w14:paraId="30C32F1D" w14:textId="77777777" w:rsidTr="0031590C">
        <w:tc>
          <w:tcPr>
            <w:tcW w:w="3708" w:type="dxa"/>
            <w:vAlign w:val="center"/>
          </w:tcPr>
          <w:p w14:paraId="2D703AB5"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4588EB99" w14:textId="77777777" w:rsidR="004B24A7" w:rsidRPr="00603221" w:rsidRDefault="004B24A7" w:rsidP="00A77986">
            <w:pPr>
              <w:pStyle w:val="TabletextChar"/>
              <w:spacing w:before="120"/>
              <w:rPr>
                <w:rFonts w:cs="Tahoma"/>
                <w:b/>
                <w:sz w:val="22"/>
                <w:szCs w:val="22"/>
              </w:rPr>
            </w:pPr>
            <w:r w:rsidRPr="004B24A7">
              <w:rPr>
                <w:rFonts w:cs="Tahoma"/>
                <w:b/>
                <w:sz w:val="22"/>
                <w:szCs w:val="22"/>
              </w:rPr>
              <w:t xml:space="preserve">ΥΠΟΥΡΓΕΙΟ </w:t>
            </w:r>
            <w:r w:rsidR="006B6C19" w:rsidRPr="006B6C19">
              <w:rPr>
                <w:rFonts w:cs="Tahoma"/>
                <w:b/>
                <w:sz w:val="22"/>
                <w:szCs w:val="22"/>
              </w:rPr>
              <w:t>ΥΓΕΙΑΣ</w:t>
            </w:r>
          </w:p>
        </w:tc>
      </w:tr>
      <w:tr w:rsidR="004B24A7" w:rsidRPr="00B86104" w14:paraId="7999B33A" w14:textId="77777777" w:rsidTr="0031590C">
        <w:tc>
          <w:tcPr>
            <w:tcW w:w="3708" w:type="dxa"/>
            <w:vAlign w:val="center"/>
          </w:tcPr>
          <w:p w14:paraId="4AF33FE7" w14:textId="77777777" w:rsidR="004B24A7" w:rsidRPr="00603221" w:rsidRDefault="004B24A7" w:rsidP="00A77986">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0E76EFC"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ED25B0" w14:paraId="499F7A94" w14:textId="77777777" w:rsidTr="00F823E5">
        <w:tc>
          <w:tcPr>
            <w:tcW w:w="3708" w:type="dxa"/>
            <w:vAlign w:val="center"/>
          </w:tcPr>
          <w:p w14:paraId="187DB7AD"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29FC2836" w14:textId="77777777" w:rsidR="00E049A1" w:rsidRPr="00AD3E33" w:rsidRDefault="00AD3E33" w:rsidP="00E3290D">
            <w:pPr>
              <w:spacing w:before="120"/>
              <w:rPr>
                <w:rFonts w:cstheme="minorHAnsi"/>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4B24A7" w:rsidRPr="00ED25B0" w14:paraId="2615B5EE" w14:textId="77777777" w:rsidTr="0031590C">
        <w:tc>
          <w:tcPr>
            <w:tcW w:w="3708" w:type="dxa"/>
            <w:vAlign w:val="center"/>
          </w:tcPr>
          <w:p w14:paraId="062E6D3D"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E217F19" w14:textId="77777777" w:rsidR="00FA1BBC" w:rsidRPr="00603221" w:rsidRDefault="004B24A7" w:rsidP="00E3290D">
            <w:pPr>
              <w:pStyle w:val="TabletextChar"/>
              <w:spacing w:before="120"/>
              <w:jc w:val="both"/>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484BD1" w:rsidRPr="00ED25B0" w14:paraId="7B1536FC" w14:textId="77777777" w:rsidTr="00F823E5">
        <w:tc>
          <w:tcPr>
            <w:tcW w:w="3708" w:type="dxa"/>
            <w:vAlign w:val="center"/>
          </w:tcPr>
          <w:p w14:paraId="29F128C1" w14:textId="77777777" w:rsidR="00484BD1" w:rsidRPr="00603221" w:rsidRDefault="00484BD1" w:rsidP="00484BD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23B53DEB" w14:textId="684B9105" w:rsidR="000D2259" w:rsidRPr="00603221" w:rsidRDefault="000D2259" w:rsidP="00E3290D">
            <w:pPr>
              <w:pStyle w:val="TabletextChar"/>
              <w:spacing w:before="120" w:line="240" w:lineRule="auto"/>
              <w:jc w:val="both"/>
              <w:rPr>
                <w:rFonts w:cs="Tahoma"/>
                <w:sz w:val="22"/>
                <w:szCs w:val="22"/>
              </w:rPr>
            </w:pPr>
            <w:bookmarkStart w:id="8" w:name="_Hlk133327732"/>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E3290D">
              <w:rPr>
                <w:rFonts w:cs="Tahoma"/>
                <w:b/>
                <w:bCs/>
                <w:sz w:val="22"/>
                <w:szCs w:val="22"/>
              </w:rPr>
              <w:t>€</w:t>
            </w:r>
            <w:r w:rsidR="00E3290D" w:rsidRPr="00E3290D">
              <w:rPr>
                <w:rFonts w:cs="Tahoma"/>
                <w:b/>
                <w:bCs/>
                <w:sz w:val="22"/>
                <w:szCs w:val="22"/>
              </w:rPr>
              <w:t xml:space="preserve"> </w:t>
            </w:r>
            <w:r w:rsidRPr="00E3290D">
              <w:rPr>
                <w:rFonts w:cs="Tahoma"/>
                <w:b/>
                <w:bCs/>
                <w:sz w:val="22"/>
                <w:szCs w:val="22"/>
              </w:rPr>
              <w:t>146.000,00</w:t>
            </w:r>
            <w:r w:rsidRPr="00D86293">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εριλαμβανομένου ΦΠΑ</w:t>
            </w:r>
            <w:r w:rsidR="00E3290D">
              <w:rPr>
                <w:rFonts w:cs="Tahoma"/>
                <w:sz w:val="22"/>
                <w:szCs w:val="22"/>
              </w:rPr>
              <w:t xml:space="preserve"> (Π</w:t>
            </w:r>
            <w:r w:rsidRPr="00603221">
              <w:rPr>
                <w:rFonts w:cs="Tahoma"/>
                <w:sz w:val="22"/>
                <w:szCs w:val="22"/>
              </w:rPr>
              <w:t xml:space="preserve">ροϋπολογισμός με ΦΠΑ: </w:t>
            </w:r>
            <w:r w:rsidRPr="00E3290D">
              <w:rPr>
                <w:rFonts w:cs="Tahoma"/>
                <w:b/>
                <w:bCs/>
                <w:sz w:val="22"/>
                <w:szCs w:val="22"/>
              </w:rPr>
              <w:t>€</w:t>
            </w:r>
            <w:r w:rsidR="00E3290D" w:rsidRPr="00E3290D">
              <w:rPr>
                <w:rFonts w:cs="Tahoma"/>
                <w:b/>
                <w:bCs/>
                <w:sz w:val="22"/>
                <w:szCs w:val="22"/>
              </w:rPr>
              <w:t xml:space="preserve"> </w:t>
            </w:r>
            <w:r w:rsidRPr="00E3290D">
              <w:rPr>
                <w:rFonts w:cs="Tahoma"/>
                <w:b/>
                <w:bCs/>
                <w:sz w:val="22"/>
                <w:szCs w:val="22"/>
              </w:rPr>
              <w:t>181.040,00</w:t>
            </w:r>
            <w:r w:rsidRPr="00BC485D">
              <w:rPr>
                <w:rFonts w:cs="Tahoma"/>
                <w:sz w:val="22"/>
                <w:szCs w:val="22"/>
              </w:rPr>
              <w:t>, ΦΠΑ 24%</w:t>
            </w:r>
            <w:r w:rsidR="00E3290D">
              <w:rPr>
                <w:rFonts w:cs="Tahoma"/>
                <w:sz w:val="22"/>
                <w:szCs w:val="22"/>
              </w:rPr>
              <w:t>:</w:t>
            </w:r>
            <w:r w:rsidRPr="00BC485D">
              <w:rPr>
                <w:rFonts w:cs="Tahoma"/>
                <w:sz w:val="22"/>
                <w:szCs w:val="22"/>
              </w:rPr>
              <w:t xml:space="preserve"> </w:t>
            </w:r>
            <w:r w:rsidRPr="00E3290D">
              <w:rPr>
                <w:rFonts w:cs="Tahoma"/>
                <w:b/>
                <w:bCs/>
                <w:sz w:val="22"/>
                <w:szCs w:val="22"/>
              </w:rPr>
              <w:t>€</w:t>
            </w:r>
            <w:r w:rsidR="00E3290D" w:rsidRPr="00E3290D">
              <w:rPr>
                <w:rFonts w:cs="Tahoma"/>
                <w:b/>
                <w:bCs/>
                <w:sz w:val="22"/>
                <w:szCs w:val="22"/>
              </w:rPr>
              <w:t xml:space="preserve"> </w:t>
            </w:r>
            <w:r w:rsidRPr="00E3290D">
              <w:rPr>
                <w:rFonts w:cs="Tahoma"/>
                <w:b/>
                <w:bCs/>
                <w:sz w:val="22"/>
                <w:szCs w:val="22"/>
              </w:rPr>
              <w:t>35.040,00</w:t>
            </w:r>
            <w:bookmarkEnd w:id="8"/>
            <w:r w:rsidR="00E3290D">
              <w:rPr>
                <w:rFonts w:cs="Tahoma"/>
                <w:sz w:val="22"/>
                <w:szCs w:val="22"/>
              </w:rPr>
              <w:t>)</w:t>
            </w:r>
          </w:p>
        </w:tc>
      </w:tr>
      <w:tr w:rsidR="004B24A7" w:rsidRPr="00ED25B0" w14:paraId="6A19ABAD" w14:textId="77777777" w:rsidTr="0031590C">
        <w:tc>
          <w:tcPr>
            <w:tcW w:w="3708" w:type="dxa"/>
            <w:vAlign w:val="center"/>
          </w:tcPr>
          <w:p w14:paraId="77EB60D9"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1BEF560D" w14:textId="77777777" w:rsidR="000D2259" w:rsidRDefault="000D2259" w:rsidP="00A77986">
            <w:pPr>
              <w:pStyle w:val="TabletextChar"/>
              <w:spacing w:before="120" w:after="240" w:line="252" w:lineRule="auto"/>
              <w:jc w:val="both"/>
              <w:rPr>
                <w:rFonts w:cs="Tahoma"/>
                <w:sz w:val="22"/>
                <w:szCs w:val="22"/>
              </w:rPr>
            </w:pPr>
            <w:r>
              <w:rPr>
                <w:rFonts w:cs="Tahoma"/>
                <w:sz w:val="22"/>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Pr>
                <w:rFonts w:cs="Tahoma"/>
                <w:sz w:val="22"/>
                <w:szCs w:val="22"/>
              </w:rPr>
              <w:t>Next</w:t>
            </w:r>
            <w:proofErr w:type="spellEnd"/>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16783 /Άξονας 3.3).</w:t>
            </w:r>
          </w:p>
          <w:p w14:paraId="47C4F5E2" w14:textId="77777777" w:rsidR="004B24A7" w:rsidRPr="00603221" w:rsidRDefault="000D2259" w:rsidP="00E3290D">
            <w:pPr>
              <w:pStyle w:val="normalwithoutspacing"/>
              <w:spacing w:after="120"/>
            </w:pPr>
            <w:r w:rsidRPr="00E6206E">
              <w:t>Οι δαπάνες του Έργου</w:t>
            </w:r>
            <w:r>
              <w:t xml:space="preserve"> </w:t>
            </w:r>
            <w:r w:rsidRPr="00E6206E">
              <w:t>θα βαρύνουν το Πρόγραμμα Δημοσίων Επενδύσεων</w:t>
            </w:r>
            <w:r>
              <w:t xml:space="preserve"> </w:t>
            </w:r>
            <w:r w:rsidRPr="00E6206E">
              <w:t>-</w:t>
            </w:r>
            <w:r>
              <w:t xml:space="preserve"> </w:t>
            </w:r>
            <w:r w:rsidRPr="00E6206E">
              <w:t xml:space="preserve">TAA, και συγκεκριμένα την ΣΑΤΑ </w:t>
            </w:r>
            <w:r>
              <w:t>091</w:t>
            </w:r>
            <w:r w:rsidRPr="00E6206E">
              <w:t xml:space="preserve"> με </w:t>
            </w:r>
            <w:proofErr w:type="spellStart"/>
            <w:r w:rsidRPr="00E6206E">
              <w:t>ενάριθμο</w:t>
            </w:r>
            <w:proofErr w:type="spellEnd"/>
            <w:r w:rsidRPr="00E6206E">
              <w:t xml:space="preserve"> κωδικό</w:t>
            </w:r>
            <w:r>
              <w:t>:</w:t>
            </w:r>
            <w:r w:rsidRPr="00E6206E">
              <w:t xml:space="preserve"> </w:t>
            </w:r>
            <w:r w:rsidRPr="00873A9C">
              <w:t>2023ΤΑ09100003</w:t>
            </w:r>
          </w:p>
        </w:tc>
      </w:tr>
      <w:tr w:rsidR="004B24A7" w:rsidRPr="00DF02B0" w14:paraId="7409AC6A" w14:textId="77777777" w:rsidTr="0031590C">
        <w:tc>
          <w:tcPr>
            <w:tcW w:w="3708" w:type="dxa"/>
            <w:vAlign w:val="center"/>
          </w:tcPr>
          <w:p w14:paraId="75DBFE1C"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B07874" w14:textId="77777777" w:rsidR="004B24A7" w:rsidRPr="00A00118" w:rsidRDefault="004B24A7" w:rsidP="00E3290D">
            <w:pPr>
              <w:spacing w:before="120"/>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767BCC2E" w14:textId="77777777" w:rsidTr="00FD4E6A">
        <w:tc>
          <w:tcPr>
            <w:tcW w:w="3708" w:type="dxa"/>
            <w:vAlign w:val="center"/>
          </w:tcPr>
          <w:p w14:paraId="32285A24"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shd w:val="clear" w:color="auto" w:fill="auto"/>
            <w:vAlign w:val="center"/>
          </w:tcPr>
          <w:p w14:paraId="5116E5D4" w14:textId="7482A349" w:rsidR="004B24A7" w:rsidRPr="00301975" w:rsidRDefault="00301975" w:rsidP="00301975">
            <w:pPr>
              <w:autoSpaceDE w:val="0"/>
              <w:autoSpaceDN w:val="0"/>
              <w:adjustRightInd w:val="0"/>
              <w:spacing w:before="120" w:after="0"/>
              <w:rPr>
                <w:b/>
                <w:color w:val="000000"/>
                <w:lang w:val="el-GR"/>
              </w:rPr>
            </w:pPr>
            <w:r w:rsidRPr="00FD4E6A">
              <w:rPr>
                <w:b/>
                <w:color w:val="000000"/>
                <w:lang w:val="el-GR"/>
              </w:rPr>
              <w:t>05-05-2023</w:t>
            </w:r>
          </w:p>
        </w:tc>
      </w:tr>
      <w:tr w:rsidR="004B24A7" w:rsidRPr="00DF02B0" w14:paraId="54E3E8D0" w14:textId="77777777" w:rsidTr="0031590C">
        <w:tc>
          <w:tcPr>
            <w:tcW w:w="3708" w:type="dxa"/>
            <w:vAlign w:val="center"/>
          </w:tcPr>
          <w:p w14:paraId="0654FC92" w14:textId="77777777" w:rsidR="004B24A7" w:rsidRPr="00603221" w:rsidRDefault="004B24A7" w:rsidP="00A77986">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056A2A42" w14:textId="6EA874F0" w:rsidR="004B24A7" w:rsidRPr="00C82832" w:rsidRDefault="00301975" w:rsidP="00301975">
            <w:pPr>
              <w:autoSpaceDE w:val="0"/>
              <w:autoSpaceDN w:val="0"/>
              <w:adjustRightInd w:val="0"/>
              <w:spacing w:before="120" w:after="0"/>
              <w:rPr>
                <w:b/>
                <w:szCs w:val="24"/>
              </w:rPr>
            </w:pPr>
            <w:r w:rsidRPr="00301975">
              <w:rPr>
                <w:b/>
                <w:color w:val="000000"/>
                <w:lang w:val="el-GR"/>
              </w:rPr>
              <w:t>15</w:t>
            </w:r>
            <w:r>
              <w:rPr>
                <w:b/>
                <w:color w:val="000000"/>
                <w:lang w:val="el-GR"/>
              </w:rPr>
              <w:t>-05-2023</w:t>
            </w:r>
          </w:p>
        </w:tc>
      </w:tr>
      <w:tr w:rsidR="004B24A7" w:rsidRPr="00301975" w14:paraId="4F3B546F" w14:textId="77777777" w:rsidTr="0031590C">
        <w:tc>
          <w:tcPr>
            <w:tcW w:w="3708" w:type="dxa"/>
            <w:vAlign w:val="center"/>
          </w:tcPr>
          <w:p w14:paraId="46674E4D" w14:textId="77777777" w:rsidR="004B24A7" w:rsidRPr="00603221" w:rsidRDefault="004B24A7" w:rsidP="00A77986">
            <w:pPr>
              <w:pStyle w:val="TabletextChar"/>
              <w:spacing w:before="120"/>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0433B88B" w14:textId="3972CE23" w:rsidR="004B24A7" w:rsidRPr="00A406A5" w:rsidRDefault="00301975" w:rsidP="00301975">
            <w:pPr>
              <w:autoSpaceDE w:val="0"/>
              <w:autoSpaceDN w:val="0"/>
              <w:adjustRightInd w:val="0"/>
              <w:spacing w:before="120" w:after="0"/>
              <w:rPr>
                <w:b/>
                <w:color w:val="000000"/>
                <w:highlight w:val="magenta"/>
              </w:rPr>
            </w:pPr>
            <w:r>
              <w:rPr>
                <w:b/>
                <w:color w:val="000000"/>
                <w:lang w:val="el-GR"/>
              </w:rPr>
              <w:t>08-05-2023</w:t>
            </w:r>
          </w:p>
        </w:tc>
      </w:tr>
      <w:tr w:rsidR="004B24A7" w:rsidRPr="00301975" w14:paraId="0FA3643E" w14:textId="77777777" w:rsidTr="00603221">
        <w:tc>
          <w:tcPr>
            <w:tcW w:w="3708" w:type="dxa"/>
            <w:vAlign w:val="center"/>
          </w:tcPr>
          <w:p w14:paraId="3222F90C" w14:textId="77777777" w:rsidR="004B24A7" w:rsidRPr="00603221" w:rsidRDefault="004B24A7" w:rsidP="00A77986">
            <w:pPr>
              <w:pStyle w:val="TabletextChar"/>
              <w:spacing w:before="120"/>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02B90938" w14:textId="2AD453AA" w:rsidR="004B24A7" w:rsidRPr="00433D32" w:rsidRDefault="00301975" w:rsidP="004B24A7">
            <w:pPr>
              <w:autoSpaceDE w:val="0"/>
              <w:autoSpaceDN w:val="0"/>
              <w:adjustRightInd w:val="0"/>
              <w:spacing w:after="0" w:line="276" w:lineRule="auto"/>
              <w:jc w:val="left"/>
              <w:rPr>
                <w:lang w:val="el-GR"/>
              </w:rPr>
            </w:pPr>
            <w:r>
              <w:rPr>
                <w:b/>
                <w:color w:val="000000"/>
                <w:lang w:val="el-GR"/>
              </w:rPr>
              <w:t>23-05-2023</w:t>
            </w:r>
            <w:r w:rsidRPr="00301975">
              <w:rPr>
                <w:bCs/>
                <w:color w:val="000000"/>
                <w:lang w:val="el-GR"/>
              </w:rPr>
              <w:t>,</w:t>
            </w:r>
            <w:r>
              <w:rPr>
                <w:b/>
                <w:color w:val="000000"/>
                <w:lang w:val="el-GR"/>
              </w:rPr>
              <w:t xml:space="preserve"> </w:t>
            </w:r>
            <w:r w:rsidRPr="00301975">
              <w:rPr>
                <w:bCs/>
                <w:color w:val="000000"/>
                <w:lang w:val="el-GR"/>
              </w:rPr>
              <w:t>ημέρα</w:t>
            </w:r>
            <w:r>
              <w:rPr>
                <w:b/>
                <w:color w:val="000000"/>
                <w:lang w:val="el-GR"/>
              </w:rPr>
              <w:t xml:space="preserve"> Τρίτη </w:t>
            </w:r>
            <w:r w:rsidRPr="00301975">
              <w:rPr>
                <w:bCs/>
                <w:color w:val="000000"/>
                <w:lang w:val="el-GR"/>
              </w:rPr>
              <w:t>και ώρα</w:t>
            </w:r>
            <w:r>
              <w:rPr>
                <w:b/>
                <w:color w:val="000000"/>
                <w:lang w:val="el-GR"/>
              </w:rPr>
              <w:t xml:space="preserve"> 14:00</w:t>
            </w:r>
          </w:p>
        </w:tc>
      </w:tr>
      <w:tr w:rsidR="004B24A7" w:rsidRPr="00ED25B0" w14:paraId="52EAA1E6" w14:textId="77777777" w:rsidTr="0031590C">
        <w:tc>
          <w:tcPr>
            <w:tcW w:w="3708" w:type="dxa"/>
            <w:vAlign w:val="center"/>
          </w:tcPr>
          <w:p w14:paraId="0A49492A"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88881F0" w14:textId="77777777" w:rsidR="004B24A7" w:rsidRPr="00603221" w:rsidRDefault="004B24A7" w:rsidP="00A77986">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2C8F2968" w14:textId="2A831835" w:rsidR="004B24A7" w:rsidRPr="00603221" w:rsidRDefault="004B24A7" w:rsidP="00A77986">
            <w:pPr>
              <w:autoSpaceDE w:val="0"/>
              <w:autoSpaceDN w:val="0"/>
              <w:adjustRightInd w:val="0"/>
              <w:spacing w:after="240" w:line="276" w:lineRule="auto"/>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A77986">
              <w:rPr>
                <w:color w:val="000000"/>
                <w:lang w:val="el-GR"/>
              </w:rPr>
              <w:t xml:space="preserve"> </w:t>
            </w:r>
            <w:r w:rsidRPr="00603221">
              <w:rPr>
                <w:color w:val="000000"/>
                <w:lang w:val="el-GR"/>
              </w:rPr>
              <w:t>Εθνικού Συστήματος Ηλεκτρονικών Δημοσίων Συμβάσεων</w:t>
            </w:r>
            <w:r w:rsidR="00A77986">
              <w:rPr>
                <w:color w:val="000000"/>
                <w:lang w:val="el-GR"/>
              </w:rPr>
              <w:t xml:space="preserve"> </w:t>
            </w:r>
            <w:r w:rsidRPr="00603221">
              <w:rPr>
                <w:color w:val="000000"/>
                <w:lang w:val="el-GR"/>
              </w:rPr>
              <w:t>(ΕΣΗΔΗΣ) (ηλεκτρονική μορφή)</w:t>
            </w:r>
          </w:p>
          <w:p w14:paraId="0B344E54"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70ADB44B" w14:textId="77777777" w:rsidR="00FA1BBC" w:rsidRPr="00603221" w:rsidRDefault="004B24A7" w:rsidP="00A77986">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ABD85F4" w14:textId="77777777" w:rsidTr="0031590C">
        <w:tc>
          <w:tcPr>
            <w:tcW w:w="3708" w:type="dxa"/>
          </w:tcPr>
          <w:p w14:paraId="0E51C9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72B59261" w14:textId="3AF905C4" w:rsidR="004B24A7" w:rsidRPr="00603221" w:rsidRDefault="00301975" w:rsidP="004B24A7">
            <w:pPr>
              <w:autoSpaceDE w:val="0"/>
              <w:autoSpaceDN w:val="0"/>
              <w:adjustRightInd w:val="0"/>
              <w:spacing w:after="0" w:line="276" w:lineRule="auto"/>
              <w:jc w:val="left"/>
              <w:rPr>
                <w:color w:val="000000"/>
              </w:rPr>
            </w:pPr>
            <w:r>
              <w:rPr>
                <w:b/>
                <w:color w:val="000000"/>
                <w:lang w:val="el-GR"/>
              </w:rPr>
              <w:t>08-05-2023</w:t>
            </w:r>
          </w:p>
        </w:tc>
      </w:tr>
      <w:tr w:rsidR="00301975" w:rsidRPr="00301975" w14:paraId="05D26A34" w14:textId="77777777" w:rsidTr="0031590C">
        <w:tc>
          <w:tcPr>
            <w:tcW w:w="3708" w:type="dxa"/>
            <w:vAlign w:val="center"/>
          </w:tcPr>
          <w:p w14:paraId="13C8BF14" w14:textId="77777777" w:rsidR="00301975" w:rsidRPr="00603221" w:rsidRDefault="00301975" w:rsidP="00301975">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7572927" w14:textId="147D489C" w:rsidR="00301975" w:rsidRPr="00603221" w:rsidRDefault="00301975" w:rsidP="00301975">
            <w:pPr>
              <w:pStyle w:val="TabletextChar"/>
              <w:rPr>
                <w:rFonts w:cs="Tahoma"/>
                <w:sz w:val="22"/>
                <w:szCs w:val="22"/>
              </w:rPr>
            </w:pPr>
            <w:r w:rsidRPr="00301975">
              <w:rPr>
                <w:rFonts w:cs="Tahoma"/>
                <w:b/>
                <w:color w:val="000000"/>
                <w:sz w:val="22"/>
                <w:szCs w:val="22"/>
                <w:lang w:eastAsia="zh-CN"/>
              </w:rPr>
              <w:t>2</w:t>
            </w:r>
            <w:r>
              <w:rPr>
                <w:rFonts w:cs="Tahoma"/>
                <w:b/>
                <w:color w:val="000000"/>
                <w:sz w:val="22"/>
                <w:szCs w:val="22"/>
                <w:lang w:eastAsia="zh-CN"/>
              </w:rPr>
              <w:t>5</w:t>
            </w:r>
            <w:r w:rsidRPr="00301975">
              <w:rPr>
                <w:rFonts w:cs="Tahoma"/>
                <w:b/>
                <w:color w:val="000000"/>
                <w:sz w:val="22"/>
                <w:szCs w:val="22"/>
                <w:lang w:eastAsia="zh-CN"/>
              </w:rPr>
              <w:t xml:space="preserve">-05-2023, </w:t>
            </w:r>
            <w:r w:rsidRPr="00301975">
              <w:rPr>
                <w:rFonts w:cs="Tahoma"/>
                <w:bCs/>
                <w:color w:val="000000"/>
                <w:sz w:val="22"/>
                <w:szCs w:val="22"/>
                <w:lang w:eastAsia="zh-CN"/>
              </w:rPr>
              <w:t>ημέρα</w:t>
            </w:r>
            <w:r w:rsidRPr="00301975">
              <w:rPr>
                <w:rFonts w:cs="Tahoma"/>
                <w:b/>
                <w:color w:val="000000"/>
                <w:sz w:val="22"/>
                <w:szCs w:val="22"/>
                <w:lang w:eastAsia="zh-CN"/>
              </w:rPr>
              <w:t xml:space="preserve"> </w:t>
            </w:r>
            <w:r>
              <w:rPr>
                <w:rFonts w:cs="Tahoma"/>
                <w:b/>
                <w:color w:val="000000"/>
                <w:sz w:val="22"/>
                <w:szCs w:val="22"/>
                <w:lang w:eastAsia="zh-CN"/>
              </w:rPr>
              <w:t>Πέμπτη</w:t>
            </w:r>
            <w:r w:rsidRPr="00301975">
              <w:rPr>
                <w:rFonts w:cs="Tahoma"/>
                <w:b/>
                <w:color w:val="000000"/>
                <w:sz w:val="22"/>
                <w:szCs w:val="22"/>
                <w:lang w:eastAsia="zh-CN"/>
              </w:rPr>
              <w:t xml:space="preserve"> </w:t>
            </w:r>
            <w:r w:rsidRPr="00301975">
              <w:rPr>
                <w:rFonts w:cs="Tahoma"/>
                <w:bCs/>
                <w:color w:val="000000"/>
                <w:sz w:val="22"/>
                <w:szCs w:val="22"/>
                <w:lang w:eastAsia="zh-CN"/>
              </w:rPr>
              <w:t>και ώρα</w:t>
            </w:r>
            <w:r w:rsidRPr="00301975">
              <w:rPr>
                <w:rFonts w:cs="Tahoma"/>
                <w:b/>
                <w:color w:val="000000"/>
                <w:sz w:val="22"/>
                <w:szCs w:val="22"/>
                <w:lang w:eastAsia="zh-CN"/>
              </w:rPr>
              <w:t xml:space="preserve"> 1</w:t>
            </w:r>
            <w:r w:rsidR="00E9006B">
              <w:rPr>
                <w:rFonts w:cs="Tahoma"/>
                <w:b/>
                <w:color w:val="000000"/>
                <w:sz w:val="22"/>
                <w:szCs w:val="22"/>
                <w:lang w:eastAsia="zh-CN"/>
              </w:rPr>
              <w:t>1</w:t>
            </w:r>
            <w:r w:rsidRPr="00301975">
              <w:rPr>
                <w:rFonts w:cs="Tahoma"/>
                <w:b/>
                <w:color w:val="000000"/>
                <w:sz w:val="22"/>
                <w:szCs w:val="22"/>
                <w:lang w:eastAsia="zh-CN"/>
              </w:rPr>
              <w:t>:00</w:t>
            </w:r>
          </w:p>
        </w:tc>
      </w:tr>
    </w:tbl>
    <w:p w14:paraId="744106BB"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7DAC3CD3"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53A66575" w14:textId="24577A62" w:rsidR="002A4398" w:rsidRDefault="00340CC1">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26503183" w:history="1">
            <w:r w:rsidR="002A4398" w:rsidRPr="00DD3F1D">
              <w:rPr>
                <w:rStyle w:val="-"/>
                <w:noProof/>
                <w:lang w:val="el-GR"/>
              </w:rPr>
              <w:t>1.</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lang w:val="el-GR"/>
              </w:rPr>
              <w:t>ΑΝΑΘΕΤΟΥΣΑ ΑΡΧΗ ΚΑΙ ΑΝΤΙΚΕΙΜΕΝΟ ΣΥΜΒΑΣΗΣ</w:t>
            </w:r>
            <w:r w:rsidR="002A4398">
              <w:rPr>
                <w:noProof/>
                <w:webHidden/>
              </w:rPr>
              <w:tab/>
            </w:r>
            <w:r>
              <w:rPr>
                <w:noProof/>
                <w:webHidden/>
              </w:rPr>
              <w:fldChar w:fldCharType="begin"/>
            </w:r>
            <w:r w:rsidR="002A4398">
              <w:rPr>
                <w:noProof/>
                <w:webHidden/>
              </w:rPr>
              <w:instrText xml:space="preserve"> PAGEREF _Toc126503183 \h </w:instrText>
            </w:r>
            <w:r>
              <w:rPr>
                <w:noProof/>
                <w:webHidden/>
              </w:rPr>
            </w:r>
            <w:r>
              <w:rPr>
                <w:noProof/>
                <w:webHidden/>
              </w:rPr>
              <w:fldChar w:fldCharType="separate"/>
            </w:r>
            <w:r w:rsidR="00FD36C3">
              <w:rPr>
                <w:noProof/>
                <w:webHidden/>
              </w:rPr>
              <w:t>7</w:t>
            </w:r>
            <w:r>
              <w:rPr>
                <w:noProof/>
                <w:webHidden/>
              </w:rPr>
              <w:fldChar w:fldCharType="end"/>
            </w:r>
          </w:hyperlink>
        </w:p>
        <w:p w14:paraId="318F2E9E" w14:textId="7E18257B"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84" w:history="1">
            <w:r w:rsidR="002A4398" w:rsidRPr="00DD3F1D">
              <w:rPr>
                <w:rStyle w:val="-"/>
                <w:noProof/>
                <w:lang w:val="el-GR"/>
              </w:rPr>
              <w:t>1.1</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Στοιχεία Αναθέτουσας Αρχής</w:t>
            </w:r>
            <w:r w:rsidR="002A4398">
              <w:rPr>
                <w:noProof/>
                <w:webHidden/>
              </w:rPr>
              <w:tab/>
            </w:r>
            <w:r w:rsidR="00340CC1">
              <w:rPr>
                <w:noProof/>
                <w:webHidden/>
              </w:rPr>
              <w:fldChar w:fldCharType="begin"/>
            </w:r>
            <w:r w:rsidR="002A4398">
              <w:rPr>
                <w:noProof/>
                <w:webHidden/>
              </w:rPr>
              <w:instrText xml:space="preserve"> PAGEREF _Toc126503184 \h </w:instrText>
            </w:r>
            <w:r w:rsidR="00340CC1">
              <w:rPr>
                <w:noProof/>
                <w:webHidden/>
              </w:rPr>
            </w:r>
            <w:r w:rsidR="00340CC1">
              <w:rPr>
                <w:noProof/>
                <w:webHidden/>
              </w:rPr>
              <w:fldChar w:fldCharType="separate"/>
            </w:r>
            <w:r>
              <w:rPr>
                <w:noProof/>
                <w:webHidden/>
              </w:rPr>
              <w:t>7</w:t>
            </w:r>
            <w:r w:rsidR="00340CC1">
              <w:rPr>
                <w:noProof/>
                <w:webHidden/>
              </w:rPr>
              <w:fldChar w:fldCharType="end"/>
            </w:r>
          </w:hyperlink>
        </w:p>
        <w:p w14:paraId="5CFC3991" w14:textId="0FA3F43F"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85" w:history="1">
            <w:r w:rsidR="002A4398" w:rsidRPr="00DD3F1D">
              <w:rPr>
                <w:rStyle w:val="-"/>
                <w:noProof/>
                <w:lang w:val="el-GR"/>
              </w:rPr>
              <w:t>1.2</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Στοιχεία Διαδικασίας - Χρηματοδότηση</w:t>
            </w:r>
            <w:r w:rsidR="002A4398">
              <w:rPr>
                <w:noProof/>
                <w:webHidden/>
              </w:rPr>
              <w:tab/>
            </w:r>
            <w:r w:rsidR="00340CC1">
              <w:rPr>
                <w:noProof/>
                <w:webHidden/>
              </w:rPr>
              <w:fldChar w:fldCharType="begin"/>
            </w:r>
            <w:r w:rsidR="002A4398">
              <w:rPr>
                <w:noProof/>
                <w:webHidden/>
              </w:rPr>
              <w:instrText xml:space="preserve"> PAGEREF _Toc126503185 \h </w:instrText>
            </w:r>
            <w:r w:rsidR="00340CC1">
              <w:rPr>
                <w:noProof/>
                <w:webHidden/>
              </w:rPr>
            </w:r>
            <w:r w:rsidR="00340CC1">
              <w:rPr>
                <w:noProof/>
                <w:webHidden/>
              </w:rPr>
              <w:fldChar w:fldCharType="separate"/>
            </w:r>
            <w:r>
              <w:rPr>
                <w:noProof/>
                <w:webHidden/>
              </w:rPr>
              <w:t>7</w:t>
            </w:r>
            <w:r w:rsidR="00340CC1">
              <w:rPr>
                <w:noProof/>
                <w:webHidden/>
              </w:rPr>
              <w:fldChar w:fldCharType="end"/>
            </w:r>
          </w:hyperlink>
        </w:p>
        <w:p w14:paraId="5339452B" w14:textId="1B4DDE99"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86" w:history="1">
            <w:r w:rsidR="002A4398" w:rsidRPr="00DD3F1D">
              <w:rPr>
                <w:rStyle w:val="-"/>
                <w:noProof/>
                <w:lang w:val="el-GR"/>
              </w:rPr>
              <w:t>1.3</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Συνοπτική Περιγραφή φυσικού και οικονομικού αντικειμένου της σύμβασης</w:t>
            </w:r>
            <w:r w:rsidR="002A4398">
              <w:rPr>
                <w:noProof/>
                <w:webHidden/>
              </w:rPr>
              <w:tab/>
            </w:r>
            <w:r w:rsidR="00340CC1">
              <w:rPr>
                <w:noProof/>
                <w:webHidden/>
              </w:rPr>
              <w:fldChar w:fldCharType="begin"/>
            </w:r>
            <w:r w:rsidR="002A4398">
              <w:rPr>
                <w:noProof/>
                <w:webHidden/>
              </w:rPr>
              <w:instrText xml:space="preserve"> PAGEREF _Toc126503186 \h </w:instrText>
            </w:r>
            <w:r w:rsidR="00340CC1">
              <w:rPr>
                <w:noProof/>
                <w:webHidden/>
              </w:rPr>
            </w:r>
            <w:r w:rsidR="00340CC1">
              <w:rPr>
                <w:noProof/>
                <w:webHidden/>
              </w:rPr>
              <w:fldChar w:fldCharType="separate"/>
            </w:r>
            <w:r>
              <w:rPr>
                <w:noProof/>
                <w:webHidden/>
              </w:rPr>
              <w:t>8</w:t>
            </w:r>
            <w:r w:rsidR="00340CC1">
              <w:rPr>
                <w:noProof/>
                <w:webHidden/>
              </w:rPr>
              <w:fldChar w:fldCharType="end"/>
            </w:r>
          </w:hyperlink>
        </w:p>
        <w:p w14:paraId="571F6620" w14:textId="4FBC1E73"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87" w:history="1">
            <w:r w:rsidR="002A4398" w:rsidRPr="00DD3F1D">
              <w:rPr>
                <w:rStyle w:val="-"/>
                <w:noProof/>
                <w:lang w:val="el-GR"/>
              </w:rPr>
              <w:t>1.4</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Θεσμικό πλαίσιο</w:t>
            </w:r>
            <w:r w:rsidR="002A4398">
              <w:rPr>
                <w:noProof/>
                <w:webHidden/>
              </w:rPr>
              <w:tab/>
            </w:r>
            <w:r w:rsidR="00340CC1">
              <w:rPr>
                <w:noProof/>
                <w:webHidden/>
              </w:rPr>
              <w:fldChar w:fldCharType="begin"/>
            </w:r>
            <w:r w:rsidR="002A4398">
              <w:rPr>
                <w:noProof/>
                <w:webHidden/>
              </w:rPr>
              <w:instrText xml:space="preserve"> PAGEREF _Toc126503187 \h </w:instrText>
            </w:r>
            <w:r w:rsidR="00340CC1">
              <w:rPr>
                <w:noProof/>
                <w:webHidden/>
              </w:rPr>
            </w:r>
            <w:r w:rsidR="00340CC1">
              <w:rPr>
                <w:noProof/>
                <w:webHidden/>
              </w:rPr>
              <w:fldChar w:fldCharType="separate"/>
            </w:r>
            <w:r>
              <w:rPr>
                <w:noProof/>
                <w:webHidden/>
              </w:rPr>
              <w:t>8</w:t>
            </w:r>
            <w:r w:rsidR="00340CC1">
              <w:rPr>
                <w:noProof/>
                <w:webHidden/>
              </w:rPr>
              <w:fldChar w:fldCharType="end"/>
            </w:r>
          </w:hyperlink>
        </w:p>
        <w:p w14:paraId="6A9DBBDB" w14:textId="4A96B33E"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88" w:history="1">
            <w:r w:rsidR="002A4398" w:rsidRPr="00DD3F1D">
              <w:rPr>
                <w:rStyle w:val="-"/>
                <w:noProof/>
                <w:lang w:val="el-GR"/>
              </w:rPr>
              <w:t>1.5</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Προθεσμία παραλαβής προσφορών και διενέργεια διαγωνισμού</w:t>
            </w:r>
            <w:r w:rsidR="002A4398">
              <w:rPr>
                <w:noProof/>
                <w:webHidden/>
              </w:rPr>
              <w:tab/>
            </w:r>
            <w:r w:rsidR="00340CC1">
              <w:rPr>
                <w:noProof/>
                <w:webHidden/>
              </w:rPr>
              <w:fldChar w:fldCharType="begin"/>
            </w:r>
            <w:r w:rsidR="002A4398">
              <w:rPr>
                <w:noProof/>
                <w:webHidden/>
              </w:rPr>
              <w:instrText xml:space="preserve"> PAGEREF _Toc126503188 \h </w:instrText>
            </w:r>
            <w:r w:rsidR="00340CC1">
              <w:rPr>
                <w:noProof/>
                <w:webHidden/>
              </w:rPr>
            </w:r>
            <w:r w:rsidR="00340CC1">
              <w:rPr>
                <w:noProof/>
                <w:webHidden/>
              </w:rPr>
              <w:fldChar w:fldCharType="separate"/>
            </w:r>
            <w:r>
              <w:rPr>
                <w:noProof/>
                <w:webHidden/>
              </w:rPr>
              <w:t>13</w:t>
            </w:r>
            <w:r w:rsidR="00340CC1">
              <w:rPr>
                <w:noProof/>
                <w:webHidden/>
              </w:rPr>
              <w:fldChar w:fldCharType="end"/>
            </w:r>
          </w:hyperlink>
        </w:p>
        <w:p w14:paraId="403C9F6B" w14:textId="1CA0CD52"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89" w:history="1">
            <w:r w:rsidR="002A4398" w:rsidRPr="00DD3F1D">
              <w:rPr>
                <w:rStyle w:val="-"/>
                <w:noProof/>
                <w:lang w:val="el-GR"/>
              </w:rPr>
              <w:t>1.6</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Δημοσιότητα</w:t>
            </w:r>
            <w:r w:rsidR="002A4398">
              <w:rPr>
                <w:noProof/>
                <w:webHidden/>
              </w:rPr>
              <w:tab/>
            </w:r>
            <w:r w:rsidR="00340CC1">
              <w:rPr>
                <w:noProof/>
                <w:webHidden/>
              </w:rPr>
              <w:fldChar w:fldCharType="begin"/>
            </w:r>
            <w:r w:rsidR="002A4398">
              <w:rPr>
                <w:noProof/>
                <w:webHidden/>
              </w:rPr>
              <w:instrText xml:space="preserve"> PAGEREF _Toc126503189 \h </w:instrText>
            </w:r>
            <w:r w:rsidR="00340CC1">
              <w:rPr>
                <w:noProof/>
                <w:webHidden/>
              </w:rPr>
            </w:r>
            <w:r w:rsidR="00340CC1">
              <w:rPr>
                <w:noProof/>
                <w:webHidden/>
              </w:rPr>
              <w:fldChar w:fldCharType="separate"/>
            </w:r>
            <w:r>
              <w:rPr>
                <w:noProof/>
                <w:webHidden/>
              </w:rPr>
              <w:t>13</w:t>
            </w:r>
            <w:r w:rsidR="00340CC1">
              <w:rPr>
                <w:noProof/>
                <w:webHidden/>
              </w:rPr>
              <w:fldChar w:fldCharType="end"/>
            </w:r>
          </w:hyperlink>
        </w:p>
        <w:p w14:paraId="70BCA40F" w14:textId="4DD71A6D"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90" w:history="1">
            <w:r w:rsidR="002A4398" w:rsidRPr="00DD3F1D">
              <w:rPr>
                <w:rStyle w:val="-"/>
                <w:noProof/>
                <w:lang w:val="el-GR"/>
              </w:rPr>
              <w:t>1.7</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Αρχές εφαρμοζόμενες στη διαδικασία σύναψης</w:t>
            </w:r>
            <w:r w:rsidR="002A4398">
              <w:rPr>
                <w:noProof/>
                <w:webHidden/>
              </w:rPr>
              <w:tab/>
            </w:r>
            <w:r w:rsidR="00340CC1">
              <w:rPr>
                <w:noProof/>
                <w:webHidden/>
              </w:rPr>
              <w:fldChar w:fldCharType="begin"/>
            </w:r>
            <w:r w:rsidR="002A4398">
              <w:rPr>
                <w:noProof/>
                <w:webHidden/>
              </w:rPr>
              <w:instrText xml:space="preserve"> PAGEREF _Toc126503190 \h </w:instrText>
            </w:r>
            <w:r w:rsidR="00340CC1">
              <w:rPr>
                <w:noProof/>
                <w:webHidden/>
              </w:rPr>
            </w:r>
            <w:r w:rsidR="00340CC1">
              <w:rPr>
                <w:noProof/>
                <w:webHidden/>
              </w:rPr>
              <w:fldChar w:fldCharType="separate"/>
            </w:r>
            <w:r>
              <w:rPr>
                <w:noProof/>
                <w:webHidden/>
              </w:rPr>
              <w:t>14</w:t>
            </w:r>
            <w:r w:rsidR="00340CC1">
              <w:rPr>
                <w:noProof/>
                <w:webHidden/>
              </w:rPr>
              <w:fldChar w:fldCharType="end"/>
            </w:r>
          </w:hyperlink>
        </w:p>
        <w:p w14:paraId="0FEECBA3" w14:textId="1C0C1442" w:rsidR="002A4398" w:rsidRDefault="00FD36C3">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6503191" w:history="1">
            <w:r w:rsidR="002A4398" w:rsidRPr="00DD3F1D">
              <w:rPr>
                <w:rStyle w:val="-"/>
                <w:noProof/>
              </w:rPr>
              <w:t>2.</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rPr>
              <w:t>ΓΕΝΙΚΟΙ ΚΑΙ ΕΙΔΙΚΟΙ ΟΡΟΙ ΣΥΜΜΕΤΟΧΗΣ</w:t>
            </w:r>
            <w:r w:rsidR="002A4398">
              <w:rPr>
                <w:noProof/>
                <w:webHidden/>
              </w:rPr>
              <w:tab/>
            </w:r>
            <w:r w:rsidR="00340CC1">
              <w:rPr>
                <w:noProof/>
                <w:webHidden/>
              </w:rPr>
              <w:fldChar w:fldCharType="begin"/>
            </w:r>
            <w:r w:rsidR="002A4398">
              <w:rPr>
                <w:noProof/>
                <w:webHidden/>
              </w:rPr>
              <w:instrText xml:space="preserve"> PAGEREF _Toc126503191 \h </w:instrText>
            </w:r>
            <w:r w:rsidR="00340CC1">
              <w:rPr>
                <w:noProof/>
                <w:webHidden/>
              </w:rPr>
            </w:r>
            <w:r w:rsidR="00340CC1">
              <w:rPr>
                <w:noProof/>
                <w:webHidden/>
              </w:rPr>
              <w:fldChar w:fldCharType="separate"/>
            </w:r>
            <w:r>
              <w:rPr>
                <w:noProof/>
                <w:webHidden/>
              </w:rPr>
              <w:t>15</w:t>
            </w:r>
            <w:r w:rsidR="00340CC1">
              <w:rPr>
                <w:noProof/>
                <w:webHidden/>
              </w:rPr>
              <w:fldChar w:fldCharType="end"/>
            </w:r>
          </w:hyperlink>
        </w:p>
        <w:p w14:paraId="5706ED2D" w14:textId="2B5867A8"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92" w:history="1">
            <w:r w:rsidR="002A4398" w:rsidRPr="00DD3F1D">
              <w:rPr>
                <w:rStyle w:val="-"/>
                <w:noProof/>
                <w:lang w:val="el-GR"/>
              </w:rPr>
              <w:t>2.1</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Γενικές Πληροφορίες</w:t>
            </w:r>
            <w:r w:rsidR="002A4398">
              <w:rPr>
                <w:noProof/>
                <w:webHidden/>
              </w:rPr>
              <w:tab/>
            </w:r>
            <w:r w:rsidR="00340CC1">
              <w:rPr>
                <w:noProof/>
                <w:webHidden/>
              </w:rPr>
              <w:fldChar w:fldCharType="begin"/>
            </w:r>
            <w:r w:rsidR="002A4398">
              <w:rPr>
                <w:noProof/>
                <w:webHidden/>
              </w:rPr>
              <w:instrText xml:space="preserve"> PAGEREF _Toc126503192 \h </w:instrText>
            </w:r>
            <w:r w:rsidR="00340CC1">
              <w:rPr>
                <w:noProof/>
                <w:webHidden/>
              </w:rPr>
            </w:r>
            <w:r w:rsidR="00340CC1">
              <w:rPr>
                <w:noProof/>
                <w:webHidden/>
              </w:rPr>
              <w:fldChar w:fldCharType="separate"/>
            </w:r>
            <w:r>
              <w:rPr>
                <w:noProof/>
                <w:webHidden/>
              </w:rPr>
              <w:t>15</w:t>
            </w:r>
            <w:r w:rsidR="00340CC1">
              <w:rPr>
                <w:noProof/>
                <w:webHidden/>
              </w:rPr>
              <w:fldChar w:fldCharType="end"/>
            </w:r>
          </w:hyperlink>
        </w:p>
        <w:p w14:paraId="3FC5C3B2" w14:textId="3F0EEF72"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193" w:history="1">
            <w:r w:rsidR="002A4398" w:rsidRPr="00DD3F1D">
              <w:rPr>
                <w:rStyle w:val="-"/>
                <w:noProof/>
                <w:lang w:val="el-GR"/>
              </w:rPr>
              <w:t>2.1.1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Έγγραφα της σύμβασης</w:t>
            </w:r>
            <w:r w:rsidR="002A4398">
              <w:rPr>
                <w:noProof/>
                <w:webHidden/>
              </w:rPr>
              <w:tab/>
            </w:r>
            <w:r w:rsidR="00340CC1">
              <w:rPr>
                <w:noProof/>
                <w:webHidden/>
              </w:rPr>
              <w:fldChar w:fldCharType="begin"/>
            </w:r>
            <w:r w:rsidR="002A4398">
              <w:rPr>
                <w:noProof/>
                <w:webHidden/>
              </w:rPr>
              <w:instrText xml:space="preserve"> PAGEREF _Toc126503193 \h </w:instrText>
            </w:r>
            <w:r w:rsidR="00340CC1">
              <w:rPr>
                <w:noProof/>
                <w:webHidden/>
              </w:rPr>
            </w:r>
            <w:r w:rsidR="00340CC1">
              <w:rPr>
                <w:noProof/>
                <w:webHidden/>
              </w:rPr>
              <w:fldChar w:fldCharType="separate"/>
            </w:r>
            <w:r>
              <w:rPr>
                <w:noProof/>
                <w:webHidden/>
              </w:rPr>
              <w:t>15</w:t>
            </w:r>
            <w:r w:rsidR="00340CC1">
              <w:rPr>
                <w:noProof/>
                <w:webHidden/>
              </w:rPr>
              <w:fldChar w:fldCharType="end"/>
            </w:r>
          </w:hyperlink>
        </w:p>
        <w:p w14:paraId="20F1502B" w14:textId="42ADF17D"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194" w:history="1">
            <w:r w:rsidR="002A4398" w:rsidRPr="00DD3F1D">
              <w:rPr>
                <w:rStyle w:val="-"/>
                <w:noProof/>
                <w:lang w:val="el-GR"/>
              </w:rPr>
              <w:t>2.1.2</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Επικοινωνία – Πρόσβαση στα έγγραφα της Σύμβασης</w:t>
            </w:r>
            <w:r w:rsidR="002A4398">
              <w:rPr>
                <w:noProof/>
                <w:webHidden/>
              </w:rPr>
              <w:tab/>
            </w:r>
            <w:r w:rsidR="00340CC1">
              <w:rPr>
                <w:noProof/>
                <w:webHidden/>
              </w:rPr>
              <w:fldChar w:fldCharType="begin"/>
            </w:r>
            <w:r w:rsidR="002A4398">
              <w:rPr>
                <w:noProof/>
                <w:webHidden/>
              </w:rPr>
              <w:instrText xml:space="preserve"> PAGEREF _Toc126503194 \h </w:instrText>
            </w:r>
            <w:r w:rsidR="00340CC1">
              <w:rPr>
                <w:noProof/>
                <w:webHidden/>
              </w:rPr>
            </w:r>
            <w:r w:rsidR="00340CC1">
              <w:rPr>
                <w:noProof/>
                <w:webHidden/>
              </w:rPr>
              <w:fldChar w:fldCharType="separate"/>
            </w:r>
            <w:r>
              <w:rPr>
                <w:noProof/>
                <w:webHidden/>
              </w:rPr>
              <w:t>15</w:t>
            </w:r>
            <w:r w:rsidR="00340CC1">
              <w:rPr>
                <w:noProof/>
                <w:webHidden/>
              </w:rPr>
              <w:fldChar w:fldCharType="end"/>
            </w:r>
          </w:hyperlink>
        </w:p>
        <w:p w14:paraId="649D468E" w14:textId="3B74742E"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195" w:history="1">
            <w:r w:rsidR="002A4398" w:rsidRPr="00DD3F1D">
              <w:rPr>
                <w:rStyle w:val="-"/>
                <w:noProof/>
                <w:lang w:val="el-GR"/>
              </w:rPr>
              <w:t>2.1.3</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Παροχή Διευκρινίσεων</w:t>
            </w:r>
            <w:r w:rsidR="002A4398">
              <w:rPr>
                <w:noProof/>
                <w:webHidden/>
              </w:rPr>
              <w:tab/>
            </w:r>
            <w:r w:rsidR="00340CC1">
              <w:rPr>
                <w:noProof/>
                <w:webHidden/>
              </w:rPr>
              <w:fldChar w:fldCharType="begin"/>
            </w:r>
            <w:r w:rsidR="002A4398">
              <w:rPr>
                <w:noProof/>
                <w:webHidden/>
              </w:rPr>
              <w:instrText xml:space="preserve"> PAGEREF _Toc126503195 \h </w:instrText>
            </w:r>
            <w:r w:rsidR="00340CC1">
              <w:rPr>
                <w:noProof/>
                <w:webHidden/>
              </w:rPr>
            </w:r>
            <w:r w:rsidR="00340CC1">
              <w:rPr>
                <w:noProof/>
                <w:webHidden/>
              </w:rPr>
              <w:fldChar w:fldCharType="separate"/>
            </w:r>
            <w:r>
              <w:rPr>
                <w:noProof/>
                <w:webHidden/>
              </w:rPr>
              <w:t>15</w:t>
            </w:r>
            <w:r w:rsidR="00340CC1">
              <w:rPr>
                <w:noProof/>
                <w:webHidden/>
              </w:rPr>
              <w:fldChar w:fldCharType="end"/>
            </w:r>
          </w:hyperlink>
        </w:p>
        <w:p w14:paraId="00A893A0" w14:textId="12199DF8"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196" w:history="1">
            <w:r w:rsidR="002A4398" w:rsidRPr="00DD3F1D">
              <w:rPr>
                <w:rStyle w:val="-"/>
                <w:noProof/>
                <w:lang w:val="el-GR"/>
              </w:rPr>
              <w:t>2.1.4</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Γλώσσα</w:t>
            </w:r>
            <w:r w:rsidR="002A4398">
              <w:rPr>
                <w:noProof/>
                <w:webHidden/>
              </w:rPr>
              <w:tab/>
            </w:r>
            <w:r w:rsidR="00340CC1">
              <w:rPr>
                <w:noProof/>
                <w:webHidden/>
              </w:rPr>
              <w:fldChar w:fldCharType="begin"/>
            </w:r>
            <w:r w:rsidR="002A4398">
              <w:rPr>
                <w:noProof/>
                <w:webHidden/>
              </w:rPr>
              <w:instrText xml:space="preserve"> PAGEREF _Toc126503196 \h </w:instrText>
            </w:r>
            <w:r w:rsidR="00340CC1">
              <w:rPr>
                <w:noProof/>
                <w:webHidden/>
              </w:rPr>
            </w:r>
            <w:r w:rsidR="00340CC1">
              <w:rPr>
                <w:noProof/>
                <w:webHidden/>
              </w:rPr>
              <w:fldChar w:fldCharType="separate"/>
            </w:r>
            <w:r>
              <w:rPr>
                <w:noProof/>
                <w:webHidden/>
              </w:rPr>
              <w:t>16</w:t>
            </w:r>
            <w:r w:rsidR="00340CC1">
              <w:rPr>
                <w:noProof/>
                <w:webHidden/>
              </w:rPr>
              <w:fldChar w:fldCharType="end"/>
            </w:r>
          </w:hyperlink>
        </w:p>
        <w:p w14:paraId="5E341307" w14:textId="26103555"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197" w:history="1">
            <w:r w:rsidR="002A4398" w:rsidRPr="00DD3F1D">
              <w:rPr>
                <w:rStyle w:val="-"/>
                <w:noProof/>
                <w:lang w:val="el-GR"/>
              </w:rPr>
              <w:t>2.1.5</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Εγγυήσεις</w:t>
            </w:r>
            <w:r w:rsidR="002A4398">
              <w:rPr>
                <w:noProof/>
                <w:webHidden/>
              </w:rPr>
              <w:tab/>
            </w:r>
            <w:r w:rsidR="00340CC1">
              <w:rPr>
                <w:noProof/>
                <w:webHidden/>
              </w:rPr>
              <w:fldChar w:fldCharType="begin"/>
            </w:r>
            <w:r w:rsidR="002A4398">
              <w:rPr>
                <w:noProof/>
                <w:webHidden/>
              </w:rPr>
              <w:instrText xml:space="preserve"> PAGEREF _Toc126503197 \h </w:instrText>
            </w:r>
            <w:r w:rsidR="00340CC1">
              <w:rPr>
                <w:noProof/>
                <w:webHidden/>
              </w:rPr>
            </w:r>
            <w:r w:rsidR="00340CC1">
              <w:rPr>
                <w:noProof/>
                <w:webHidden/>
              </w:rPr>
              <w:fldChar w:fldCharType="separate"/>
            </w:r>
            <w:r>
              <w:rPr>
                <w:noProof/>
                <w:webHidden/>
              </w:rPr>
              <w:t>16</w:t>
            </w:r>
            <w:r w:rsidR="00340CC1">
              <w:rPr>
                <w:noProof/>
                <w:webHidden/>
              </w:rPr>
              <w:fldChar w:fldCharType="end"/>
            </w:r>
          </w:hyperlink>
        </w:p>
        <w:p w14:paraId="0ECACC56" w14:textId="21EC1E0A"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198" w:history="1">
            <w:r w:rsidR="002A4398" w:rsidRPr="00DD3F1D">
              <w:rPr>
                <w:rStyle w:val="-"/>
                <w:noProof/>
                <w:lang w:val="el-GR"/>
              </w:rPr>
              <w:t>2.1.6</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Προστασία Προσωπικών Δεδομένων</w:t>
            </w:r>
            <w:r w:rsidR="002A4398">
              <w:rPr>
                <w:noProof/>
                <w:webHidden/>
              </w:rPr>
              <w:tab/>
            </w:r>
            <w:r w:rsidR="00340CC1">
              <w:rPr>
                <w:noProof/>
                <w:webHidden/>
              </w:rPr>
              <w:fldChar w:fldCharType="begin"/>
            </w:r>
            <w:r w:rsidR="002A4398">
              <w:rPr>
                <w:noProof/>
                <w:webHidden/>
              </w:rPr>
              <w:instrText xml:space="preserve"> PAGEREF _Toc126503198 \h </w:instrText>
            </w:r>
            <w:r w:rsidR="00340CC1">
              <w:rPr>
                <w:noProof/>
                <w:webHidden/>
              </w:rPr>
            </w:r>
            <w:r w:rsidR="00340CC1">
              <w:rPr>
                <w:noProof/>
                <w:webHidden/>
              </w:rPr>
              <w:fldChar w:fldCharType="separate"/>
            </w:r>
            <w:r>
              <w:rPr>
                <w:noProof/>
                <w:webHidden/>
              </w:rPr>
              <w:t>17</w:t>
            </w:r>
            <w:r w:rsidR="00340CC1">
              <w:rPr>
                <w:noProof/>
                <w:webHidden/>
              </w:rPr>
              <w:fldChar w:fldCharType="end"/>
            </w:r>
          </w:hyperlink>
        </w:p>
        <w:p w14:paraId="150DC78D" w14:textId="63494257"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199" w:history="1">
            <w:r w:rsidR="002A4398" w:rsidRPr="00DD3F1D">
              <w:rPr>
                <w:rStyle w:val="-"/>
                <w:noProof/>
                <w:lang w:val="el-GR"/>
              </w:rPr>
              <w:t>2.2</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Δικαίωμα Συμμετοχής - Κριτήρια Ποιοτικής Επιλογής</w:t>
            </w:r>
            <w:r w:rsidR="002A4398">
              <w:rPr>
                <w:noProof/>
                <w:webHidden/>
              </w:rPr>
              <w:tab/>
            </w:r>
            <w:r w:rsidR="00340CC1">
              <w:rPr>
                <w:noProof/>
                <w:webHidden/>
              </w:rPr>
              <w:fldChar w:fldCharType="begin"/>
            </w:r>
            <w:r w:rsidR="002A4398">
              <w:rPr>
                <w:noProof/>
                <w:webHidden/>
              </w:rPr>
              <w:instrText xml:space="preserve"> PAGEREF _Toc126503199 \h </w:instrText>
            </w:r>
            <w:r w:rsidR="00340CC1">
              <w:rPr>
                <w:noProof/>
                <w:webHidden/>
              </w:rPr>
            </w:r>
            <w:r w:rsidR="00340CC1">
              <w:rPr>
                <w:noProof/>
                <w:webHidden/>
              </w:rPr>
              <w:fldChar w:fldCharType="separate"/>
            </w:r>
            <w:r>
              <w:rPr>
                <w:noProof/>
                <w:webHidden/>
              </w:rPr>
              <w:t>18</w:t>
            </w:r>
            <w:r w:rsidR="00340CC1">
              <w:rPr>
                <w:noProof/>
                <w:webHidden/>
              </w:rPr>
              <w:fldChar w:fldCharType="end"/>
            </w:r>
          </w:hyperlink>
        </w:p>
        <w:p w14:paraId="4CAD2A90" w14:textId="152B1C6E"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0" w:history="1">
            <w:r w:rsidR="002A4398" w:rsidRPr="00DD3F1D">
              <w:rPr>
                <w:rStyle w:val="-"/>
                <w:noProof/>
                <w:lang w:val="el-GR"/>
              </w:rPr>
              <w:t>2.2.1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Δικαιούμενοι συμμετοχής</w:t>
            </w:r>
            <w:r w:rsidR="002A4398">
              <w:rPr>
                <w:noProof/>
                <w:webHidden/>
              </w:rPr>
              <w:tab/>
            </w:r>
            <w:r w:rsidR="00340CC1">
              <w:rPr>
                <w:noProof/>
                <w:webHidden/>
              </w:rPr>
              <w:fldChar w:fldCharType="begin"/>
            </w:r>
            <w:r w:rsidR="002A4398">
              <w:rPr>
                <w:noProof/>
                <w:webHidden/>
              </w:rPr>
              <w:instrText xml:space="preserve"> PAGEREF _Toc126503200 \h </w:instrText>
            </w:r>
            <w:r w:rsidR="00340CC1">
              <w:rPr>
                <w:noProof/>
                <w:webHidden/>
              </w:rPr>
            </w:r>
            <w:r w:rsidR="00340CC1">
              <w:rPr>
                <w:noProof/>
                <w:webHidden/>
              </w:rPr>
              <w:fldChar w:fldCharType="separate"/>
            </w:r>
            <w:r>
              <w:rPr>
                <w:noProof/>
                <w:webHidden/>
              </w:rPr>
              <w:t>18</w:t>
            </w:r>
            <w:r w:rsidR="00340CC1">
              <w:rPr>
                <w:noProof/>
                <w:webHidden/>
              </w:rPr>
              <w:fldChar w:fldCharType="end"/>
            </w:r>
          </w:hyperlink>
        </w:p>
        <w:p w14:paraId="2A46B4F3" w14:textId="24023DA6"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1" w:history="1">
            <w:r w:rsidR="002A4398" w:rsidRPr="00DD3F1D">
              <w:rPr>
                <w:rStyle w:val="-"/>
                <w:noProof/>
                <w:lang w:val="el-GR"/>
              </w:rPr>
              <w:t>2.2.2</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Εγγύηση συμμετοχής</w:t>
            </w:r>
            <w:r w:rsidR="002A4398">
              <w:rPr>
                <w:noProof/>
                <w:webHidden/>
              </w:rPr>
              <w:tab/>
            </w:r>
            <w:r w:rsidR="00340CC1">
              <w:rPr>
                <w:noProof/>
                <w:webHidden/>
              </w:rPr>
              <w:fldChar w:fldCharType="begin"/>
            </w:r>
            <w:r w:rsidR="002A4398">
              <w:rPr>
                <w:noProof/>
                <w:webHidden/>
              </w:rPr>
              <w:instrText xml:space="preserve"> PAGEREF _Toc126503201 \h </w:instrText>
            </w:r>
            <w:r w:rsidR="00340CC1">
              <w:rPr>
                <w:noProof/>
                <w:webHidden/>
              </w:rPr>
            </w:r>
            <w:r w:rsidR="00340CC1">
              <w:rPr>
                <w:noProof/>
                <w:webHidden/>
              </w:rPr>
              <w:fldChar w:fldCharType="separate"/>
            </w:r>
            <w:r>
              <w:rPr>
                <w:noProof/>
                <w:webHidden/>
              </w:rPr>
              <w:t>19</w:t>
            </w:r>
            <w:r w:rsidR="00340CC1">
              <w:rPr>
                <w:noProof/>
                <w:webHidden/>
              </w:rPr>
              <w:fldChar w:fldCharType="end"/>
            </w:r>
          </w:hyperlink>
        </w:p>
        <w:p w14:paraId="7598918F" w14:textId="7F566952"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2" w:history="1">
            <w:r w:rsidR="002A4398" w:rsidRPr="00DD3F1D">
              <w:rPr>
                <w:rStyle w:val="-"/>
                <w:noProof/>
                <w:lang w:val="el-GR"/>
              </w:rPr>
              <w:t>2.2.3</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Λόγοι αποκλεισμού</w:t>
            </w:r>
            <w:r w:rsidR="002A4398">
              <w:rPr>
                <w:noProof/>
                <w:webHidden/>
              </w:rPr>
              <w:tab/>
            </w:r>
            <w:r w:rsidR="00340CC1">
              <w:rPr>
                <w:noProof/>
                <w:webHidden/>
              </w:rPr>
              <w:fldChar w:fldCharType="begin"/>
            </w:r>
            <w:r w:rsidR="002A4398">
              <w:rPr>
                <w:noProof/>
                <w:webHidden/>
              </w:rPr>
              <w:instrText xml:space="preserve"> PAGEREF _Toc126503202 \h </w:instrText>
            </w:r>
            <w:r w:rsidR="00340CC1">
              <w:rPr>
                <w:noProof/>
                <w:webHidden/>
              </w:rPr>
            </w:r>
            <w:r w:rsidR="00340CC1">
              <w:rPr>
                <w:noProof/>
                <w:webHidden/>
              </w:rPr>
              <w:fldChar w:fldCharType="separate"/>
            </w:r>
            <w:r>
              <w:rPr>
                <w:noProof/>
                <w:webHidden/>
              </w:rPr>
              <w:t>20</w:t>
            </w:r>
            <w:r w:rsidR="00340CC1">
              <w:rPr>
                <w:noProof/>
                <w:webHidden/>
              </w:rPr>
              <w:fldChar w:fldCharType="end"/>
            </w:r>
          </w:hyperlink>
        </w:p>
        <w:p w14:paraId="79151F7F" w14:textId="4F513225" w:rsidR="002A4398" w:rsidRDefault="00FD36C3">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26503203" w:history="1">
            <w:r w:rsidR="002A4398" w:rsidRPr="00DD3F1D">
              <w:rPr>
                <w:rStyle w:val="-"/>
                <w:noProof/>
                <w:lang w:val="el-GR"/>
              </w:rPr>
              <w:t>Κριτήρια Ποιοτικής Επιλογής &amp; αποδεικτά στοιχεία</w:t>
            </w:r>
            <w:r w:rsidR="002A4398">
              <w:rPr>
                <w:noProof/>
                <w:webHidden/>
              </w:rPr>
              <w:tab/>
            </w:r>
            <w:r w:rsidR="00340CC1">
              <w:rPr>
                <w:noProof/>
                <w:webHidden/>
              </w:rPr>
              <w:fldChar w:fldCharType="begin"/>
            </w:r>
            <w:r w:rsidR="002A4398">
              <w:rPr>
                <w:noProof/>
                <w:webHidden/>
              </w:rPr>
              <w:instrText xml:space="preserve"> PAGEREF _Toc126503203 \h </w:instrText>
            </w:r>
            <w:r w:rsidR="00340CC1">
              <w:rPr>
                <w:noProof/>
                <w:webHidden/>
              </w:rPr>
            </w:r>
            <w:r w:rsidR="00340CC1">
              <w:rPr>
                <w:noProof/>
                <w:webHidden/>
              </w:rPr>
              <w:fldChar w:fldCharType="separate"/>
            </w:r>
            <w:r>
              <w:rPr>
                <w:noProof/>
                <w:webHidden/>
              </w:rPr>
              <w:t>24</w:t>
            </w:r>
            <w:r w:rsidR="00340CC1">
              <w:rPr>
                <w:noProof/>
                <w:webHidden/>
              </w:rPr>
              <w:fldChar w:fldCharType="end"/>
            </w:r>
          </w:hyperlink>
        </w:p>
        <w:p w14:paraId="3A66316A" w14:textId="31ADF77E"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4" w:history="1">
            <w:r w:rsidR="002A4398" w:rsidRPr="00DD3F1D">
              <w:rPr>
                <w:rStyle w:val="-"/>
                <w:noProof/>
                <w:lang w:val="el-GR"/>
              </w:rPr>
              <w:t>2.2.4</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Καταλληλόλητα άσκησης επαγγελματικής δραστηριότητας</w:t>
            </w:r>
            <w:r w:rsidR="002A4398">
              <w:rPr>
                <w:noProof/>
                <w:webHidden/>
              </w:rPr>
              <w:tab/>
            </w:r>
            <w:r w:rsidR="00340CC1">
              <w:rPr>
                <w:noProof/>
                <w:webHidden/>
              </w:rPr>
              <w:fldChar w:fldCharType="begin"/>
            </w:r>
            <w:r w:rsidR="002A4398">
              <w:rPr>
                <w:noProof/>
                <w:webHidden/>
              </w:rPr>
              <w:instrText xml:space="preserve"> PAGEREF _Toc126503204 \h </w:instrText>
            </w:r>
            <w:r w:rsidR="00340CC1">
              <w:rPr>
                <w:noProof/>
                <w:webHidden/>
              </w:rPr>
            </w:r>
            <w:r w:rsidR="00340CC1">
              <w:rPr>
                <w:noProof/>
                <w:webHidden/>
              </w:rPr>
              <w:fldChar w:fldCharType="separate"/>
            </w:r>
            <w:r>
              <w:rPr>
                <w:noProof/>
                <w:webHidden/>
              </w:rPr>
              <w:t>24</w:t>
            </w:r>
            <w:r w:rsidR="00340CC1">
              <w:rPr>
                <w:noProof/>
                <w:webHidden/>
              </w:rPr>
              <w:fldChar w:fldCharType="end"/>
            </w:r>
          </w:hyperlink>
        </w:p>
        <w:p w14:paraId="7D828718" w14:textId="66732A4A"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5" w:history="1">
            <w:r w:rsidR="002A4398" w:rsidRPr="00DD3F1D">
              <w:rPr>
                <w:rStyle w:val="-"/>
                <w:noProof/>
                <w:lang w:val="el-GR"/>
              </w:rPr>
              <w:t>2.2.5</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Οικονομική και χρηματοοικονομική επάρκεια</w:t>
            </w:r>
            <w:r w:rsidR="002A4398">
              <w:rPr>
                <w:noProof/>
                <w:webHidden/>
              </w:rPr>
              <w:tab/>
            </w:r>
            <w:r w:rsidR="00340CC1">
              <w:rPr>
                <w:noProof/>
                <w:webHidden/>
              </w:rPr>
              <w:fldChar w:fldCharType="begin"/>
            </w:r>
            <w:r w:rsidR="002A4398">
              <w:rPr>
                <w:noProof/>
                <w:webHidden/>
              </w:rPr>
              <w:instrText xml:space="preserve"> PAGEREF _Toc126503205 \h </w:instrText>
            </w:r>
            <w:r w:rsidR="00340CC1">
              <w:rPr>
                <w:noProof/>
                <w:webHidden/>
              </w:rPr>
            </w:r>
            <w:r w:rsidR="00340CC1">
              <w:rPr>
                <w:noProof/>
                <w:webHidden/>
              </w:rPr>
              <w:fldChar w:fldCharType="separate"/>
            </w:r>
            <w:r>
              <w:rPr>
                <w:noProof/>
                <w:webHidden/>
              </w:rPr>
              <w:t>25</w:t>
            </w:r>
            <w:r w:rsidR="00340CC1">
              <w:rPr>
                <w:noProof/>
                <w:webHidden/>
              </w:rPr>
              <w:fldChar w:fldCharType="end"/>
            </w:r>
          </w:hyperlink>
        </w:p>
        <w:p w14:paraId="1385B0E3" w14:textId="50D107DF"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6" w:history="1">
            <w:r w:rsidR="002A4398" w:rsidRPr="00DD3F1D">
              <w:rPr>
                <w:rStyle w:val="-"/>
                <w:noProof/>
                <w:lang w:val="el-GR"/>
              </w:rPr>
              <w:t>2.2.6</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Τεχνική και επαγγελματική ικανότητα</w:t>
            </w:r>
            <w:r w:rsidR="002A4398">
              <w:rPr>
                <w:noProof/>
                <w:webHidden/>
              </w:rPr>
              <w:tab/>
            </w:r>
            <w:r w:rsidR="00340CC1">
              <w:rPr>
                <w:noProof/>
                <w:webHidden/>
              </w:rPr>
              <w:fldChar w:fldCharType="begin"/>
            </w:r>
            <w:r w:rsidR="002A4398">
              <w:rPr>
                <w:noProof/>
                <w:webHidden/>
              </w:rPr>
              <w:instrText xml:space="preserve"> PAGEREF _Toc126503206 \h </w:instrText>
            </w:r>
            <w:r w:rsidR="00340CC1">
              <w:rPr>
                <w:noProof/>
                <w:webHidden/>
              </w:rPr>
            </w:r>
            <w:r w:rsidR="00340CC1">
              <w:rPr>
                <w:noProof/>
                <w:webHidden/>
              </w:rPr>
              <w:fldChar w:fldCharType="separate"/>
            </w:r>
            <w:r>
              <w:rPr>
                <w:noProof/>
                <w:webHidden/>
              </w:rPr>
              <w:t>25</w:t>
            </w:r>
            <w:r w:rsidR="00340CC1">
              <w:rPr>
                <w:noProof/>
                <w:webHidden/>
              </w:rPr>
              <w:fldChar w:fldCharType="end"/>
            </w:r>
          </w:hyperlink>
        </w:p>
        <w:p w14:paraId="0ADFB009" w14:textId="5BDE8784"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07" w:history="1">
            <w:r w:rsidR="002A4398" w:rsidRPr="00DD3F1D">
              <w:rPr>
                <w:rStyle w:val="-"/>
                <w:noProof/>
                <w:lang w:val="el-GR" w:eastAsia="en-US"/>
              </w:rPr>
              <w:t>2.2.6.1</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eastAsia="en-US"/>
              </w:rPr>
              <w:t>Τεχνική Ικανότητα</w:t>
            </w:r>
            <w:r w:rsidR="002A4398">
              <w:rPr>
                <w:noProof/>
                <w:webHidden/>
              </w:rPr>
              <w:tab/>
            </w:r>
            <w:r w:rsidR="00340CC1">
              <w:rPr>
                <w:noProof/>
                <w:webHidden/>
              </w:rPr>
              <w:fldChar w:fldCharType="begin"/>
            </w:r>
            <w:r w:rsidR="002A4398">
              <w:rPr>
                <w:noProof/>
                <w:webHidden/>
              </w:rPr>
              <w:instrText xml:space="preserve"> PAGEREF _Toc126503207 \h </w:instrText>
            </w:r>
            <w:r w:rsidR="00340CC1">
              <w:rPr>
                <w:noProof/>
                <w:webHidden/>
              </w:rPr>
            </w:r>
            <w:r w:rsidR="00340CC1">
              <w:rPr>
                <w:noProof/>
                <w:webHidden/>
              </w:rPr>
              <w:fldChar w:fldCharType="separate"/>
            </w:r>
            <w:r>
              <w:rPr>
                <w:noProof/>
                <w:webHidden/>
              </w:rPr>
              <w:t>25</w:t>
            </w:r>
            <w:r w:rsidR="00340CC1">
              <w:rPr>
                <w:noProof/>
                <w:webHidden/>
              </w:rPr>
              <w:fldChar w:fldCharType="end"/>
            </w:r>
          </w:hyperlink>
        </w:p>
        <w:p w14:paraId="42710C41" w14:textId="750C19DC"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08" w:history="1">
            <w:r w:rsidR="002A4398" w:rsidRPr="00DD3F1D">
              <w:rPr>
                <w:rStyle w:val="-"/>
                <w:noProof/>
                <w:lang w:val="el-GR" w:eastAsia="en-US"/>
              </w:rPr>
              <w:t>2.2.6.2</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eastAsia="en-US"/>
              </w:rPr>
              <w:t>Επαγγελματική Ικανότητα – Ομάδα Έργου</w:t>
            </w:r>
            <w:r w:rsidR="002A4398">
              <w:rPr>
                <w:noProof/>
                <w:webHidden/>
              </w:rPr>
              <w:tab/>
            </w:r>
            <w:r w:rsidR="00340CC1">
              <w:rPr>
                <w:noProof/>
                <w:webHidden/>
              </w:rPr>
              <w:fldChar w:fldCharType="begin"/>
            </w:r>
            <w:r w:rsidR="002A4398">
              <w:rPr>
                <w:noProof/>
                <w:webHidden/>
              </w:rPr>
              <w:instrText xml:space="preserve"> PAGEREF _Toc126503208 \h </w:instrText>
            </w:r>
            <w:r w:rsidR="00340CC1">
              <w:rPr>
                <w:noProof/>
                <w:webHidden/>
              </w:rPr>
            </w:r>
            <w:r w:rsidR="00340CC1">
              <w:rPr>
                <w:noProof/>
                <w:webHidden/>
              </w:rPr>
              <w:fldChar w:fldCharType="separate"/>
            </w:r>
            <w:r>
              <w:rPr>
                <w:noProof/>
                <w:webHidden/>
              </w:rPr>
              <w:t>25</w:t>
            </w:r>
            <w:r w:rsidR="00340CC1">
              <w:rPr>
                <w:noProof/>
                <w:webHidden/>
              </w:rPr>
              <w:fldChar w:fldCharType="end"/>
            </w:r>
          </w:hyperlink>
        </w:p>
        <w:p w14:paraId="05F0024B" w14:textId="4841BC0B"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09" w:history="1">
            <w:r w:rsidR="002A4398" w:rsidRPr="00DD3F1D">
              <w:rPr>
                <w:rStyle w:val="-"/>
                <w:noProof/>
                <w:lang w:val="el-GR"/>
              </w:rPr>
              <w:t>2.2.7</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Πρότυπα διασφάλισης ποιότητας και πρότυπα περιβαλλοντικής διαχείρισης</w:t>
            </w:r>
            <w:r w:rsidR="002A4398">
              <w:rPr>
                <w:noProof/>
                <w:webHidden/>
              </w:rPr>
              <w:tab/>
            </w:r>
            <w:r w:rsidR="00340CC1">
              <w:rPr>
                <w:noProof/>
                <w:webHidden/>
              </w:rPr>
              <w:fldChar w:fldCharType="begin"/>
            </w:r>
            <w:r w:rsidR="002A4398">
              <w:rPr>
                <w:noProof/>
                <w:webHidden/>
              </w:rPr>
              <w:instrText xml:space="preserve"> PAGEREF _Toc126503209 \h </w:instrText>
            </w:r>
            <w:r w:rsidR="00340CC1">
              <w:rPr>
                <w:noProof/>
                <w:webHidden/>
              </w:rPr>
            </w:r>
            <w:r w:rsidR="00340CC1">
              <w:rPr>
                <w:noProof/>
                <w:webHidden/>
              </w:rPr>
              <w:fldChar w:fldCharType="separate"/>
            </w:r>
            <w:r>
              <w:rPr>
                <w:noProof/>
                <w:webHidden/>
              </w:rPr>
              <w:t>26</w:t>
            </w:r>
            <w:r w:rsidR="00340CC1">
              <w:rPr>
                <w:noProof/>
                <w:webHidden/>
              </w:rPr>
              <w:fldChar w:fldCharType="end"/>
            </w:r>
          </w:hyperlink>
        </w:p>
        <w:p w14:paraId="6394A134" w14:textId="1DB3A26B"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10" w:history="1">
            <w:r w:rsidR="002A4398" w:rsidRPr="00DD3F1D">
              <w:rPr>
                <w:rStyle w:val="-"/>
                <w:noProof/>
                <w:lang w:val="el-GR"/>
              </w:rPr>
              <w:t>2.2.8</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Στήριξη στην ικανότητα τρίτων – Υπεργολαβία</w:t>
            </w:r>
            <w:r w:rsidR="002A4398">
              <w:rPr>
                <w:noProof/>
                <w:webHidden/>
              </w:rPr>
              <w:tab/>
            </w:r>
            <w:r w:rsidR="00340CC1">
              <w:rPr>
                <w:noProof/>
                <w:webHidden/>
              </w:rPr>
              <w:fldChar w:fldCharType="begin"/>
            </w:r>
            <w:r w:rsidR="002A4398">
              <w:rPr>
                <w:noProof/>
                <w:webHidden/>
              </w:rPr>
              <w:instrText xml:space="preserve"> PAGEREF _Toc126503210 \h </w:instrText>
            </w:r>
            <w:r w:rsidR="00340CC1">
              <w:rPr>
                <w:noProof/>
                <w:webHidden/>
              </w:rPr>
            </w:r>
            <w:r w:rsidR="00340CC1">
              <w:rPr>
                <w:noProof/>
                <w:webHidden/>
              </w:rPr>
              <w:fldChar w:fldCharType="separate"/>
            </w:r>
            <w:r>
              <w:rPr>
                <w:noProof/>
                <w:webHidden/>
              </w:rPr>
              <w:t>27</w:t>
            </w:r>
            <w:r w:rsidR="00340CC1">
              <w:rPr>
                <w:noProof/>
                <w:webHidden/>
              </w:rPr>
              <w:fldChar w:fldCharType="end"/>
            </w:r>
          </w:hyperlink>
        </w:p>
        <w:p w14:paraId="57F93D4D" w14:textId="070566C9"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11" w:history="1">
            <w:r w:rsidR="002A4398" w:rsidRPr="00DD3F1D">
              <w:rPr>
                <w:rStyle w:val="-"/>
                <w:noProof/>
                <w:lang w:val="el-GR"/>
              </w:rPr>
              <w:t>2.2.8.1</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Στήριξη στην ικανότητα τρίτων</w:t>
            </w:r>
            <w:r w:rsidR="002A4398">
              <w:rPr>
                <w:noProof/>
                <w:webHidden/>
              </w:rPr>
              <w:tab/>
            </w:r>
            <w:r w:rsidR="00340CC1">
              <w:rPr>
                <w:noProof/>
                <w:webHidden/>
              </w:rPr>
              <w:fldChar w:fldCharType="begin"/>
            </w:r>
            <w:r w:rsidR="002A4398">
              <w:rPr>
                <w:noProof/>
                <w:webHidden/>
              </w:rPr>
              <w:instrText xml:space="preserve"> PAGEREF _Toc126503211 \h </w:instrText>
            </w:r>
            <w:r w:rsidR="00340CC1">
              <w:rPr>
                <w:noProof/>
                <w:webHidden/>
              </w:rPr>
            </w:r>
            <w:r w:rsidR="00340CC1">
              <w:rPr>
                <w:noProof/>
                <w:webHidden/>
              </w:rPr>
              <w:fldChar w:fldCharType="separate"/>
            </w:r>
            <w:r>
              <w:rPr>
                <w:noProof/>
                <w:webHidden/>
              </w:rPr>
              <w:t>27</w:t>
            </w:r>
            <w:r w:rsidR="00340CC1">
              <w:rPr>
                <w:noProof/>
                <w:webHidden/>
              </w:rPr>
              <w:fldChar w:fldCharType="end"/>
            </w:r>
          </w:hyperlink>
        </w:p>
        <w:p w14:paraId="0FB1A504" w14:textId="6C48D21F"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12" w:history="1">
            <w:r w:rsidR="002A4398" w:rsidRPr="00DD3F1D">
              <w:rPr>
                <w:rStyle w:val="-"/>
                <w:noProof/>
                <w:lang w:val="el-GR"/>
              </w:rPr>
              <w:t>2.2.8.2</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Υπεργολαβία</w:t>
            </w:r>
            <w:r w:rsidR="002A4398">
              <w:rPr>
                <w:noProof/>
                <w:webHidden/>
              </w:rPr>
              <w:tab/>
            </w:r>
            <w:r w:rsidR="00340CC1">
              <w:rPr>
                <w:noProof/>
                <w:webHidden/>
              </w:rPr>
              <w:fldChar w:fldCharType="begin"/>
            </w:r>
            <w:r w:rsidR="002A4398">
              <w:rPr>
                <w:noProof/>
                <w:webHidden/>
              </w:rPr>
              <w:instrText xml:space="preserve"> PAGEREF _Toc126503212 \h </w:instrText>
            </w:r>
            <w:r w:rsidR="00340CC1">
              <w:rPr>
                <w:noProof/>
                <w:webHidden/>
              </w:rPr>
            </w:r>
            <w:r w:rsidR="00340CC1">
              <w:rPr>
                <w:noProof/>
                <w:webHidden/>
              </w:rPr>
              <w:fldChar w:fldCharType="separate"/>
            </w:r>
            <w:r>
              <w:rPr>
                <w:noProof/>
                <w:webHidden/>
              </w:rPr>
              <w:t>27</w:t>
            </w:r>
            <w:r w:rsidR="00340CC1">
              <w:rPr>
                <w:noProof/>
                <w:webHidden/>
              </w:rPr>
              <w:fldChar w:fldCharType="end"/>
            </w:r>
          </w:hyperlink>
        </w:p>
        <w:p w14:paraId="2D144F77" w14:textId="0090AFC8"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13" w:history="1">
            <w:r w:rsidR="002A4398" w:rsidRPr="00DD3F1D">
              <w:rPr>
                <w:rStyle w:val="-"/>
                <w:noProof/>
                <w:lang w:val="el-GR"/>
              </w:rPr>
              <w:t>2.2.9</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Κανόνες απόδειξης ποιοτικής επιλογής</w:t>
            </w:r>
            <w:r w:rsidR="002A4398">
              <w:rPr>
                <w:noProof/>
                <w:webHidden/>
              </w:rPr>
              <w:tab/>
            </w:r>
            <w:r w:rsidR="00340CC1">
              <w:rPr>
                <w:noProof/>
                <w:webHidden/>
              </w:rPr>
              <w:fldChar w:fldCharType="begin"/>
            </w:r>
            <w:r w:rsidR="002A4398">
              <w:rPr>
                <w:noProof/>
                <w:webHidden/>
              </w:rPr>
              <w:instrText xml:space="preserve"> PAGEREF _Toc126503213 \h </w:instrText>
            </w:r>
            <w:r w:rsidR="00340CC1">
              <w:rPr>
                <w:noProof/>
                <w:webHidden/>
              </w:rPr>
            </w:r>
            <w:r w:rsidR="00340CC1">
              <w:rPr>
                <w:noProof/>
                <w:webHidden/>
              </w:rPr>
              <w:fldChar w:fldCharType="separate"/>
            </w:r>
            <w:r>
              <w:rPr>
                <w:noProof/>
                <w:webHidden/>
              </w:rPr>
              <w:t>28</w:t>
            </w:r>
            <w:r w:rsidR="00340CC1">
              <w:rPr>
                <w:noProof/>
                <w:webHidden/>
              </w:rPr>
              <w:fldChar w:fldCharType="end"/>
            </w:r>
          </w:hyperlink>
        </w:p>
        <w:p w14:paraId="7F3946DE" w14:textId="2214F678"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14" w:history="1">
            <w:r w:rsidR="002A4398" w:rsidRPr="00DD3F1D">
              <w:rPr>
                <w:rStyle w:val="-"/>
                <w:noProof/>
                <w:lang w:val="el-GR"/>
              </w:rPr>
              <w:t>2.2.9.1</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Προκαταρκτική απόδειξη κατά την υποβολή προσφορών</w:t>
            </w:r>
            <w:r w:rsidR="002A4398">
              <w:rPr>
                <w:noProof/>
                <w:webHidden/>
              </w:rPr>
              <w:tab/>
            </w:r>
            <w:r w:rsidR="00340CC1">
              <w:rPr>
                <w:noProof/>
                <w:webHidden/>
              </w:rPr>
              <w:fldChar w:fldCharType="begin"/>
            </w:r>
            <w:r w:rsidR="002A4398">
              <w:rPr>
                <w:noProof/>
                <w:webHidden/>
              </w:rPr>
              <w:instrText xml:space="preserve"> PAGEREF _Toc126503214 \h </w:instrText>
            </w:r>
            <w:r w:rsidR="00340CC1">
              <w:rPr>
                <w:noProof/>
                <w:webHidden/>
              </w:rPr>
            </w:r>
            <w:r w:rsidR="00340CC1">
              <w:rPr>
                <w:noProof/>
                <w:webHidden/>
              </w:rPr>
              <w:fldChar w:fldCharType="separate"/>
            </w:r>
            <w:r>
              <w:rPr>
                <w:noProof/>
                <w:webHidden/>
              </w:rPr>
              <w:t>28</w:t>
            </w:r>
            <w:r w:rsidR="00340CC1">
              <w:rPr>
                <w:noProof/>
                <w:webHidden/>
              </w:rPr>
              <w:fldChar w:fldCharType="end"/>
            </w:r>
          </w:hyperlink>
        </w:p>
        <w:p w14:paraId="5360AD28" w14:textId="49FFF4AD"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15" w:history="1">
            <w:r w:rsidR="002A4398" w:rsidRPr="00DD3F1D">
              <w:rPr>
                <w:rStyle w:val="-"/>
                <w:noProof/>
                <w:lang w:val="el-GR"/>
              </w:rPr>
              <w:t>2.2.9.2</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Αποδεικτικά μέσα - Δικαιολογητικά προσωρινού αναδόχου</w:t>
            </w:r>
            <w:r w:rsidR="002A4398">
              <w:rPr>
                <w:noProof/>
                <w:webHidden/>
              </w:rPr>
              <w:tab/>
            </w:r>
            <w:r w:rsidR="00340CC1">
              <w:rPr>
                <w:noProof/>
                <w:webHidden/>
              </w:rPr>
              <w:fldChar w:fldCharType="begin"/>
            </w:r>
            <w:r w:rsidR="002A4398">
              <w:rPr>
                <w:noProof/>
                <w:webHidden/>
              </w:rPr>
              <w:instrText xml:space="preserve"> PAGEREF _Toc126503215 \h </w:instrText>
            </w:r>
            <w:r w:rsidR="00340CC1">
              <w:rPr>
                <w:noProof/>
                <w:webHidden/>
              </w:rPr>
            </w:r>
            <w:r w:rsidR="00340CC1">
              <w:rPr>
                <w:noProof/>
                <w:webHidden/>
              </w:rPr>
              <w:fldChar w:fldCharType="separate"/>
            </w:r>
            <w:r>
              <w:rPr>
                <w:noProof/>
                <w:webHidden/>
              </w:rPr>
              <w:t>29</w:t>
            </w:r>
            <w:r w:rsidR="00340CC1">
              <w:rPr>
                <w:noProof/>
                <w:webHidden/>
              </w:rPr>
              <w:fldChar w:fldCharType="end"/>
            </w:r>
          </w:hyperlink>
        </w:p>
        <w:p w14:paraId="3EDFB0C5" w14:textId="56263A55"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16" w:history="1">
            <w:r w:rsidR="002A4398" w:rsidRPr="00DD3F1D">
              <w:rPr>
                <w:rStyle w:val="-"/>
                <w:noProof/>
                <w:lang w:val="el-GR"/>
              </w:rPr>
              <w:t>2.3</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Κριτήρια Ανάθεσης</w:t>
            </w:r>
            <w:r w:rsidR="002A4398">
              <w:rPr>
                <w:noProof/>
                <w:webHidden/>
              </w:rPr>
              <w:tab/>
            </w:r>
            <w:r w:rsidR="00340CC1">
              <w:rPr>
                <w:noProof/>
                <w:webHidden/>
              </w:rPr>
              <w:fldChar w:fldCharType="begin"/>
            </w:r>
            <w:r w:rsidR="002A4398">
              <w:rPr>
                <w:noProof/>
                <w:webHidden/>
              </w:rPr>
              <w:instrText xml:space="preserve"> PAGEREF _Toc126503216 \h </w:instrText>
            </w:r>
            <w:r w:rsidR="00340CC1">
              <w:rPr>
                <w:noProof/>
                <w:webHidden/>
              </w:rPr>
            </w:r>
            <w:r w:rsidR="00340CC1">
              <w:rPr>
                <w:noProof/>
                <w:webHidden/>
              </w:rPr>
              <w:fldChar w:fldCharType="separate"/>
            </w:r>
            <w:r>
              <w:rPr>
                <w:noProof/>
                <w:webHidden/>
              </w:rPr>
              <w:t>39</w:t>
            </w:r>
            <w:r w:rsidR="00340CC1">
              <w:rPr>
                <w:noProof/>
                <w:webHidden/>
              </w:rPr>
              <w:fldChar w:fldCharType="end"/>
            </w:r>
          </w:hyperlink>
        </w:p>
        <w:p w14:paraId="268D5C38" w14:textId="65E0463C"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17" w:history="1">
            <w:r w:rsidR="002A4398" w:rsidRPr="00DD3F1D">
              <w:rPr>
                <w:rStyle w:val="-"/>
                <w:noProof/>
                <w:lang w:val="el-GR"/>
              </w:rPr>
              <w:t>2.3.1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Κριτήριο ανάθεσης</w:t>
            </w:r>
            <w:r w:rsidR="002A4398">
              <w:rPr>
                <w:noProof/>
                <w:webHidden/>
              </w:rPr>
              <w:tab/>
            </w:r>
            <w:r w:rsidR="00340CC1">
              <w:rPr>
                <w:noProof/>
                <w:webHidden/>
              </w:rPr>
              <w:fldChar w:fldCharType="begin"/>
            </w:r>
            <w:r w:rsidR="002A4398">
              <w:rPr>
                <w:noProof/>
                <w:webHidden/>
              </w:rPr>
              <w:instrText xml:space="preserve"> PAGEREF _Toc126503217 \h </w:instrText>
            </w:r>
            <w:r w:rsidR="00340CC1">
              <w:rPr>
                <w:noProof/>
                <w:webHidden/>
              </w:rPr>
            </w:r>
            <w:r w:rsidR="00340CC1">
              <w:rPr>
                <w:noProof/>
                <w:webHidden/>
              </w:rPr>
              <w:fldChar w:fldCharType="separate"/>
            </w:r>
            <w:r>
              <w:rPr>
                <w:noProof/>
                <w:webHidden/>
              </w:rPr>
              <w:t>39</w:t>
            </w:r>
            <w:r w:rsidR="00340CC1">
              <w:rPr>
                <w:noProof/>
                <w:webHidden/>
              </w:rPr>
              <w:fldChar w:fldCharType="end"/>
            </w:r>
          </w:hyperlink>
        </w:p>
        <w:p w14:paraId="1817A457" w14:textId="7BDD0336"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18" w:history="1">
            <w:r w:rsidR="002A4398" w:rsidRPr="00DD3F1D">
              <w:rPr>
                <w:rStyle w:val="-"/>
                <w:noProof/>
                <w:lang w:val="el-GR"/>
              </w:rPr>
              <w:t>2.3.1.1</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Διαμόρφωση συγκριτικού κόστους Προσφοράς</w:t>
            </w:r>
            <w:r w:rsidR="002A4398">
              <w:rPr>
                <w:noProof/>
                <w:webHidden/>
              </w:rPr>
              <w:tab/>
            </w:r>
            <w:r w:rsidR="00340CC1">
              <w:rPr>
                <w:noProof/>
                <w:webHidden/>
              </w:rPr>
              <w:fldChar w:fldCharType="begin"/>
            </w:r>
            <w:r w:rsidR="002A4398">
              <w:rPr>
                <w:noProof/>
                <w:webHidden/>
              </w:rPr>
              <w:instrText xml:space="preserve"> PAGEREF _Toc126503218 \h </w:instrText>
            </w:r>
            <w:r w:rsidR="00340CC1">
              <w:rPr>
                <w:noProof/>
                <w:webHidden/>
              </w:rPr>
            </w:r>
            <w:r w:rsidR="00340CC1">
              <w:rPr>
                <w:noProof/>
                <w:webHidden/>
              </w:rPr>
              <w:fldChar w:fldCharType="separate"/>
            </w:r>
            <w:r>
              <w:rPr>
                <w:noProof/>
                <w:webHidden/>
              </w:rPr>
              <w:t>39</w:t>
            </w:r>
            <w:r w:rsidR="00340CC1">
              <w:rPr>
                <w:noProof/>
                <w:webHidden/>
              </w:rPr>
              <w:fldChar w:fldCharType="end"/>
            </w:r>
          </w:hyperlink>
        </w:p>
        <w:p w14:paraId="5E0868D5" w14:textId="38E4A3BB"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19" w:history="1">
            <w:r w:rsidR="002A4398" w:rsidRPr="00DD3F1D">
              <w:rPr>
                <w:rStyle w:val="-"/>
                <w:noProof/>
                <w:lang w:val="el-GR"/>
              </w:rPr>
              <w:t>2.4</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Κατάρτιση - Περιεχόμενο Προσφορών</w:t>
            </w:r>
            <w:r w:rsidR="002A4398">
              <w:rPr>
                <w:noProof/>
                <w:webHidden/>
              </w:rPr>
              <w:tab/>
            </w:r>
            <w:r w:rsidR="00340CC1">
              <w:rPr>
                <w:noProof/>
                <w:webHidden/>
              </w:rPr>
              <w:fldChar w:fldCharType="begin"/>
            </w:r>
            <w:r w:rsidR="002A4398">
              <w:rPr>
                <w:noProof/>
                <w:webHidden/>
              </w:rPr>
              <w:instrText xml:space="preserve"> PAGEREF _Toc126503219 \h </w:instrText>
            </w:r>
            <w:r w:rsidR="00340CC1">
              <w:rPr>
                <w:noProof/>
                <w:webHidden/>
              </w:rPr>
            </w:r>
            <w:r w:rsidR="00340CC1">
              <w:rPr>
                <w:noProof/>
                <w:webHidden/>
              </w:rPr>
              <w:fldChar w:fldCharType="separate"/>
            </w:r>
            <w:r>
              <w:rPr>
                <w:noProof/>
                <w:webHidden/>
              </w:rPr>
              <w:t>40</w:t>
            </w:r>
            <w:r w:rsidR="00340CC1">
              <w:rPr>
                <w:noProof/>
                <w:webHidden/>
              </w:rPr>
              <w:fldChar w:fldCharType="end"/>
            </w:r>
          </w:hyperlink>
        </w:p>
        <w:p w14:paraId="03AA9B4F" w14:textId="1DED27A2"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20" w:history="1">
            <w:r w:rsidR="002A4398" w:rsidRPr="00DD3F1D">
              <w:rPr>
                <w:rStyle w:val="-"/>
                <w:noProof/>
                <w:lang w:val="el-GR"/>
              </w:rPr>
              <w:t>2.4.1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Γενικοί όροι υποβολής προσφορών</w:t>
            </w:r>
            <w:r w:rsidR="002A4398">
              <w:rPr>
                <w:noProof/>
                <w:webHidden/>
              </w:rPr>
              <w:tab/>
            </w:r>
            <w:r w:rsidR="00340CC1">
              <w:rPr>
                <w:noProof/>
                <w:webHidden/>
              </w:rPr>
              <w:fldChar w:fldCharType="begin"/>
            </w:r>
            <w:r w:rsidR="002A4398">
              <w:rPr>
                <w:noProof/>
                <w:webHidden/>
              </w:rPr>
              <w:instrText xml:space="preserve"> PAGEREF _Toc126503220 \h </w:instrText>
            </w:r>
            <w:r w:rsidR="00340CC1">
              <w:rPr>
                <w:noProof/>
                <w:webHidden/>
              </w:rPr>
            </w:r>
            <w:r w:rsidR="00340CC1">
              <w:rPr>
                <w:noProof/>
                <w:webHidden/>
              </w:rPr>
              <w:fldChar w:fldCharType="separate"/>
            </w:r>
            <w:r>
              <w:rPr>
                <w:noProof/>
                <w:webHidden/>
              </w:rPr>
              <w:t>40</w:t>
            </w:r>
            <w:r w:rsidR="00340CC1">
              <w:rPr>
                <w:noProof/>
                <w:webHidden/>
              </w:rPr>
              <w:fldChar w:fldCharType="end"/>
            </w:r>
          </w:hyperlink>
        </w:p>
        <w:p w14:paraId="4314D6B4" w14:textId="22833A9D"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21" w:history="1">
            <w:r w:rsidR="002A4398" w:rsidRPr="00DD3F1D">
              <w:rPr>
                <w:rStyle w:val="-"/>
                <w:noProof/>
                <w:lang w:val="el-GR"/>
              </w:rPr>
              <w:t>2.4.2</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Χρόνος και Τρόπος υποβολής προσφορών</w:t>
            </w:r>
            <w:r w:rsidR="002A4398">
              <w:rPr>
                <w:noProof/>
                <w:webHidden/>
              </w:rPr>
              <w:tab/>
            </w:r>
            <w:r w:rsidR="00340CC1">
              <w:rPr>
                <w:noProof/>
                <w:webHidden/>
              </w:rPr>
              <w:fldChar w:fldCharType="begin"/>
            </w:r>
            <w:r w:rsidR="002A4398">
              <w:rPr>
                <w:noProof/>
                <w:webHidden/>
              </w:rPr>
              <w:instrText xml:space="preserve"> PAGEREF _Toc126503221 \h </w:instrText>
            </w:r>
            <w:r w:rsidR="00340CC1">
              <w:rPr>
                <w:noProof/>
                <w:webHidden/>
              </w:rPr>
            </w:r>
            <w:r w:rsidR="00340CC1">
              <w:rPr>
                <w:noProof/>
                <w:webHidden/>
              </w:rPr>
              <w:fldChar w:fldCharType="separate"/>
            </w:r>
            <w:r>
              <w:rPr>
                <w:noProof/>
                <w:webHidden/>
              </w:rPr>
              <w:t>40</w:t>
            </w:r>
            <w:r w:rsidR="00340CC1">
              <w:rPr>
                <w:noProof/>
                <w:webHidden/>
              </w:rPr>
              <w:fldChar w:fldCharType="end"/>
            </w:r>
          </w:hyperlink>
        </w:p>
        <w:p w14:paraId="117D894A" w14:textId="19BA2403"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22" w:history="1">
            <w:r w:rsidR="002A4398" w:rsidRPr="00DD3F1D">
              <w:rPr>
                <w:rStyle w:val="-"/>
                <w:noProof/>
                <w:lang w:val="el-GR"/>
              </w:rPr>
              <w:t>2.4.3</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Περιεχόμενα Φακέλου «Δικαιολογητικά Συμμετοχής - Τεχνική Προσφορά»</w:t>
            </w:r>
            <w:r w:rsidR="002A4398">
              <w:rPr>
                <w:noProof/>
                <w:webHidden/>
              </w:rPr>
              <w:tab/>
            </w:r>
            <w:r w:rsidR="00340CC1">
              <w:rPr>
                <w:noProof/>
                <w:webHidden/>
              </w:rPr>
              <w:fldChar w:fldCharType="begin"/>
            </w:r>
            <w:r w:rsidR="002A4398">
              <w:rPr>
                <w:noProof/>
                <w:webHidden/>
              </w:rPr>
              <w:instrText xml:space="preserve"> PAGEREF _Toc126503222 \h </w:instrText>
            </w:r>
            <w:r w:rsidR="00340CC1">
              <w:rPr>
                <w:noProof/>
                <w:webHidden/>
              </w:rPr>
            </w:r>
            <w:r w:rsidR="00340CC1">
              <w:rPr>
                <w:noProof/>
                <w:webHidden/>
              </w:rPr>
              <w:fldChar w:fldCharType="separate"/>
            </w:r>
            <w:r>
              <w:rPr>
                <w:noProof/>
                <w:webHidden/>
              </w:rPr>
              <w:t>43</w:t>
            </w:r>
            <w:r w:rsidR="00340CC1">
              <w:rPr>
                <w:noProof/>
                <w:webHidden/>
              </w:rPr>
              <w:fldChar w:fldCharType="end"/>
            </w:r>
          </w:hyperlink>
        </w:p>
        <w:p w14:paraId="1808A3D1" w14:textId="61F953CC"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23" w:history="1">
            <w:r w:rsidR="002A4398" w:rsidRPr="00DD3F1D">
              <w:rPr>
                <w:rStyle w:val="-"/>
                <w:noProof/>
              </w:rPr>
              <w:t>2.4.3.1</w:t>
            </w:r>
            <w:r w:rsidR="002A4398">
              <w:rPr>
                <w:rFonts w:asciiTheme="minorHAnsi" w:eastAsiaTheme="minorEastAsia" w:hAnsiTheme="minorHAnsi" w:cstheme="minorBidi"/>
                <w:noProof/>
                <w:sz w:val="22"/>
                <w:szCs w:val="22"/>
                <w:lang w:val="en-US" w:eastAsia="en-US"/>
              </w:rPr>
              <w:tab/>
            </w:r>
            <w:r w:rsidR="002A4398" w:rsidRPr="00DD3F1D">
              <w:rPr>
                <w:rStyle w:val="-"/>
                <w:noProof/>
              </w:rPr>
              <w:t>Δικαιολογητικά Συμμετοχής</w:t>
            </w:r>
            <w:r w:rsidR="002A4398">
              <w:rPr>
                <w:noProof/>
                <w:webHidden/>
              </w:rPr>
              <w:tab/>
            </w:r>
            <w:r w:rsidR="00340CC1">
              <w:rPr>
                <w:noProof/>
                <w:webHidden/>
              </w:rPr>
              <w:fldChar w:fldCharType="begin"/>
            </w:r>
            <w:r w:rsidR="002A4398">
              <w:rPr>
                <w:noProof/>
                <w:webHidden/>
              </w:rPr>
              <w:instrText xml:space="preserve"> PAGEREF _Toc126503223 \h </w:instrText>
            </w:r>
            <w:r w:rsidR="00340CC1">
              <w:rPr>
                <w:noProof/>
                <w:webHidden/>
              </w:rPr>
            </w:r>
            <w:r w:rsidR="00340CC1">
              <w:rPr>
                <w:noProof/>
                <w:webHidden/>
              </w:rPr>
              <w:fldChar w:fldCharType="separate"/>
            </w:r>
            <w:r>
              <w:rPr>
                <w:noProof/>
                <w:webHidden/>
              </w:rPr>
              <w:t>43</w:t>
            </w:r>
            <w:r w:rsidR="00340CC1">
              <w:rPr>
                <w:noProof/>
                <w:webHidden/>
              </w:rPr>
              <w:fldChar w:fldCharType="end"/>
            </w:r>
          </w:hyperlink>
        </w:p>
        <w:p w14:paraId="1E814ACA" w14:textId="5B99BB24" w:rsidR="002A4398" w:rsidRDefault="00FD36C3">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6503224" w:history="1">
            <w:r w:rsidR="002A4398" w:rsidRPr="00DD3F1D">
              <w:rPr>
                <w:rStyle w:val="-"/>
                <w:noProof/>
                <w:lang w:val="el-GR"/>
              </w:rPr>
              <w:t>2.4.3.2</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Τεχνική Προσφορά</w:t>
            </w:r>
            <w:r w:rsidR="002A4398">
              <w:rPr>
                <w:noProof/>
                <w:webHidden/>
              </w:rPr>
              <w:tab/>
            </w:r>
            <w:r w:rsidR="00340CC1">
              <w:rPr>
                <w:noProof/>
                <w:webHidden/>
              </w:rPr>
              <w:fldChar w:fldCharType="begin"/>
            </w:r>
            <w:r w:rsidR="002A4398">
              <w:rPr>
                <w:noProof/>
                <w:webHidden/>
              </w:rPr>
              <w:instrText xml:space="preserve"> PAGEREF _Toc126503224 \h </w:instrText>
            </w:r>
            <w:r w:rsidR="00340CC1">
              <w:rPr>
                <w:noProof/>
                <w:webHidden/>
              </w:rPr>
            </w:r>
            <w:r w:rsidR="00340CC1">
              <w:rPr>
                <w:noProof/>
                <w:webHidden/>
              </w:rPr>
              <w:fldChar w:fldCharType="separate"/>
            </w:r>
            <w:r>
              <w:rPr>
                <w:noProof/>
                <w:webHidden/>
              </w:rPr>
              <w:t>45</w:t>
            </w:r>
            <w:r w:rsidR="00340CC1">
              <w:rPr>
                <w:noProof/>
                <w:webHidden/>
              </w:rPr>
              <w:fldChar w:fldCharType="end"/>
            </w:r>
          </w:hyperlink>
        </w:p>
        <w:p w14:paraId="611EF442" w14:textId="1842A577"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25" w:history="1">
            <w:r w:rsidR="002A4398" w:rsidRPr="00DD3F1D">
              <w:rPr>
                <w:rStyle w:val="-"/>
                <w:noProof/>
                <w:lang w:val="el-GR"/>
              </w:rPr>
              <w:t>2.4.4</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Περιεχόμενα Φακέλου «Οικονομική Προσφορά» / Τρόπος σύνταξης και υποβολής οικονομικών προσφορών</w:t>
            </w:r>
            <w:r w:rsidR="002A4398">
              <w:rPr>
                <w:noProof/>
                <w:webHidden/>
              </w:rPr>
              <w:tab/>
            </w:r>
            <w:r w:rsidR="00340CC1">
              <w:rPr>
                <w:noProof/>
                <w:webHidden/>
              </w:rPr>
              <w:fldChar w:fldCharType="begin"/>
            </w:r>
            <w:r w:rsidR="002A4398">
              <w:rPr>
                <w:noProof/>
                <w:webHidden/>
              </w:rPr>
              <w:instrText xml:space="preserve"> PAGEREF _Toc126503225 \h </w:instrText>
            </w:r>
            <w:r w:rsidR="00340CC1">
              <w:rPr>
                <w:noProof/>
                <w:webHidden/>
              </w:rPr>
            </w:r>
            <w:r w:rsidR="00340CC1">
              <w:rPr>
                <w:noProof/>
                <w:webHidden/>
              </w:rPr>
              <w:fldChar w:fldCharType="separate"/>
            </w:r>
            <w:r>
              <w:rPr>
                <w:noProof/>
                <w:webHidden/>
              </w:rPr>
              <w:t>45</w:t>
            </w:r>
            <w:r w:rsidR="00340CC1">
              <w:rPr>
                <w:noProof/>
                <w:webHidden/>
              </w:rPr>
              <w:fldChar w:fldCharType="end"/>
            </w:r>
          </w:hyperlink>
        </w:p>
        <w:p w14:paraId="7B8D6FC0" w14:textId="5A00F600"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26" w:history="1">
            <w:r w:rsidR="002A4398" w:rsidRPr="00DD3F1D">
              <w:rPr>
                <w:rStyle w:val="-"/>
                <w:noProof/>
                <w:lang w:val="el-GR"/>
              </w:rPr>
              <w:t>2.4.5</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Χρόνος ισχύος των προσφορών</w:t>
            </w:r>
            <w:r w:rsidR="002A4398">
              <w:rPr>
                <w:noProof/>
                <w:webHidden/>
              </w:rPr>
              <w:tab/>
            </w:r>
            <w:r w:rsidR="00340CC1">
              <w:rPr>
                <w:noProof/>
                <w:webHidden/>
              </w:rPr>
              <w:fldChar w:fldCharType="begin"/>
            </w:r>
            <w:r w:rsidR="002A4398">
              <w:rPr>
                <w:noProof/>
                <w:webHidden/>
              </w:rPr>
              <w:instrText xml:space="preserve"> PAGEREF _Toc126503226 \h </w:instrText>
            </w:r>
            <w:r w:rsidR="00340CC1">
              <w:rPr>
                <w:noProof/>
                <w:webHidden/>
              </w:rPr>
            </w:r>
            <w:r w:rsidR="00340CC1">
              <w:rPr>
                <w:noProof/>
                <w:webHidden/>
              </w:rPr>
              <w:fldChar w:fldCharType="separate"/>
            </w:r>
            <w:r>
              <w:rPr>
                <w:noProof/>
                <w:webHidden/>
              </w:rPr>
              <w:t>46</w:t>
            </w:r>
            <w:r w:rsidR="00340CC1">
              <w:rPr>
                <w:noProof/>
                <w:webHidden/>
              </w:rPr>
              <w:fldChar w:fldCharType="end"/>
            </w:r>
          </w:hyperlink>
        </w:p>
        <w:p w14:paraId="7C05088A" w14:textId="4369CDE3"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27" w:history="1">
            <w:r w:rsidR="002A4398" w:rsidRPr="00DD3F1D">
              <w:rPr>
                <w:rStyle w:val="-"/>
                <w:noProof/>
                <w:lang w:val="el-GR"/>
              </w:rPr>
              <w:t>2.4.6</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Λόγοι απόρριψης προσφορών</w:t>
            </w:r>
            <w:r w:rsidR="002A4398">
              <w:rPr>
                <w:noProof/>
                <w:webHidden/>
              </w:rPr>
              <w:tab/>
            </w:r>
            <w:r w:rsidR="00340CC1">
              <w:rPr>
                <w:noProof/>
                <w:webHidden/>
              </w:rPr>
              <w:fldChar w:fldCharType="begin"/>
            </w:r>
            <w:r w:rsidR="002A4398">
              <w:rPr>
                <w:noProof/>
                <w:webHidden/>
              </w:rPr>
              <w:instrText xml:space="preserve"> PAGEREF _Toc126503227 \h </w:instrText>
            </w:r>
            <w:r w:rsidR="00340CC1">
              <w:rPr>
                <w:noProof/>
                <w:webHidden/>
              </w:rPr>
            </w:r>
            <w:r w:rsidR="00340CC1">
              <w:rPr>
                <w:noProof/>
                <w:webHidden/>
              </w:rPr>
              <w:fldChar w:fldCharType="separate"/>
            </w:r>
            <w:r>
              <w:rPr>
                <w:noProof/>
                <w:webHidden/>
              </w:rPr>
              <w:t>47</w:t>
            </w:r>
            <w:r w:rsidR="00340CC1">
              <w:rPr>
                <w:noProof/>
                <w:webHidden/>
              </w:rPr>
              <w:fldChar w:fldCharType="end"/>
            </w:r>
          </w:hyperlink>
        </w:p>
        <w:p w14:paraId="682596A2" w14:textId="6D5B9E8F" w:rsidR="002A4398" w:rsidRDefault="00FD36C3">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6503228" w:history="1">
            <w:r w:rsidR="002A4398" w:rsidRPr="00DD3F1D">
              <w:rPr>
                <w:rStyle w:val="-"/>
                <w:noProof/>
              </w:rPr>
              <w:t>3.</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rPr>
              <w:t>ΔΙΕΝΕΡΓΕΙΑ ΔΙΑΔΙΚΑΣΙΑΣ - ΑΞΙΟΛΟΓΗΣΗ ΠΡΟΣΦΟΡΩΝ</w:t>
            </w:r>
            <w:r w:rsidR="002A4398">
              <w:rPr>
                <w:noProof/>
                <w:webHidden/>
              </w:rPr>
              <w:tab/>
            </w:r>
            <w:r w:rsidR="00340CC1">
              <w:rPr>
                <w:noProof/>
                <w:webHidden/>
              </w:rPr>
              <w:fldChar w:fldCharType="begin"/>
            </w:r>
            <w:r w:rsidR="002A4398">
              <w:rPr>
                <w:noProof/>
                <w:webHidden/>
              </w:rPr>
              <w:instrText xml:space="preserve"> PAGEREF _Toc126503228 \h </w:instrText>
            </w:r>
            <w:r w:rsidR="00340CC1">
              <w:rPr>
                <w:noProof/>
                <w:webHidden/>
              </w:rPr>
            </w:r>
            <w:r w:rsidR="00340CC1">
              <w:rPr>
                <w:noProof/>
                <w:webHidden/>
              </w:rPr>
              <w:fldChar w:fldCharType="separate"/>
            </w:r>
            <w:r>
              <w:rPr>
                <w:noProof/>
                <w:webHidden/>
              </w:rPr>
              <w:t>49</w:t>
            </w:r>
            <w:r w:rsidR="00340CC1">
              <w:rPr>
                <w:noProof/>
                <w:webHidden/>
              </w:rPr>
              <w:fldChar w:fldCharType="end"/>
            </w:r>
          </w:hyperlink>
        </w:p>
        <w:p w14:paraId="0510B27A" w14:textId="71561DC3"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29" w:history="1">
            <w:r w:rsidR="002A4398" w:rsidRPr="00DD3F1D">
              <w:rPr>
                <w:rStyle w:val="-"/>
                <w:noProof/>
                <w:lang w:val="el-GR"/>
              </w:rPr>
              <w:t>3.1</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Αποσφράγιση και αξιολόγηση προσφορών</w:t>
            </w:r>
            <w:r w:rsidR="002A4398">
              <w:rPr>
                <w:noProof/>
                <w:webHidden/>
              </w:rPr>
              <w:tab/>
            </w:r>
            <w:r w:rsidR="00340CC1">
              <w:rPr>
                <w:noProof/>
                <w:webHidden/>
              </w:rPr>
              <w:fldChar w:fldCharType="begin"/>
            </w:r>
            <w:r w:rsidR="002A4398">
              <w:rPr>
                <w:noProof/>
                <w:webHidden/>
              </w:rPr>
              <w:instrText xml:space="preserve"> PAGEREF _Toc126503229 \h </w:instrText>
            </w:r>
            <w:r w:rsidR="00340CC1">
              <w:rPr>
                <w:noProof/>
                <w:webHidden/>
              </w:rPr>
            </w:r>
            <w:r w:rsidR="00340CC1">
              <w:rPr>
                <w:noProof/>
                <w:webHidden/>
              </w:rPr>
              <w:fldChar w:fldCharType="separate"/>
            </w:r>
            <w:r>
              <w:rPr>
                <w:noProof/>
                <w:webHidden/>
              </w:rPr>
              <w:t>49</w:t>
            </w:r>
            <w:r w:rsidR="00340CC1">
              <w:rPr>
                <w:noProof/>
                <w:webHidden/>
              </w:rPr>
              <w:fldChar w:fldCharType="end"/>
            </w:r>
          </w:hyperlink>
        </w:p>
        <w:p w14:paraId="6C9B9BD4" w14:textId="7068372C"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30" w:history="1">
            <w:r w:rsidR="002A4398" w:rsidRPr="00DD3F1D">
              <w:rPr>
                <w:rStyle w:val="-"/>
                <w:noProof/>
                <w:lang w:val="el-GR"/>
              </w:rPr>
              <w:t>3.1.1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Ηλεκτρονική αποσφράγιση προσφορών</w:t>
            </w:r>
            <w:r w:rsidR="002A4398">
              <w:rPr>
                <w:noProof/>
                <w:webHidden/>
              </w:rPr>
              <w:tab/>
            </w:r>
            <w:r w:rsidR="00340CC1">
              <w:rPr>
                <w:noProof/>
                <w:webHidden/>
              </w:rPr>
              <w:fldChar w:fldCharType="begin"/>
            </w:r>
            <w:r w:rsidR="002A4398">
              <w:rPr>
                <w:noProof/>
                <w:webHidden/>
              </w:rPr>
              <w:instrText xml:space="preserve"> PAGEREF _Toc126503230 \h </w:instrText>
            </w:r>
            <w:r w:rsidR="00340CC1">
              <w:rPr>
                <w:noProof/>
                <w:webHidden/>
              </w:rPr>
            </w:r>
            <w:r w:rsidR="00340CC1">
              <w:rPr>
                <w:noProof/>
                <w:webHidden/>
              </w:rPr>
              <w:fldChar w:fldCharType="separate"/>
            </w:r>
            <w:r>
              <w:rPr>
                <w:noProof/>
                <w:webHidden/>
              </w:rPr>
              <w:t>49</w:t>
            </w:r>
            <w:r w:rsidR="00340CC1">
              <w:rPr>
                <w:noProof/>
                <w:webHidden/>
              </w:rPr>
              <w:fldChar w:fldCharType="end"/>
            </w:r>
          </w:hyperlink>
        </w:p>
        <w:p w14:paraId="28B605FC" w14:textId="135BDF31" w:rsidR="002A4398" w:rsidRDefault="00FD36C3">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6503231" w:history="1">
            <w:r w:rsidR="002A4398" w:rsidRPr="00DD3F1D">
              <w:rPr>
                <w:rStyle w:val="-"/>
                <w:noProof/>
                <w:lang w:val="el-GR"/>
              </w:rPr>
              <w:t>3.1.2</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Αξιολόγηση προσφορών</w:t>
            </w:r>
            <w:r w:rsidR="002A4398">
              <w:rPr>
                <w:noProof/>
                <w:webHidden/>
              </w:rPr>
              <w:tab/>
            </w:r>
            <w:r w:rsidR="00340CC1">
              <w:rPr>
                <w:noProof/>
                <w:webHidden/>
              </w:rPr>
              <w:fldChar w:fldCharType="begin"/>
            </w:r>
            <w:r w:rsidR="002A4398">
              <w:rPr>
                <w:noProof/>
                <w:webHidden/>
              </w:rPr>
              <w:instrText xml:space="preserve"> PAGEREF _Toc126503231 \h </w:instrText>
            </w:r>
            <w:r w:rsidR="00340CC1">
              <w:rPr>
                <w:noProof/>
                <w:webHidden/>
              </w:rPr>
            </w:r>
            <w:r w:rsidR="00340CC1">
              <w:rPr>
                <w:noProof/>
                <w:webHidden/>
              </w:rPr>
              <w:fldChar w:fldCharType="separate"/>
            </w:r>
            <w:r>
              <w:rPr>
                <w:noProof/>
                <w:webHidden/>
              </w:rPr>
              <w:t>49</w:t>
            </w:r>
            <w:r w:rsidR="00340CC1">
              <w:rPr>
                <w:noProof/>
                <w:webHidden/>
              </w:rPr>
              <w:fldChar w:fldCharType="end"/>
            </w:r>
          </w:hyperlink>
        </w:p>
        <w:p w14:paraId="6A1052A9" w14:textId="55A38A7C"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2" w:history="1">
            <w:r w:rsidR="002A4398" w:rsidRPr="00DD3F1D">
              <w:rPr>
                <w:rStyle w:val="-"/>
                <w:noProof/>
                <w:lang w:val="el-GR"/>
              </w:rPr>
              <w:t>3.2</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Πρόσκληση υποβολής δικαιολογητικών προσωρινού αναδόχου - Δικαιολογητικά προσωρινού αναδόχου</w:t>
            </w:r>
            <w:r w:rsidR="002A4398">
              <w:rPr>
                <w:noProof/>
                <w:webHidden/>
              </w:rPr>
              <w:tab/>
            </w:r>
            <w:r w:rsidR="00340CC1">
              <w:rPr>
                <w:noProof/>
                <w:webHidden/>
              </w:rPr>
              <w:fldChar w:fldCharType="begin"/>
            </w:r>
            <w:r w:rsidR="002A4398">
              <w:rPr>
                <w:noProof/>
                <w:webHidden/>
              </w:rPr>
              <w:instrText xml:space="preserve"> PAGEREF _Toc126503232 \h </w:instrText>
            </w:r>
            <w:r w:rsidR="00340CC1">
              <w:rPr>
                <w:noProof/>
                <w:webHidden/>
              </w:rPr>
            </w:r>
            <w:r w:rsidR="00340CC1">
              <w:rPr>
                <w:noProof/>
                <w:webHidden/>
              </w:rPr>
              <w:fldChar w:fldCharType="separate"/>
            </w:r>
            <w:r>
              <w:rPr>
                <w:noProof/>
                <w:webHidden/>
              </w:rPr>
              <w:t>51</w:t>
            </w:r>
            <w:r w:rsidR="00340CC1">
              <w:rPr>
                <w:noProof/>
                <w:webHidden/>
              </w:rPr>
              <w:fldChar w:fldCharType="end"/>
            </w:r>
          </w:hyperlink>
        </w:p>
        <w:p w14:paraId="0F400D7E" w14:textId="13A3DEB2"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3" w:history="1">
            <w:r w:rsidR="002A4398" w:rsidRPr="00DD3F1D">
              <w:rPr>
                <w:rStyle w:val="-"/>
                <w:noProof/>
                <w:lang w:val="el-GR"/>
              </w:rPr>
              <w:t>3.3</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Κατακύρωση - σύναψη σύμβασης</w:t>
            </w:r>
            <w:r w:rsidR="002A4398">
              <w:rPr>
                <w:noProof/>
                <w:webHidden/>
              </w:rPr>
              <w:tab/>
            </w:r>
            <w:r w:rsidR="00340CC1">
              <w:rPr>
                <w:noProof/>
                <w:webHidden/>
              </w:rPr>
              <w:fldChar w:fldCharType="begin"/>
            </w:r>
            <w:r w:rsidR="002A4398">
              <w:rPr>
                <w:noProof/>
                <w:webHidden/>
              </w:rPr>
              <w:instrText xml:space="preserve"> PAGEREF _Toc126503233 \h </w:instrText>
            </w:r>
            <w:r w:rsidR="00340CC1">
              <w:rPr>
                <w:noProof/>
                <w:webHidden/>
              </w:rPr>
            </w:r>
            <w:r w:rsidR="00340CC1">
              <w:rPr>
                <w:noProof/>
                <w:webHidden/>
              </w:rPr>
              <w:fldChar w:fldCharType="separate"/>
            </w:r>
            <w:r>
              <w:rPr>
                <w:noProof/>
                <w:webHidden/>
              </w:rPr>
              <w:t>52</w:t>
            </w:r>
            <w:r w:rsidR="00340CC1">
              <w:rPr>
                <w:noProof/>
                <w:webHidden/>
              </w:rPr>
              <w:fldChar w:fldCharType="end"/>
            </w:r>
          </w:hyperlink>
        </w:p>
        <w:p w14:paraId="27524410" w14:textId="5A7CD5BF"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4" w:history="1">
            <w:r w:rsidR="002A4398" w:rsidRPr="00DD3F1D">
              <w:rPr>
                <w:rStyle w:val="-"/>
                <w:noProof/>
                <w:lang w:val="el-GR"/>
              </w:rPr>
              <w:t>3.4</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Προδικαστικές Προσφυγές - Προσωρινή και Οριστική Δικαστική Προστασία</w:t>
            </w:r>
            <w:r w:rsidR="002A4398">
              <w:rPr>
                <w:noProof/>
                <w:webHidden/>
              </w:rPr>
              <w:tab/>
            </w:r>
            <w:r w:rsidR="00340CC1">
              <w:rPr>
                <w:noProof/>
                <w:webHidden/>
              </w:rPr>
              <w:fldChar w:fldCharType="begin"/>
            </w:r>
            <w:r w:rsidR="002A4398">
              <w:rPr>
                <w:noProof/>
                <w:webHidden/>
              </w:rPr>
              <w:instrText xml:space="preserve"> PAGEREF _Toc126503234 \h </w:instrText>
            </w:r>
            <w:r w:rsidR="00340CC1">
              <w:rPr>
                <w:noProof/>
                <w:webHidden/>
              </w:rPr>
            </w:r>
            <w:r w:rsidR="00340CC1">
              <w:rPr>
                <w:noProof/>
                <w:webHidden/>
              </w:rPr>
              <w:fldChar w:fldCharType="separate"/>
            </w:r>
            <w:r>
              <w:rPr>
                <w:noProof/>
                <w:webHidden/>
              </w:rPr>
              <w:t>54</w:t>
            </w:r>
            <w:r w:rsidR="00340CC1">
              <w:rPr>
                <w:noProof/>
                <w:webHidden/>
              </w:rPr>
              <w:fldChar w:fldCharType="end"/>
            </w:r>
          </w:hyperlink>
        </w:p>
        <w:p w14:paraId="1A09D083" w14:textId="4468D1D3"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5" w:history="1">
            <w:r w:rsidR="002A4398" w:rsidRPr="00DD3F1D">
              <w:rPr>
                <w:rStyle w:val="-"/>
                <w:noProof/>
                <w:lang w:val="el-GR"/>
              </w:rPr>
              <w:t>3.5</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Ματαίωση Διαδικασίας</w:t>
            </w:r>
            <w:r w:rsidR="002A4398">
              <w:rPr>
                <w:noProof/>
                <w:webHidden/>
              </w:rPr>
              <w:tab/>
            </w:r>
            <w:r w:rsidR="00340CC1">
              <w:rPr>
                <w:noProof/>
                <w:webHidden/>
              </w:rPr>
              <w:fldChar w:fldCharType="begin"/>
            </w:r>
            <w:r w:rsidR="002A4398">
              <w:rPr>
                <w:noProof/>
                <w:webHidden/>
              </w:rPr>
              <w:instrText xml:space="preserve"> PAGEREF _Toc126503235 \h </w:instrText>
            </w:r>
            <w:r w:rsidR="00340CC1">
              <w:rPr>
                <w:noProof/>
                <w:webHidden/>
              </w:rPr>
            </w:r>
            <w:r w:rsidR="00340CC1">
              <w:rPr>
                <w:noProof/>
                <w:webHidden/>
              </w:rPr>
              <w:fldChar w:fldCharType="separate"/>
            </w:r>
            <w:r>
              <w:rPr>
                <w:noProof/>
                <w:webHidden/>
              </w:rPr>
              <w:t>57</w:t>
            </w:r>
            <w:r w:rsidR="00340CC1">
              <w:rPr>
                <w:noProof/>
                <w:webHidden/>
              </w:rPr>
              <w:fldChar w:fldCharType="end"/>
            </w:r>
          </w:hyperlink>
        </w:p>
        <w:p w14:paraId="0590FBFF" w14:textId="1B997C7C" w:rsidR="002A4398" w:rsidRDefault="00FD36C3">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6503236" w:history="1">
            <w:r w:rsidR="002A4398" w:rsidRPr="00DD3F1D">
              <w:rPr>
                <w:rStyle w:val="-"/>
                <w:noProof/>
              </w:rPr>
              <w:t>4.</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rPr>
              <w:t>ΟΡΟΙ ΕΚΤΕΛΕΣΗΣ ΤΗΣ ΣΥΜΒΑΣΗΣ</w:t>
            </w:r>
            <w:r w:rsidR="002A4398">
              <w:rPr>
                <w:noProof/>
                <w:webHidden/>
              </w:rPr>
              <w:tab/>
            </w:r>
            <w:r w:rsidR="00340CC1">
              <w:rPr>
                <w:noProof/>
                <w:webHidden/>
              </w:rPr>
              <w:fldChar w:fldCharType="begin"/>
            </w:r>
            <w:r w:rsidR="002A4398">
              <w:rPr>
                <w:noProof/>
                <w:webHidden/>
              </w:rPr>
              <w:instrText xml:space="preserve"> PAGEREF _Toc126503236 \h </w:instrText>
            </w:r>
            <w:r w:rsidR="00340CC1">
              <w:rPr>
                <w:noProof/>
                <w:webHidden/>
              </w:rPr>
            </w:r>
            <w:r w:rsidR="00340CC1">
              <w:rPr>
                <w:noProof/>
                <w:webHidden/>
              </w:rPr>
              <w:fldChar w:fldCharType="separate"/>
            </w:r>
            <w:r>
              <w:rPr>
                <w:noProof/>
                <w:webHidden/>
              </w:rPr>
              <w:t>58</w:t>
            </w:r>
            <w:r w:rsidR="00340CC1">
              <w:rPr>
                <w:noProof/>
                <w:webHidden/>
              </w:rPr>
              <w:fldChar w:fldCharType="end"/>
            </w:r>
          </w:hyperlink>
        </w:p>
        <w:p w14:paraId="26202747" w14:textId="1DC021E0"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7" w:history="1">
            <w:r w:rsidR="002A4398" w:rsidRPr="00DD3F1D">
              <w:rPr>
                <w:rStyle w:val="-"/>
                <w:noProof/>
                <w:lang w:val="el-GR"/>
              </w:rPr>
              <w:t>4.1</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Εγγυήσεις (καλής εκτέλεσης)</w:t>
            </w:r>
            <w:r w:rsidR="002A4398">
              <w:rPr>
                <w:noProof/>
                <w:webHidden/>
              </w:rPr>
              <w:tab/>
            </w:r>
            <w:r w:rsidR="00340CC1">
              <w:rPr>
                <w:noProof/>
                <w:webHidden/>
              </w:rPr>
              <w:fldChar w:fldCharType="begin"/>
            </w:r>
            <w:r w:rsidR="002A4398">
              <w:rPr>
                <w:noProof/>
                <w:webHidden/>
              </w:rPr>
              <w:instrText xml:space="preserve"> PAGEREF _Toc126503237 \h </w:instrText>
            </w:r>
            <w:r w:rsidR="00340CC1">
              <w:rPr>
                <w:noProof/>
                <w:webHidden/>
              </w:rPr>
            </w:r>
            <w:r w:rsidR="00340CC1">
              <w:rPr>
                <w:noProof/>
                <w:webHidden/>
              </w:rPr>
              <w:fldChar w:fldCharType="separate"/>
            </w:r>
            <w:r>
              <w:rPr>
                <w:noProof/>
                <w:webHidden/>
              </w:rPr>
              <w:t>58</w:t>
            </w:r>
            <w:r w:rsidR="00340CC1">
              <w:rPr>
                <w:noProof/>
                <w:webHidden/>
              </w:rPr>
              <w:fldChar w:fldCharType="end"/>
            </w:r>
          </w:hyperlink>
        </w:p>
        <w:p w14:paraId="3A8F86C4" w14:textId="2E64A1AF"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8" w:history="1">
            <w:r w:rsidR="002A4398" w:rsidRPr="00DD3F1D">
              <w:rPr>
                <w:rStyle w:val="-"/>
                <w:noProof/>
                <w:lang w:val="el-GR"/>
              </w:rPr>
              <w:t>4.2</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Συμβατικό πλαίσιο – Εφαρμοστέα νομοθεσία</w:t>
            </w:r>
            <w:r w:rsidR="002A4398">
              <w:rPr>
                <w:noProof/>
                <w:webHidden/>
              </w:rPr>
              <w:tab/>
            </w:r>
            <w:r w:rsidR="00340CC1">
              <w:rPr>
                <w:noProof/>
                <w:webHidden/>
              </w:rPr>
              <w:fldChar w:fldCharType="begin"/>
            </w:r>
            <w:r w:rsidR="002A4398">
              <w:rPr>
                <w:noProof/>
                <w:webHidden/>
              </w:rPr>
              <w:instrText xml:space="preserve"> PAGEREF _Toc126503238 \h </w:instrText>
            </w:r>
            <w:r w:rsidR="00340CC1">
              <w:rPr>
                <w:noProof/>
                <w:webHidden/>
              </w:rPr>
            </w:r>
            <w:r w:rsidR="00340CC1">
              <w:rPr>
                <w:noProof/>
                <w:webHidden/>
              </w:rPr>
              <w:fldChar w:fldCharType="separate"/>
            </w:r>
            <w:r>
              <w:rPr>
                <w:noProof/>
                <w:webHidden/>
              </w:rPr>
              <w:t>58</w:t>
            </w:r>
            <w:r w:rsidR="00340CC1">
              <w:rPr>
                <w:noProof/>
                <w:webHidden/>
              </w:rPr>
              <w:fldChar w:fldCharType="end"/>
            </w:r>
          </w:hyperlink>
        </w:p>
        <w:p w14:paraId="2F31DAFB" w14:textId="1B704AA6"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39" w:history="1">
            <w:r w:rsidR="002A4398" w:rsidRPr="00DD3F1D">
              <w:rPr>
                <w:rStyle w:val="-"/>
                <w:noProof/>
                <w:lang w:val="el-GR"/>
              </w:rPr>
              <w:t>4.3</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Όροι εκτέλεσης της σύμβασης</w:t>
            </w:r>
            <w:r w:rsidR="002A4398">
              <w:rPr>
                <w:noProof/>
                <w:webHidden/>
              </w:rPr>
              <w:tab/>
            </w:r>
            <w:r w:rsidR="00340CC1">
              <w:rPr>
                <w:noProof/>
                <w:webHidden/>
              </w:rPr>
              <w:fldChar w:fldCharType="begin"/>
            </w:r>
            <w:r w:rsidR="002A4398">
              <w:rPr>
                <w:noProof/>
                <w:webHidden/>
              </w:rPr>
              <w:instrText xml:space="preserve"> PAGEREF _Toc126503239 \h </w:instrText>
            </w:r>
            <w:r w:rsidR="00340CC1">
              <w:rPr>
                <w:noProof/>
                <w:webHidden/>
              </w:rPr>
            </w:r>
            <w:r w:rsidR="00340CC1">
              <w:rPr>
                <w:noProof/>
                <w:webHidden/>
              </w:rPr>
              <w:fldChar w:fldCharType="separate"/>
            </w:r>
            <w:r>
              <w:rPr>
                <w:noProof/>
                <w:webHidden/>
              </w:rPr>
              <w:t>59</w:t>
            </w:r>
            <w:r w:rsidR="00340CC1">
              <w:rPr>
                <w:noProof/>
                <w:webHidden/>
              </w:rPr>
              <w:fldChar w:fldCharType="end"/>
            </w:r>
          </w:hyperlink>
        </w:p>
        <w:p w14:paraId="26AA977E" w14:textId="35803388"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0" w:history="1">
            <w:r w:rsidR="002A4398" w:rsidRPr="00DD3F1D">
              <w:rPr>
                <w:rStyle w:val="-"/>
                <w:noProof/>
                <w:lang w:val="el-GR"/>
              </w:rPr>
              <w:t>4.4</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Υπεργολαβία</w:t>
            </w:r>
            <w:r w:rsidR="002A4398">
              <w:rPr>
                <w:noProof/>
                <w:webHidden/>
              </w:rPr>
              <w:tab/>
            </w:r>
            <w:r w:rsidR="00340CC1">
              <w:rPr>
                <w:noProof/>
                <w:webHidden/>
              </w:rPr>
              <w:fldChar w:fldCharType="begin"/>
            </w:r>
            <w:r w:rsidR="002A4398">
              <w:rPr>
                <w:noProof/>
                <w:webHidden/>
              </w:rPr>
              <w:instrText xml:space="preserve"> PAGEREF _Toc126503240 \h </w:instrText>
            </w:r>
            <w:r w:rsidR="00340CC1">
              <w:rPr>
                <w:noProof/>
                <w:webHidden/>
              </w:rPr>
            </w:r>
            <w:r w:rsidR="00340CC1">
              <w:rPr>
                <w:noProof/>
                <w:webHidden/>
              </w:rPr>
              <w:fldChar w:fldCharType="separate"/>
            </w:r>
            <w:r>
              <w:rPr>
                <w:noProof/>
                <w:webHidden/>
              </w:rPr>
              <w:t>62</w:t>
            </w:r>
            <w:r w:rsidR="00340CC1">
              <w:rPr>
                <w:noProof/>
                <w:webHidden/>
              </w:rPr>
              <w:fldChar w:fldCharType="end"/>
            </w:r>
          </w:hyperlink>
        </w:p>
        <w:p w14:paraId="79827B1C" w14:textId="1A816DD1"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1" w:history="1">
            <w:r w:rsidR="002A4398" w:rsidRPr="00DD3F1D">
              <w:rPr>
                <w:rStyle w:val="-"/>
                <w:noProof/>
                <w:lang w:val="el-GR"/>
              </w:rPr>
              <w:t>4.5</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Τροποποίηση σύμβασης κατά τη διάρκειά της</w:t>
            </w:r>
            <w:r w:rsidR="002A4398">
              <w:rPr>
                <w:noProof/>
                <w:webHidden/>
              </w:rPr>
              <w:tab/>
            </w:r>
            <w:r w:rsidR="00340CC1">
              <w:rPr>
                <w:noProof/>
                <w:webHidden/>
              </w:rPr>
              <w:fldChar w:fldCharType="begin"/>
            </w:r>
            <w:r w:rsidR="002A4398">
              <w:rPr>
                <w:noProof/>
                <w:webHidden/>
              </w:rPr>
              <w:instrText xml:space="preserve"> PAGEREF _Toc126503241 \h </w:instrText>
            </w:r>
            <w:r w:rsidR="00340CC1">
              <w:rPr>
                <w:noProof/>
                <w:webHidden/>
              </w:rPr>
            </w:r>
            <w:r w:rsidR="00340CC1">
              <w:rPr>
                <w:noProof/>
                <w:webHidden/>
              </w:rPr>
              <w:fldChar w:fldCharType="separate"/>
            </w:r>
            <w:r>
              <w:rPr>
                <w:noProof/>
                <w:webHidden/>
              </w:rPr>
              <w:t>63</w:t>
            </w:r>
            <w:r w:rsidR="00340CC1">
              <w:rPr>
                <w:noProof/>
                <w:webHidden/>
              </w:rPr>
              <w:fldChar w:fldCharType="end"/>
            </w:r>
          </w:hyperlink>
        </w:p>
        <w:p w14:paraId="1DB9E62C" w14:textId="3733F5F2"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2" w:history="1">
            <w:r w:rsidR="002A4398" w:rsidRPr="00DD3F1D">
              <w:rPr>
                <w:rStyle w:val="-"/>
                <w:noProof/>
                <w:lang w:val="el-GR"/>
              </w:rPr>
              <w:t>4.6</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Δικαίωμα μονομερούς λύσης της σύμβασης</w:t>
            </w:r>
            <w:r w:rsidR="002A4398">
              <w:rPr>
                <w:noProof/>
                <w:webHidden/>
              </w:rPr>
              <w:tab/>
            </w:r>
            <w:r w:rsidR="00340CC1">
              <w:rPr>
                <w:noProof/>
                <w:webHidden/>
              </w:rPr>
              <w:fldChar w:fldCharType="begin"/>
            </w:r>
            <w:r w:rsidR="002A4398">
              <w:rPr>
                <w:noProof/>
                <w:webHidden/>
              </w:rPr>
              <w:instrText xml:space="preserve"> PAGEREF _Toc126503242 \h </w:instrText>
            </w:r>
            <w:r w:rsidR="00340CC1">
              <w:rPr>
                <w:noProof/>
                <w:webHidden/>
              </w:rPr>
            </w:r>
            <w:r w:rsidR="00340CC1">
              <w:rPr>
                <w:noProof/>
                <w:webHidden/>
              </w:rPr>
              <w:fldChar w:fldCharType="separate"/>
            </w:r>
            <w:r>
              <w:rPr>
                <w:noProof/>
                <w:webHidden/>
              </w:rPr>
              <w:t>63</w:t>
            </w:r>
            <w:r w:rsidR="00340CC1">
              <w:rPr>
                <w:noProof/>
                <w:webHidden/>
              </w:rPr>
              <w:fldChar w:fldCharType="end"/>
            </w:r>
          </w:hyperlink>
        </w:p>
        <w:p w14:paraId="7FBFE957" w14:textId="45F89868" w:rsidR="002A4398" w:rsidRDefault="00FD36C3">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6503243" w:history="1">
            <w:r w:rsidR="002A4398" w:rsidRPr="00DD3F1D">
              <w:rPr>
                <w:rStyle w:val="-"/>
                <w:noProof/>
                <w:lang w:val="el-GR"/>
              </w:rPr>
              <w:t>5.</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lang w:val="el-GR"/>
              </w:rPr>
              <w:t>ΕΙΔΙΚΟΙ ΟΡΟΙ ΕΚΤΕΛΕΣΗΣ ΤΗΣ ΣΥΜΒΑΣΗΣ</w:t>
            </w:r>
            <w:r w:rsidR="002A4398">
              <w:rPr>
                <w:noProof/>
                <w:webHidden/>
              </w:rPr>
              <w:tab/>
            </w:r>
            <w:r w:rsidR="00340CC1">
              <w:rPr>
                <w:noProof/>
                <w:webHidden/>
              </w:rPr>
              <w:fldChar w:fldCharType="begin"/>
            </w:r>
            <w:r w:rsidR="002A4398">
              <w:rPr>
                <w:noProof/>
                <w:webHidden/>
              </w:rPr>
              <w:instrText xml:space="preserve"> PAGEREF _Toc126503243 \h </w:instrText>
            </w:r>
            <w:r w:rsidR="00340CC1">
              <w:rPr>
                <w:noProof/>
                <w:webHidden/>
              </w:rPr>
            </w:r>
            <w:r w:rsidR="00340CC1">
              <w:rPr>
                <w:noProof/>
                <w:webHidden/>
              </w:rPr>
              <w:fldChar w:fldCharType="separate"/>
            </w:r>
            <w:r>
              <w:rPr>
                <w:noProof/>
                <w:webHidden/>
              </w:rPr>
              <w:t>65</w:t>
            </w:r>
            <w:r w:rsidR="00340CC1">
              <w:rPr>
                <w:noProof/>
                <w:webHidden/>
              </w:rPr>
              <w:fldChar w:fldCharType="end"/>
            </w:r>
          </w:hyperlink>
        </w:p>
        <w:p w14:paraId="0067BA20" w14:textId="0AAE2F37"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4" w:history="1">
            <w:r w:rsidR="002A4398" w:rsidRPr="00DD3F1D">
              <w:rPr>
                <w:rStyle w:val="-"/>
                <w:noProof/>
                <w:lang w:val="el-GR"/>
              </w:rPr>
              <w:t>5.1</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Τρόπος πληρωμής</w:t>
            </w:r>
            <w:r w:rsidR="002A4398">
              <w:rPr>
                <w:noProof/>
                <w:webHidden/>
              </w:rPr>
              <w:tab/>
            </w:r>
            <w:r w:rsidR="00340CC1">
              <w:rPr>
                <w:noProof/>
                <w:webHidden/>
              </w:rPr>
              <w:fldChar w:fldCharType="begin"/>
            </w:r>
            <w:r w:rsidR="002A4398">
              <w:rPr>
                <w:noProof/>
                <w:webHidden/>
              </w:rPr>
              <w:instrText xml:space="preserve"> PAGEREF _Toc126503244 \h </w:instrText>
            </w:r>
            <w:r w:rsidR="00340CC1">
              <w:rPr>
                <w:noProof/>
                <w:webHidden/>
              </w:rPr>
            </w:r>
            <w:r w:rsidR="00340CC1">
              <w:rPr>
                <w:noProof/>
                <w:webHidden/>
              </w:rPr>
              <w:fldChar w:fldCharType="separate"/>
            </w:r>
            <w:r>
              <w:rPr>
                <w:noProof/>
                <w:webHidden/>
              </w:rPr>
              <w:t>65</w:t>
            </w:r>
            <w:r w:rsidR="00340CC1">
              <w:rPr>
                <w:noProof/>
                <w:webHidden/>
              </w:rPr>
              <w:fldChar w:fldCharType="end"/>
            </w:r>
          </w:hyperlink>
        </w:p>
        <w:p w14:paraId="265C197F" w14:textId="1D262973"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5" w:history="1">
            <w:r w:rsidR="002A4398" w:rsidRPr="00DD3F1D">
              <w:rPr>
                <w:rStyle w:val="-"/>
                <w:noProof/>
                <w:lang w:val="el-GR"/>
              </w:rPr>
              <w:t>5.2</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Κήρυξη οικονομικού φορέα έκπτωτου - Κυρώσεις</w:t>
            </w:r>
            <w:r w:rsidR="002A4398">
              <w:rPr>
                <w:noProof/>
                <w:webHidden/>
              </w:rPr>
              <w:tab/>
            </w:r>
            <w:r w:rsidR="00340CC1">
              <w:rPr>
                <w:noProof/>
                <w:webHidden/>
              </w:rPr>
              <w:fldChar w:fldCharType="begin"/>
            </w:r>
            <w:r w:rsidR="002A4398">
              <w:rPr>
                <w:noProof/>
                <w:webHidden/>
              </w:rPr>
              <w:instrText xml:space="preserve"> PAGEREF _Toc126503245 \h </w:instrText>
            </w:r>
            <w:r w:rsidR="00340CC1">
              <w:rPr>
                <w:noProof/>
                <w:webHidden/>
              </w:rPr>
            </w:r>
            <w:r w:rsidR="00340CC1">
              <w:rPr>
                <w:noProof/>
                <w:webHidden/>
              </w:rPr>
              <w:fldChar w:fldCharType="separate"/>
            </w:r>
            <w:r>
              <w:rPr>
                <w:noProof/>
                <w:webHidden/>
              </w:rPr>
              <w:t>66</w:t>
            </w:r>
            <w:r w:rsidR="00340CC1">
              <w:rPr>
                <w:noProof/>
                <w:webHidden/>
              </w:rPr>
              <w:fldChar w:fldCharType="end"/>
            </w:r>
          </w:hyperlink>
        </w:p>
        <w:p w14:paraId="364AD5A3" w14:textId="0F6EB379"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6" w:history="1">
            <w:r w:rsidR="002A4398" w:rsidRPr="00DD3F1D">
              <w:rPr>
                <w:rStyle w:val="-"/>
                <w:noProof/>
                <w:lang w:val="el-GR"/>
              </w:rPr>
              <w:t>5.3</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Διοικητικές προσφυγές κατά τη διαδικασία εκτέλεσης</w:t>
            </w:r>
            <w:r w:rsidR="002A4398">
              <w:rPr>
                <w:noProof/>
                <w:webHidden/>
              </w:rPr>
              <w:tab/>
            </w:r>
            <w:r w:rsidR="00340CC1">
              <w:rPr>
                <w:noProof/>
                <w:webHidden/>
              </w:rPr>
              <w:fldChar w:fldCharType="begin"/>
            </w:r>
            <w:r w:rsidR="002A4398">
              <w:rPr>
                <w:noProof/>
                <w:webHidden/>
              </w:rPr>
              <w:instrText xml:space="preserve"> PAGEREF _Toc126503246 \h </w:instrText>
            </w:r>
            <w:r w:rsidR="00340CC1">
              <w:rPr>
                <w:noProof/>
                <w:webHidden/>
              </w:rPr>
            </w:r>
            <w:r w:rsidR="00340CC1">
              <w:rPr>
                <w:noProof/>
                <w:webHidden/>
              </w:rPr>
              <w:fldChar w:fldCharType="separate"/>
            </w:r>
            <w:r>
              <w:rPr>
                <w:noProof/>
                <w:webHidden/>
              </w:rPr>
              <w:t>67</w:t>
            </w:r>
            <w:r w:rsidR="00340CC1">
              <w:rPr>
                <w:noProof/>
                <w:webHidden/>
              </w:rPr>
              <w:fldChar w:fldCharType="end"/>
            </w:r>
          </w:hyperlink>
        </w:p>
        <w:p w14:paraId="6FF28E6D" w14:textId="713C3ABF"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7" w:history="1">
            <w:r w:rsidR="002A4398" w:rsidRPr="00DD3F1D">
              <w:rPr>
                <w:rStyle w:val="-"/>
                <w:noProof/>
                <w:lang w:val="el-GR"/>
              </w:rPr>
              <w:t>5.4</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Δικαστική επίλυση διαφορών</w:t>
            </w:r>
            <w:r w:rsidR="002A4398">
              <w:rPr>
                <w:noProof/>
                <w:webHidden/>
              </w:rPr>
              <w:tab/>
            </w:r>
            <w:r w:rsidR="00340CC1">
              <w:rPr>
                <w:noProof/>
                <w:webHidden/>
              </w:rPr>
              <w:fldChar w:fldCharType="begin"/>
            </w:r>
            <w:r w:rsidR="002A4398">
              <w:rPr>
                <w:noProof/>
                <w:webHidden/>
              </w:rPr>
              <w:instrText xml:space="preserve"> PAGEREF _Toc126503247 \h </w:instrText>
            </w:r>
            <w:r w:rsidR="00340CC1">
              <w:rPr>
                <w:noProof/>
                <w:webHidden/>
              </w:rPr>
            </w:r>
            <w:r w:rsidR="00340CC1">
              <w:rPr>
                <w:noProof/>
                <w:webHidden/>
              </w:rPr>
              <w:fldChar w:fldCharType="separate"/>
            </w:r>
            <w:r>
              <w:rPr>
                <w:noProof/>
                <w:webHidden/>
              </w:rPr>
              <w:t>68</w:t>
            </w:r>
            <w:r w:rsidR="00340CC1">
              <w:rPr>
                <w:noProof/>
                <w:webHidden/>
              </w:rPr>
              <w:fldChar w:fldCharType="end"/>
            </w:r>
          </w:hyperlink>
        </w:p>
        <w:p w14:paraId="474EDEFD" w14:textId="4C427C3D" w:rsidR="002A4398" w:rsidRDefault="00FD36C3">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6503248" w:history="1">
            <w:r w:rsidR="002A4398" w:rsidRPr="00DD3F1D">
              <w:rPr>
                <w:rStyle w:val="-"/>
                <w:noProof/>
              </w:rPr>
              <w:t>6.</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rPr>
              <w:t>ΧΡΟΝΟΣ ΚΑΙ ΤΡΟΠΟΣ ΕΚΤΕΛΕΣΗΣ</w:t>
            </w:r>
            <w:r w:rsidR="002A4398">
              <w:rPr>
                <w:noProof/>
                <w:webHidden/>
              </w:rPr>
              <w:tab/>
            </w:r>
            <w:r w:rsidR="00340CC1">
              <w:rPr>
                <w:noProof/>
                <w:webHidden/>
              </w:rPr>
              <w:fldChar w:fldCharType="begin"/>
            </w:r>
            <w:r w:rsidR="002A4398">
              <w:rPr>
                <w:noProof/>
                <w:webHidden/>
              </w:rPr>
              <w:instrText xml:space="preserve"> PAGEREF _Toc126503248 \h </w:instrText>
            </w:r>
            <w:r w:rsidR="00340CC1">
              <w:rPr>
                <w:noProof/>
                <w:webHidden/>
              </w:rPr>
            </w:r>
            <w:r w:rsidR="00340CC1">
              <w:rPr>
                <w:noProof/>
                <w:webHidden/>
              </w:rPr>
              <w:fldChar w:fldCharType="separate"/>
            </w:r>
            <w:r>
              <w:rPr>
                <w:noProof/>
                <w:webHidden/>
              </w:rPr>
              <w:t>69</w:t>
            </w:r>
            <w:r w:rsidR="00340CC1">
              <w:rPr>
                <w:noProof/>
                <w:webHidden/>
              </w:rPr>
              <w:fldChar w:fldCharType="end"/>
            </w:r>
          </w:hyperlink>
        </w:p>
        <w:p w14:paraId="37CD5F43" w14:textId="31A83AB7"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49" w:history="1">
            <w:r w:rsidR="002A4398" w:rsidRPr="00DD3F1D">
              <w:rPr>
                <w:rStyle w:val="-"/>
                <w:noProof/>
                <w:lang w:val="el-GR"/>
              </w:rPr>
              <w:t>6.1</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Παρακολούθηση της σύμβασης</w:t>
            </w:r>
            <w:r w:rsidR="002A4398">
              <w:rPr>
                <w:noProof/>
                <w:webHidden/>
              </w:rPr>
              <w:tab/>
            </w:r>
            <w:r w:rsidR="00340CC1">
              <w:rPr>
                <w:noProof/>
                <w:webHidden/>
              </w:rPr>
              <w:fldChar w:fldCharType="begin"/>
            </w:r>
            <w:r w:rsidR="002A4398">
              <w:rPr>
                <w:noProof/>
                <w:webHidden/>
              </w:rPr>
              <w:instrText xml:space="preserve"> PAGEREF _Toc126503249 \h </w:instrText>
            </w:r>
            <w:r w:rsidR="00340CC1">
              <w:rPr>
                <w:noProof/>
                <w:webHidden/>
              </w:rPr>
            </w:r>
            <w:r w:rsidR="00340CC1">
              <w:rPr>
                <w:noProof/>
                <w:webHidden/>
              </w:rPr>
              <w:fldChar w:fldCharType="separate"/>
            </w:r>
            <w:r>
              <w:rPr>
                <w:noProof/>
                <w:webHidden/>
              </w:rPr>
              <w:t>69</w:t>
            </w:r>
            <w:r w:rsidR="00340CC1">
              <w:rPr>
                <w:noProof/>
                <w:webHidden/>
              </w:rPr>
              <w:fldChar w:fldCharType="end"/>
            </w:r>
          </w:hyperlink>
        </w:p>
        <w:p w14:paraId="5CCC4E87" w14:textId="64BEE4BB"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50" w:history="1">
            <w:r w:rsidR="002A4398" w:rsidRPr="00DD3F1D">
              <w:rPr>
                <w:rStyle w:val="-"/>
                <w:noProof/>
                <w:lang w:val="el-GR"/>
              </w:rPr>
              <w:t>6.2</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Διάρκεια σύμβασης</w:t>
            </w:r>
            <w:r w:rsidR="002A4398">
              <w:rPr>
                <w:noProof/>
                <w:webHidden/>
              </w:rPr>
              <w:tab/>
            </w:r>
            <w:r w:rsidR="00340CC1">
              <w:rPr>
                <w:noProof/>
                <w:webHidden/>
              </w:rPr>
              <w:fldChar w:fldCharType="begin"/>
            </w:r>
            <w:r w:rsidR="002A4398">
              <w:rPr>
                <w:noProof/>
                <w:webHidden/>
              </w:rPr>
              <w:instrText xml:space="preserve"> PAGEREF _Toc126503250 \h </w:instrText>
            </w:r>
            <w:r w:rsidR="00340CC1">
              <w:rPr>
                <w:noProof/>
                <w:webHidden/>
              </w:rPr>
            </w:r>
            <w:r w:rsidR="00340CC1">
              <w:rPr>
                <w:noProof/>
                <w:webHidden/>
              </w:rPr>
              <w:fldChar w:fldCharType="separate"/>
            </w:r>
            <w:r>
              <w:rPr>
                <w:noProof/>
                <w:webHidden/>
              </w:rPr>
              <w:t>69</w:t>
            </w:r>
            <w:r w:rsidR="00340CC1">
              <w:rPr>
                <w:noProof/>
                <w:webHidden/>
              </w:rPr>
              <w:fldChar w:fldCharType="end"/>
            </w:r>
          </w:hyperlink>
        </w:p>
        <w:p w14:paraId="24ED6BEF" w14:textId="3396A7F3"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51" w:history="1">
            <w:r w:rsidR="002A4398" w:rsidRPr="00DD3F1D">
              <w:rPr>
                <w:rStyle w:val="-"/>
                <w:noProof/>
                <w:lang w:val="el-GR"/>
              </w:rPr>
              <w:t>6.3</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Παραλαβή του αντικειμένου της σύμβασης</w:t>
            </w:r>
            <w:r w:rsidR="002A4398">
              <w:rPr>
                <w:noProof/>
                <w:webHidden/>
              </w:rPr>
              <w:tab/>
            </w:r>
            <w:r w:rsidR="00340CC1">
              <w:rPr>
                <w:noProof/>
                <w:webHidden/>
              </w:rPr>
              <w:fldChar w:fldCharType="begin"/>
            </w:r>
            <w:r w:rsidR="002A4398">
              <w:rPr>
                <w:noProof/>
                <w:webHidden/>
              </w:rPr>
              <w:instrText xml:space="preserve"> PAGEREF _Toc126503251 \h </w:instrText>
            </w:r>
            <w:r w:rsidR="00340CC1">
              <w:rPr>
                <w:noProof/>
                <w:webHidden/>
              </w:rPr>
            </w:r>
            <w:r w:rsidR="00340CC1">
              <w:rPr>
                <w:noProof/>
                <w:webHidden/>
              </w:rPr>
              <w:fldChar w:fldCharType="separate"/>
            </w:r>
            <w:r>
              <w:rPr>
                <w:noProof/>
                <w:webHidden/>
              </w:rPr>
              <w:t>69</w:t>
            </w:r>
            <w:r w:rsidR="00340CC1">
              <w:rPr>
                <w:noProof/>
                <w:webHidden/>
              </w:rPr>
              <w:fldChar w:fldCharType="end"/>
            </w:r>
          </w:hyperlink>
        </w:p>
        <w:p w14:paraId="43526FF7" w14:textId="1D615D91"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52" w:history="1">
            <w:r w:rsidR="002A4398" w:rsidRPr="00DD3F1D">
              <w:rPr>
                <w:rStyle w:val="-"/>
                <w:noProof/>
                <w:lang w:val="el-GR"/>
              </w:rPr>
              <w:t>6.4</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Απόρριψη παραδοτέων – Αντικατάσταση</w:t>
            </w:r>
            <w:r w:rsidR="002A4398">
              <w:rPr>
                <w:noProof/>
                <w:webHidden/>
              </w:rPr>
              <w:tab/>
            </w:r>
            <w:r w:rsidR="00340CC1">
              <w:rPr>
                <w:noProof/>
                <w:webHidden/>
              </w:rPr>
              <w:fldChar w:fldCharType="begin"/>
            </w:r>
            <w:r w:rsidR="002A4398">
              <w:rPr>
                <w:noProof/>
                <w:webHidden/>
              </w:rPr>
              <w:instrText xml:space="preserve"> PAGEREF _Toc126503252 \h </w:instrText>
            </w:r>
            <w:r w:rsidR="00340CC1">
              <w:rPr>
                <w:noProof/>
                <w:webHidden/>
              </w:rPr>
            </w:r>
            <w:r w:rsidR="00340CC1">
              <w:rPr>
                <w:noProof/>
                <w:webHidden/>
              </w:rPr>
              <w:fldChar w:fldCharType="separate"/>
            </w:r>
            <w:r>
              <w:rPr>
                <w:noProof/>
                <w:webHidden/>
              </w:rPr>
              <w:t>71</w:t>
            </w:r>
            <w:r w:rsidR="00340CC1">
              <w:rPr>
                <w:noProof/>
                <w:webHidden/>
              </w:rPr>
              <w:fldChar w:fldCharType="end"/>
            </w:r>
          </w:hyperlink>
        </w:p>
        <w:p w14:paraId="4C9E1CCA" w14:textId="6C595E6D" w:rsidR="002A4398" w:rsidRDefault="00FD36C3">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6503253" w:history="1">
            <w:r w:rsidR="002A4398" w:rsidRPr="00DD3F1D">
              <w:rPr>
                <w:rStyle w:val="-"/>
                <w:noProof/>
                <w:lang w:val="el-GR"/>
              </w:rPr>
              <w:t>6.5</w:t>
            </w:r>
            <w:r w:rsidR="002A4398">
              <w:rPr>
                <w:rFonts w:asciiTheme="minorHAnsi" w:eastAsiaTheme="minorEastAsia" w:hAnsiTheme="minorHAnsi" w:cstheme="minorBidi"/>
                <w:smallCaps w:val="0"/>
                <w:noProof/>
                <w:sz w:val="22"/>
                <w:szCs w:val="22"/>
                <w:lang w:val="en-US" w:eastAsia="en-US"/>
              </w:rPr>
              <w:tab/>
            </w:r>
            <w:r w:rsidR="002A4398" w:rsidRPr="00DD3F1D">
              <w:rPr>
                <w:rStyle w:val="-"/>
                <w:noProof/>
                <w:lang w:val="el-GR"/>
              </w:rPr>
              <w:t>Αναπροσαρμογή τιμής</w:t>
            </w:r>
            <w:r w:rsidR="002A4398">
              <w:rPr>
                <w:noProof/>
                <w:webHidden/>
              </w:rPr>
              <w:tab/>
            </w:r>
            <w:r w:rsidR="00340CC1">
              <w:rPr>
                <w:noProof/>
                <w:webHidden/>
              </w:rPr>
              <w:fldChar w:fldCharType="begin"/>
            </w:r>
            <w:r w:rsidR="002A4398">
              <w:rPr>
                <w:noProof/>
                <w:webHidden/>
              </w:rPr>
              <w:instrText xml:space="preserve"> PAGEREF _Toc126503253 \h </w:instrText>
            </w:r>
            <w:r w:rsidR="00340CC1">
              <w:rPr>
                <w:noProof/>
                <w:webHidden/>
              </w:rPr>
            </w:r>
            <w:r w:rsidR="00340CC1">
              <w:rPr>
                <w:noProof/>
                <w:webHidden/>
              </w:rPr>
              <w:fldChar w:fldCharType="separate"/>
            </w:r>
            <w:r>
              <w:rPr>
                <w:noProof/>
                <w:webHidden/>
              </w:rPr>
              <w:t>72</w:t>
            </w:r>
            <w:r w:rsidR="00340CC1">
              <w:rPr>
                <w:noProof/>
                <w:webHidden/>
              </w:rPr>
              <w:fldChar w:fldCharType="end"/>
            </w:r>
          </w:hyperlink>
        </w:p>
        <w:p w14:paraId="68C344DA" w14:textId="7E7DD3BB" w:rsidR="002A4398" w:rsidRDefault="00FD36C3">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6503254" w:history="1">
            <w:r w:rsidR="002A4398" w:rsidRPr="00DD3F1D">
              <w:rPr>
                <w:rStyle w:val="-"/>
                <w:noProof/>
              </w:rPr>
              <w:t>7.</w:t>
            </w:r>
            <w:r w:rsidR="002A4398">
              <w:rPr>
                <w:rFonts w:asciiTheme="minorHAnsi" w:eastAsiaTheme="minorEastAsia" w:hAnsiTheme="minorHAnsi" w:cstheme="minorBidi"/>
                <w:b w:val="0"/>
                <w:bCs w:val="0"/>
                <w:caps w:val="0"/>
                <w:noProof/>
                <w:sz w:val="22"/>
                <w:szCs w:val="22"/>
                <w:lang w:val="en-US" w:eastAsia="en-US"/>
              </w:rPr>
              <w:tab/>
            </w:r>
            <w:r w:rsidR="002A4398" w:rsidRPr="00DD3F1D">
              <w:rPr>
                <w:rStyle w:val="-"/>
                <w:noProof/>
              </w:rPr>
              <w:t>ΠΑΡΑΡΤΗΜΑΤΑ</w:t>
            </w:r>
            <w:r w:rsidR="002A4398">
              <w:rPr>
                <w:noProof/>
                <w:webHidden/>
              </w:rPr>
              <w:tab/>
            </w:r>
            <w:r w:rsidR="00340CC1">
              <w:rPr>
                <w:noProof/>
                <w:webHidden/>
              </w:rPr>
              <w:fldChar w:fldCharType="begin"/>
            </w:r>
            <w:r w:rsidR="002A4398">
              <w:rPr>
                <w:noProof/>
                <w:webHidden/>
              </w:rPr>
              <w:instrText xml:space="preserve"> PAGEREF _Toc126503254 \h </w:instrText>
            </w:r>
            <w:r w:rsidR="00340CC1">
              <w:rPr>
                <w:noProof/>
                <w:webHidden/>
              </w:rPr>
            </w:r>
            <w:r w:rsidR="00340CC1">
              <w:rPr>
                <w:noProof/>
                <w:webHidden/>
              </w:rPr>
              <w:fldChar w:fldCharType="separate"/>
            </w:r>
            <w:r>
              <w:rPr>
                <w:noProof/>
                <w:webHidden/>
              </w:rPr>
              <w:t>73</w:t>
            </w:r>
            <w:r w:rsidR="00340CC1">
              <w:rPr>
                <w:noProof/>
                <w:webHidden/>
              </w:rPr>
              <w:fldChar w:fldCharType="end"/>
            </w:r>
          </w:hyperlink>
        </w:p>
        <w:p w14:paraId="26354660" w14:textId="30E51B41"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55" w:history="1">
            <w:r w:rsidR="002A4398" w:rsidRPr="00DD3F1D">
              <w:rPr>
                <w:rStyle w:val="-"/>
                <w:noProof/>
                <w:lang w:val="el-GR"/>
              </w:rPr>
              <w:t>ΠΑΡΑΡΤΗΜΑ Ι – Αναλυτική Περιγραφή Φυσικού και Οικονομικού Αντικειμένου της Σύμβασης</w:t>
            </w:r>
            <w:r w:rsidR="002A4398">
              <w:rPr>
                <w:noProof/>
                <w:webHidden/>
              </w:rPr>
              <w:tab/>
            </w:r>
            <w:r w:rsidR="00340CC1">
              <w:rPr>
                <w:noProof/>
                <w:webHidden/>
              </w:rPr>
              <w:fldChar w:fldCharType="begin"/>
            </w:r>
            <w:r w:rsidR="002A4398">
              <w:rPr>
                <w:noProof/>
                <w:webHidden/>
              </w:rPr>
              <w:instrText xml:space="preserve"> PAGEREF _Toc126503255 \h </w:instrText>
            </w:r>
            <w:r w:rsidR="00340CC1">
              <w:rPr>
                <w:noProof/>
                <w:webHidden/>
              </w:rPr>
            </w:r>
            <w:r w:rsidR="00340CC1">
              <w:rPr>
                <w:noProof/>
                <w:webHidden/>
              </w:rPr>
              <w:fldChar w:fldCharType="separate"/>
            </w:r>
            <w:r>
              <w:rPr>
                <w:noProof/>
                <w:webHidden/>
              </w:rPr>
              <w:t>73</w:t>
            </w:r>
            <w:r w:rsidR="00340CC1">
              <w:rPr>
                <w:noProof/>
                <w:webHidden/>
              </w:rPr>
              <w:fldChar w:fldCharType="end"/>
            </w:r>
          </w:hyperlink>
        </w:p>
        <w:p w14:paraId="64D988EB" w14:textId="7AF2DD48" w:rsidR="002A4398" w:rsidRDefault="00FD36C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6503256" w:history="1">
            <w:r w:rsidR="002A4398" w:rsidRPr="00DD3F1D">
              <w:rPr>
                <w:rStyle w:val="-"/>
                <w:noProof/>
                <w:lang w:val="el-GR"/>
              </w:rPr>
              <w:t>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Περιβάλλον της Σύμβασης</w:t>
            </w:r>
            <w:r w:rsidR="002A4398">
              <w:rPr>
                <w:noProof/>
                <w:webHidden/>
              </w:rPr>
              <w:tab/>
            </w:r>
            <w:r w:rsidR="00340CC1">
              <w:rPr>
                <w:noProof/>
                <w:webHidden/>
              </w:rPr>
              <w:fldChar w:fldCharType="begin"/>
            </w:r>
            <w:r w:rsidR="002A4398">
              <w:rPr>
                <w:noProof/>
                <w:webHidden/>
              </w:rPr>
              <w:instrText xml:space="preserve"> PAGEREF _Toc126503256 \h </w:instrText>
            </w:r>
            <w:r w:rsidR="00340CC1">
              <w:rPr>
                <w:noProof/>
                <w:webHidden/>
              </w:rPr>
            </w:r>
            <w:r w:rsidR="00340CC1">
              <w:rPr>
                <w:noProof/>
                <w:webHidden/>
              </w:rPr>
              <w:fldChar w:fldCharType="separate"/>
            </w:r>
            <w:r>
              <w:rPr>
                <w:noProof/>
                <w:webHidden/>
              </w:rPr>
              <w:t>73</w:t>
            </w:r>
            <w:r w:rsidR="00340CC1">
              <w:rPr>
                <w:noProof/>
                <w:webHidden/>
              </w:rPr>
              <w:fldChar w:fldCharType="end"/>
            </w:r>
          </w:hyperlink>
        </w:p>
        <w:p w14:paraId="08669A7B" w14:textId="34E3D2F7"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57" w:history="1">
            <w:r w:rsidR="002A4398" w:rsidRPr="00DD3F1D">
              <w:rPr>
                <w:rStyle w:val="-"/>
                <w:rFonts w:eastAsia="SimSun"/>
                <w:noProof/>
                <w:lang w:val="el-GR"/>
              </w:rPr>
              <w:t>1.1.</w:t>
            </w:r>
            <w:r w:rsidR="002A4398">
              <w:rPr>
                <w:rFonts w:asciiTheme="minorHAnsi" w:eastAsiaTheme="minorEastAsia" w:hAnsiTheme="minorHAnsi" w:cstheme="minorBidi"/>
                <w:noProof/>
                <w:sz w:val="22"/>
                <w:szCs w:val="22"/>
                <w:lang w:val="en-US" w:eastAsia="en-US"/>
              </w:rPr>
              <w:tab/>
            </w:r>
            <w:r w:rsidR="002A4398" w:rsidRPr="00DD3F1D">
              <w:rPr>
                <w:rStyle w:val="-"/>
                <w:rFonts w:eastAsia="SimSun"/>
                <w:noProof/>
                <w:lang w:val="el-GR"/>
              </w:rPr>
              <w:t>Εμπλεκόμενοι στην υλοποίηση της Σύμβασης</w:t>
            </w:r>
            <w:r w:rsidR="002A4398">
              <w:rPr>
                <w:noProof/>
                <w:webHidden/>
              </w:rPr>
              <w:tab/>
            </w:r>
            <w:r w:rsidR="00340CC1">
              <w:rPr>
                <w:noProof/>
                <w:webHidden/>
              </w:rPr>
              <w:fldChar w:fldCharType="begin"/>
            </w:r>
            <w:r w:rsidR="002A4398">
              <w:rPr>
                <w:noProof/>
                <w:webHidden/>
              </w:rPr>
              <w:instrText xml:space="preserve"> PAGEREF _Toc126503257 \h </w:instrText>
            </w:r>
            <w:r w:rsidR="00340CC1">
              <w:rPr>
                <w:noProof/>
                <w:webHidden/>
              </w:rPr>
            </w:r>
            <w:r w:rsidR="00340CC1">
              <w:rPr>
                <w:noProof/>
                <w:webHidden/>
              </w:rPr>
              <w:fldChar w:fldCharType="separate"/>
            </w:r>
            <w:r>
              <w:rPr>
                <w:noProof/>
                <w:webHidden/>
              </w:rPr>
              <w:t>73</w:t>
            </w:r>
            <w:r w:rsidR="00340CC1">
              <w:rPr>
                <w:noProof/>
                <w:webHidden/>
              </w:rPr>
              <w:fldChar w:fldCharType="end"/>
            </w:r>
          </w:hyperlink>
        </w:p>
        <w:p w14:paraId="634124DE" w14:textId="46A2241F" w:rsidR="002A4398" w:rsidRDefault="00FD36C3">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6503258" w:history="1">
            <w:r w:rsidR="002A4398" w:rsidRPr="00DD3F1D">
              <w:rPr>
                <w:rStyle w:val="-"/>
                <w:rFonts w:eastAsia="SimSun"/>
                <w:noProof/>
              </w:rPr>
              <w:t>1.1.1.</w:t>
            </w:r>
            <w:r w:rsidR="002A4398">
              <w:rPr>
                <w:rFonts w:asciiTheme="minorHAnsi" w:eastAsiaTheme="minorEastAsia" w:hAnsiTheme="minorHAnsi" w:cstheme="minorBidi"/>
                <w:noProof/>
                <w:sz w:val="22"/>
                <w:szCs w:val="22"/>
                <w:lang w:val="en-US" w:eastAsia="en-US"/>
              </w:rPr>
              <w:tab/>
            </w:r>
            <w:r w:rsidR="002A4398" w:rsidRPr="00DD3F1D">
              <w:rPr>
                <w:rStyle w:val="-"/>
                <w:rFonts w:eastAsia="SimSun"/>
                <w:bCs/>
                <w:noProof/>
              </w:rPr>
              <w:t>Φορέας Υλοποίησης – Αναθέτουσα Αρχή</w:t>
            </w:r>
            <w:r w:rsidR="002A4398">
              <w:rPr>
                <w:noProof/>
                <w:webHidden/>
              </w:rPr>
              <w:tab/>
            </w:r>
            <w:r w:rsidR="00340CC1">
              <w:rPr>
                <w:noProof/>
                <w:webHidden/>
              </w:rPr>
              <w:fldChar w:fldCharType="begin"/>
            </w:r>
            <w:r w:rsidR="002A4398">
              <w:rPr>
                <w:noProof/>
                <w:webHidden/>
              </w:rPr>
              <w:instrText xml:space="preserve"> PAGEREF _Toc126503258 \h </w:instrText>
            </w:r>
            <w:r w:rsidR="00340CC1">
              <w:rPr>
                <w:noProof/>
                <w:webHidden/>
              </w:rPr>
            </w:r>
            <w:r w:rsidR="00340CC1">
              <w:rPr>
                <w:noProof/>
                <w:webHidden/>
              </w:rPr>
              <w:fldChar w:fldCharType="separate"/>
            </w:r>
            <w:r>
              <w:rPr>
                <w:noProof/>
                <w:webHidden/>
              </w:rPr>
              <w:t>73</w:t>
            </w:r>
            <w:r w:rsidR="00340CC1">
              <w:rPr>
                <w:noProof/>
                <w:webHidden/>
              </w:rPr>
              <w:fldChar w:fldCharType="end"/>
            </w:r>
          </w:hyperlink>
        </w:p>
        <w:p w14:paraId="55303DBA" w14:textId="0E8A053C" w:rsidR="002A4398" w:rsidRDefault="00FD36C3">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6503259" w:history="1">
            <w:r w:rsidR="002A4398" w:rsidRPr="00DD3F1D">
              <w:rPr>
                <w:rStyle w:val="-"/>
                <w:rFonts w:eastAsia="SimSun"/>
                <w:noProof/>
                <w:lang w:val="el-GR"/>
              </w:rPr>
              <w:t>1.1.2.</w:t>
            </w:r>
            <w:r w:rsidR="002A4398">
              <w:rPr>
                <w:rFonts w:asciiTheme="minorHAnsi" w:eastAsiaTheme="minorEastAsia" w:hAnsiTheme="minorHAnsi" w:cstheme="minorBidi"/>
                <w:noProof/>
                <w:sz w:val="22"/>
                <w:szCs w:val="22"/>
                <w:lang w:val="en-US" w:eastAsia="en-US"/>
              </w:rPr>
              <w:tab/>
            </w:r>
            <w:r w:rsidR="002A4398" w:rsidRPr="00DD3F1D">
              <w:rPr>
                <w:rStyle w:val="-"/>
                <w:rFonts w:eastAsia="SimSun"/>
                <w:bCs/>
                <w:noProof/>
                <w:lang w:val="el-GR"/>
              </w:rPr>
              <w:t>Φορέας Χρηματοδότησης - Κύριος του Έργου – Φορέας Λειτουργίας</w:t>
            </w:r>
            <w:r w:rsidR="002A4398">
              <w:rPr>
                <w:noProof/>
                <w:webHidden/>
              </w:rPr>
              <w:tab/>
            </w:r>
            <w:r w:rsidR="00340CC1">
              <w:rPr>
                <w:noProof/>
                <w:webHidden/>
              </w:rPr>
              <w:fldChar w:fldCharType="begin"/>
            </w:r>
            <w:r w:rsidR="002A4398">
              <w:rPr>
                <w:noProof/>
                <w:webHidden/>
              </w:rPr>
              <w:instrText xml:space="preserve"> PAGEREF _Toc126503259 \h </w:instrText>
            </w:r>
            <w:r w:rsidR="00340CC1">
              <w:rPr>
                <w:noProof/>
                <w:webHidden/>
              </w:rPr>
            </w:r>
            <w:r w:rsidR="00340CC1">
              <w:rPr>
                <w:noProof/>
                <w:webHidden/>
              </w:rPr>
              <w:fldChar w:fldCharType="separate"/>
            </w:r>
            <w:r>
              <w:rPr>
                <w:noProof/>
                <w:webHidden/>
              </w:rPr>
              <w:t>74</w:t>
            </w:r>
            <w:r w:rsidR="00340CC1">
              <w:rPr>
                <w:noProof/>
                <w:webHidden/>
              </w:rPr>
              <w:fldChar w:fldCharType="end"/>
            </w:r>
          </w:hyperlink>
        </w:p>
        <w:p w14:paraId="36BCE3AF" w14:textId="34B52FF5" w:rsidR="002A4398" w:rsidRDefault="00FD36C3">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6503260" w:history="1">
            <w:r w:rsidR="002A4398" w:rsidRPr="00DD3F1D">
              <w:rPr>
                <w:rStyle w:val="-"/>
                <w:rFonts w:eastAsia="SimSun"/>
                <w:noProof/>
                <w:lang w:val="el-GR"/>
              </w:rPr>
              <w:t>1.1.3.</w:t>
            </w:r>
            <w:r w:rsidR="002A4398">
              <w:rPr>
                <w:rFonts w:asciiTheme="minorHAnsi" w:eastAsiaTheme="minorEastAsia" w:hAnsiTheme="minorHAnsi" w:cstheme="minorBidi"/>
                <w:noProof/>
                <w:sz w:val="22"/>
                <w:szCs w:val="22"/>
                <w:lang w:val="en-US" w:eastAsia="en-US"/>
              </w:rPr>
              <w:tab/>
            </w:r>
            <w:r w:rsidR="002A4398" w:rsidRPr="00DD3F1D">
              <w:rPr>
                <w:rStyle w:val="-"/>
                <w:rFonts w:eastAsia="SimSun"/>
                <w:bCs/>
                <w:noProof/>
                <w:lang w:val="el-GR"/>
              </w:rPr>
              <w:t>Όργανα &amp; Επιτροπές Παρακολούθησης, Διακυβέρνησης και Ελέγχου του Έργου</w:t>
            </w:r>
            <w:r w:rsidR="002A4398">
              <w:rPr>
                <w:noProof/>
                <w:webHidden/>
              </w:rPr>
              <w:tab/>
            </w:r>
            <w:r w:rsidR="00340CC1">
              <w:rPr>
                <w:noProof/>
                <w:webHidden/>
              </w:rPr>
              <w:fldChar w:fldCharType="begin"/>
            </w:r>
            <w:r w:rsidR="002A4398">
              <w:rPr>
                <w:noProof/>
                <w:webHidden/>
              </w:rPr>
              <w:instrText xml:space="preserve"> PAGEREF _Toc126503260 \h </w:instrText>
            </w:r>
            <w:r w:rsidR="00340CC1">
              <w:rPr>
                <w:noProof/>
                <w:webHidden/>
              </w:rPr>
            </w:r>
            <w:r w:rsidR="00340CC1">
              <w:rPr>
                <w:noProof/>
                <w:webHidden/>
              </w:rPr>
              <w:fldChar w:fldCharType="separate"/>
            </w:r>
            <w:r>
              <w:rPr>
                <w:noProof/>
                <w:webHidden/>
              </w:rPr>
              <w:t>75</w:t>
            </w:r>
            <w:r w:rsidR="00340CC1">
              <w:rPr>
                <w:noProof/>
                <w:webHidden/>
              </w:rPr>
              <w:fldChar w:fldCharType="end"/>
            </w:r>
          </w:hyperlink>
        </w:p>
        <w:p w14:paraId="0777859F" w14:textId="0CAEDC39" w:rsidR="002A4398" w:rsidRDefault="00FD36C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6503261" w:history="1">
            <w:r w:rsidR="002A4398" w:rsidRPr="00DD3F1D">
              <w:rPr>
                <w:rStyle w:val="-"/>
                <w:noProof/>
                <w:lang w:val="el-GR"/>
              </w:rPr>
              <w:t>2.</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Περιγραφή Φυσικού Αντικειμένου της Σύμβασης</w:t>
            </w:r>
            <w:r w:rsidR="002A4398">
              <w:rPr>
                <w:noProof/>
                <w:webHidden/>
              </w:rPr>
              <w:tab/>
            </w:r>
            <w:r w:rsidR="00340CC1">
              <w:rPr>
                <w:noProof/>
                <w:webHidden/>
              </w:rPr>
              <w:fldChar w:fldCharType="begin"/>
            </w:r>
            <w:r w:rsidR="002A4398">
              <w:rPr>
                <w:noProof/>
                <w:webHidden/>
              </w:rPr>
              <w:instrText xml:space="preserve"> PAGEREF _Toc126503261 \h </w:instrText>
            </w:r>
            <w:r w:rsidR="00340CC1">
              <w:rPr>
                <w:noProof/>
                <w:webHidden/>
              </w:rPr>
            </w:r>
            <w:r w:rsidR="00340CC1">
              <w:rPr>
                <w:noProof/>
                <w:webHidden/>
              </w:rPr>
              <w:fldChar w:fldCharType="separate"/>
            </w:r>
            <w:r>
              <w:rPr>
                <w:noProof/>
                <w:webHidden/>
              </w:rPr>
              <w:t>75</w:t>
            </w:r>
            <w:r w:rsidR="00340CC1">
              <w:rPr>
                <w:noProof/>
                <w:webHidden/>
              </w:rPr>
              <w:fldChar w:fldCharType="end"/>
            </w:r>
          </w:hyperlink>
        </w:p>
        <w:p w14:paraId="0F4DDE76" w14:textId="4D931DC4"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2" w:history="1">
            <w:r w:rsidR="002A4398" w:rsidRPr="00DD3F1D">
              <w:rPr>
                <w:rStyle w:val="-"/>
                <w:noProof/>
                <w:lang w:val="el-GR"/>
              </w:rPr>
              <w:t>2.1</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ΠΕΡΙΒΑΛΛΟΝ ΤΟΥ ΕΡΓΟΥ</w:t>
            </w:r>
            <w:r w:rsidR="002A4398">
              <w:rPr>
                <w:noProof/>
                <w:webHidden/>
              </w:rPr>
              <w:tab/>
            </w:r>
            <w:r w:rsidR="00340CC1">
              <w:rPr>
                <w:noProof/>
                <w:webHidden/>
              </w:rPr>
              <w:fldChar w:fldCharType="begin"/>
            </w:r>
            <w:r w:rsidR="002A4398">
              <w:rPr>
                <w:noProof/>
                <w:webHidden/>
              </w:rPr>
              <w:instrText xml:space="preserve"> PAGEREF _Toc126503262 \h </w:instrText>
            </w:r>
            <w:r w:rsidR="00340CC1">
              <w:rPr>
                <w:noProof/>
                <w:webHidden/>
              </w:rPr>
            </w:r>
            <w:r w:rsidR="00340CC1">
              <w:rPr>
                <w:noProof/>
                <w:webHidden/>
              </w:rPr>
              <w:fldChar w:fldCharType="separate"/>
            </w:r>
            <w:r>
              <w:rPr>
                <w:noProof/>
                <w:webHidden/>
              </w:rPr>
              <w:t>75</w:t>
            </w:r>
            <w:r w:rsidR="00340CC1">
              <w:rPr>
                <w:noProof/>
                <w:webHidden/>
              </w:rPr>
              <w:fldChar w:fldCharType="end"/>
            </w:r>
          </w:hyperlink>
        </w:p>
        <w:p w14:paraId="395C0319" w14:textId="6932AA39"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3" w:history="1">
            <w:r w:rsidR="002A4398" w:rsidRPr="00DD3F1D">
              <w:rPr>
                <w:rStyle w:val="-"/>
                <w:noProof/>
                <w:lang w:val="el-GR"/>
              </w:rPr>
              <w:t>2.2</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Αντικείμενο της Σύμβασης</w:t>
            </w:r>
            <w:r w:rsidR="002A4398">
              <w:rPr>
                <w:noProof/>
                <w:webHidden/>
              </w:rPr>
              <w:tab/>
            </w:r>
            <w:r w:rsidR="00340CC1">
              <w:rPr>
                <w:noProof/>
                <w:webHidden/>
              </w:rPr>
              <w:fldChar w:fldCharType="begin"/>
            </w:r>
            <w:r w:rsidR="002A4398">
              <w:rPr>
                <w:noProof/>
                <w:webHidden/>
              </w:rPr>
              <w:instrText xml:space="preserve"> PAGEREF _Toc126503263 \h </w:instrText>
            </w:r>
            <w:r w:rsidR="00340CC1">
              <w:rPr>
                <w:noProof/>
                <w:webHidden/>
              </w:rPr>
            </w:r>
            <w:r w:rsidR="00340CC1">
              <w:rPr>
                <w:noProof/>
                <w:webHidden/>
              </w:rPr>
              <w:fldChar w:fldCharType="separate"/>
            </w:r>
            <w:r>
              <w:rPr>
                <w:noProof/>
                <w:webHidden/>
              </w:rPr>
              <w:t>77</w:t>
            </w:r>
            <w:r w:rsidR="00340CC1">
              <w:rPr>
                <w:noProof/>
                <w:webHidden/>
              </w:rPr>
              <w:fldChar w:fldCharType="end"/>
            </w:r>
          </w:hyperlink>
        </w:p>
        <w:p w14:paraId="19EFB2B2" w14:textId="76532BA8" w:rsidR="002A4398" w:rsidRDefault="00FD36C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6503264" w:history="1">
            <w:r w:rsidR="002A4398" w:rsidRPr="00DD3F1D">
              <w:rPr>
                <w:rStyle w:val="-"/>
                <w:noProof/>
                <w:lang w:val="el-GR"/>
              </w:rPr>
              <w:t>3.</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Μεθοδολογία Υλοποίησης</w:t>
            </w:r>
            <w:r w:rsidR="002A4398">
              <w:rPr>
                <w:noProof/>
                <w:webHidden/>
              </w:rPr>
              <w:tab/>
            </w:r>
            <w:r w:rsidR="00340CC1">
              <w:rPr>
                <w:noProof/>
                <w:webHidden/>
              </w:rPr>
              <w:fldChar w:fldCharType="begin"/>
            </w:r>
            <w:r w:rsidR="002A4398">
              <w:rPr>
                <w:noProof/>
                <w:webHidden/>
              </w:rPr>
              <w:instrText xml:space="preserve"> PAGEREF _Toc126503264 \h </w:instrText>
            </w:r>
            <w:r w:rsidR="00340CC1">
              <w:rPr>
                <w:noProof/>
                <w:webHidden/>
              </w:rPr>
            </w:r>
            <w:r w:rsidR="00340CC1">
              <w:rPr>
                <w:noProof/>
                <w:webHidden/>
              </w:rPr>
              <w:fldChar w:fldCharType="separate"/>
            </w:r>
            <w:r>
              <w:rPr>
                <w:noProof/>
                <w:webHidden/>
              </w:rPr>
              <w:t>78</w:t>
            </w:r>
            <w:r w:rsidR="00340CC1">
              <w:rPr>
                <w:noProof/>
                <w:webHidden/>
              </w:rPr>
              <w:fldChar w:fldCharType="end"/>
            </w:r>
          </w:hyperlink>
        </w:p>
        <w:p w14:paraId="1BA71DA0" w14:textId="039463A8"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5" w:history="1">
            <w:r w:rsidR="002A4398" w:rsidRPr="00DD3F1D">
              <w:rPr>
                <w:rStyle w:val="-"/>
                <w:noProof/>
                <w:lang w:val="el-GR"/>
              </w:rPr>
              <w:t>3.1</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Χρονοδιάγραμμα</w:t>
            </w:r>
            <w:r w:rsidR="002A4398">
              <w:rPr>
                <w:noProof/>
                <w:webHidden/>
              </w:rPr>
              <w:tab/>
            </w:r>
            <w:r w:rsidR="00340CC1">
              <w:rPr>
                <w:noProof/>
                <w:webHidden/>
              </w:rPr>
              <w:fldChar w:fldCharType="begin"/>
            </w:r>
            <w:r w:rsidR="002A4398">
              <w:rPr>
                <w:noProof/>
                <w:webHidden/>
              </w:rPr>
              <w:instrText xml:space="preserve"> PAGEREF _Toc126503265 \h </w:instrText>
            </w:r>
            <w:r w:rsidR="00340CC1">
              <w:rPr>
                <w:noProof/>
                <w:webHidden/>
              </w:rPr>
            </w:r>
            <w:r w:rsidR="00340CC1">
              <w:rPr>
                <w:noProof/>
                <w:webHidden/>
              </w:rPr>
              <w:fldChar w:fldCharType="separate"/>
            </w:r>
            <w:r>
              <w:rPr>
                <w:noProof/>
                <w:webHidden/>
              </w:rPr>
              <w:t>79</w:t>
            </w:r>
            <w:r w:rsidR="00340CC1">
              <w:rPr>
                <w:noProof/>
                <w:webHidden/>
              </w:rPr>
              <w:fldChar w:fldCharType="end"/>
            </w:r>
          </w:hyperlink>
        </w:p>
        <w:p w14:paraId="7528371F" w14:textId="512E62BA"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6" w:history="1">
            <w:r w:rsidR="002A4398" w:rsidRPr="00DD3F1D">
              <w:rPr>
                <w:rStyle w:val="-"/>
                <w:noProof/>
                <w:lang w:val="el-GR"/>
              </w:rPr>
              <w:t>3.2</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Χρόνος Υποβολής και Διαδικασία Οριστικοποίησης Παραδοτέων</w:t>
            </w:r>
            <w:r w:rsidR="002A4398">
              <w:rPr>
                <w:noProof/>
                <w:webHidden/>
              </w:rPr>
              <w:tab/>
            </w:r>
            <w:r w:rsidR="00340CC1">
              <w:rPr>
                <w:noProof/>
                <w:webHidden/>
              </w:rPr>
              <w:fldChar w:fldCharType="begin"/>
            </w:r>
            <w:r w:rsidR="002A4398">
              <w:rPr>
                <w:noProof/>
                <w:webHidden/>
              </w:rPr>
              <w:instrText xml:space="preserve"> PAGEREF _Toc126503266 \h </w:instrText>
            </w:r>
            <w:r w:rsidR="00340CC1">
              <w:rPr>
                <w:noProof/>
                <w:webHidden/>
              </w:rPr>
            </w:r>
            <w:r w:rsidR="00340CC1">
              <w:rPr>
                <w:noProof/>
                <w:webHidden/>
              </w:rPr>
              <w:fldChar w:fldCharType="separate"/>
            </w:r>
            <w:r>
              <w:rPr>
                <w:noProof/>
                <w:webHidden/>
              </w:rPr>
              <w:t>79</w:t>
            </w:r>
            <w:r w:rsidR="00340CC1">
              <w:rPr>
                <w:noProof/>
                <w:webHidden/>
              </w:rPr>
              <w:fldChar w:fldCharType="end"/>
            </w:r>
          </w:hyperlink>
        </w:p>
        <w:p w14:paraId="22D7A2B7" w14:textId="1C6248FE"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7" w:history="1">
            <w:r w:rsidR="002A4398" w:rsidRPr="00DD3F1D">
              <w:rPr>
                <w:rStyle w:val="-"/>
                <w:noProof/>
                <w:lang w:val="el-GR"/>
              </w:rPr>
              <w:t>3.3</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Ομάδα Έργου/Σχήμα Διοίκησης Έργου</w:t>
            </w:r>
            <w:r w:rsidR="002A4398">
              <w:rPr>
                <w:noProof/>
                <w:webHidden/>
              </w:rPr>
              <w:tab/>
            </w:r>
            <w:r w:rsidR="00340CC1">
              <w:rPr>
                <w:noProof/>
                <w:webHidden/>
              </w:rPr>
              <w:fldChar w:fldCharType="begin"/>
            </w:r>
            <w:r w:rsidR="002A4398">
              <w:rPr>
                <w:noProof/>
                <w:webHidden/>
              </w:rPr>
              <w:instrText xml:space="preserve"> PAGEREF _Toc126503267 \h </w:instrText>
            </w:r>
            <w:r w:rsidR="00340CC1">
              <w:rPr>
                <w:noProof/>
                <w:webHidden/>
              </w:rPr>
            </w:r>
            <w:r w:rsidR="00340CC1">
              <w:rPr>
                <w:noProof/>
                <w:webHidden/>
              </w:rPr>
              <w:fldChar w:fldCharType="separate"/>
            </w:r>
            <w:r>
              <w:rPr>
                <w:noProof/>
                <w:webHidden/>
              </w:rPr>
              <w:t>80</w:t>
            </w:r>
            <w:r w:rsidR="00340CC1">
              <w:rPr>
                <w:noProof/>
                <w:webHidden/>
              </w:rPr>
              <w:fldChar w:fldCharType="end"/>
            </w:r>
          </w:hyperlink>
        </w:p>
        <w:p w14:paraId="458A0319" w14:textId="1A2EC4C3"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8" w:history="1">
            <w:r w:rsidR="002A4398" w:rsidRPr="00DD3F1D">
              <w:rPr>
                <w:rStyle w:val="-"/>
                <w:noProof/>
                <w:lang w:val="el-GR"/>
              </w:rPr>
              <w:t>3.4</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Μεθοδολογία διασφάλισης ποιότητας</w:t>
            </w:r>
            <w:r w:rsidR="002A4398">
              <w:rPr>
                <w:noProof/>
                <w:webHidden/>
              </w:rPr>
              <w:tab/>
            </w:r>
            <w:r w:rsidR="00340CC1">
              <w:rPr>
                <w:noProof/>
                <w:webHidden/>
              </w:rPr>
              <w:fldChar w:fldCharType="begin"/>
            </w:r>
            <w:r w:rsidR="002A4398">
              <w:rPr>
                <w:noProof/>
                <w:webHidden/>
              </w:rPr>
              <w:instrText xml:space="preserve"> PAGEREF _Toc126503268 \h </w:instrText>
            </w:r>
            <w:r w:rsidR="00340CC1">
              <w:rPr>
                <w:noProof/>
                <w:webHidden/>
              </w:rPr>
            </w:r>
            <w:r w:rsidR="00340CC1">
              <w:rPr>
                <w:noProof/>
                <w:webHidden/>
              </w:rPr>
              <w:fldChar w:fldCharType="separate"/>
            </w:r>
            <w:r>
              <w:rPr>
                <w:noProof/>
                <w:webHidden/>
              </w:rPr>
              <w:t>80</w:t>
            </w:r>
            <w:r w:rsidR="00340CC1">
              <w:rPr>
                <w:noProof/>
                <w:webHidden/>
              </w:rPr>
              <w:fldChar w:fldCharType="end"/>
            </w:r>
          </w:hyperlink>
        </w:p>
        <w:p w14:paraId="5AA5ADE6" w14:textId="08062FB8" w:rsidR="002A4398" w:rsidRDefault="00FD36C3">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6503269" w:history="1">
            <w:r w:rsidR="002A4398" w:rsidRPr="00DD3F1D">
              <w:rPr>
                <w:rStyle w:val="-"/>
                <w:noProof/>
                <w:lang w:val="el-GR"/>
              </w:rPr>
              <w:t>3.5</w:t>
            </w:r>
            <w:r w:rsidR="002A4398">
              <w:rPr>
                <w:rFonts w:asciiTheme="minorHAnsi" w:eastAsiaTheme="minorEastAsia" w:hAnsiTheme="minorHAnsi" w:cstheme="minorBidi"/>
                <w:noProof/>
                <w:sz w:val="22"/>
                <w:szCs w:val="22"/>
                <w:lang w:val="en-US" w:eastAsia="en-US"/>
              </w:rPr>
              <w:tab/>
            </w:r>
            <w:r w:rsidR="002A4398" w:rsidRPr="00DD3F1D">
              <w:rPr>
                <w:rStyle w:val="-"/>
                <w:noProof/>
                <w:lang w:val="el-GR"/>
              </w:rPr>
              <w:t>Τόπος υλοποίησης/ παροχής των υπηρεσιών</w:t>
            </w:r>
            <w:r w:rsidR="002A4398">
              <w:rPr>
                <w:noProof/>
                <w:webHidden/>
              </w:rPr>
              <w:tab/>
            </w:r>
            <w:r w:rsidR="00340CC1">
              <w:rPr>
                <w:noProof/>
                <w:webHidden/>
              </w:rPr>
              <w:fldChar w:fldCharType="begin"/>
            </w:r>
            <w:r w:rsidR="002A4398">
              <w:rPr>
                <w:noProof/>
                <w:webHidden/>
              </w:rPr>
              <w:instrText xml:space="preserve"> PAGEREF _Toc126503269 \h </w:instrText>
            </w:r>
            <w:r w:rsidR="00340CC1">
              <w:rPr>
                <w:noProof/>
                <w:webHidden/>
              </w:rPr>
            </w:r>
            <w:r w:rsidR="00340CC1">
              <w:rPr>
                <w:noProof/>
                <w:webHidden/>
              </w:rPr>
              <w:fldChar w:fldCharType="separate"/>
            </w:r>
            <w:r>
              <w:rPr>
                <w:noProof/>
                <w:webHidden/>
              </w:rPr>
              <w:t>80</w:t>
            </w:r>
            <w:r w:rsidR="00340CC1">
              <w:rPr>
                <w:noProof/>
                <w:webHidden/>
              </w:rPr>
              <w:fldChar w:fldCharType="end"/>
            </w:r>
          </w:hyperlink>
        </w:p>
        <w:p w14:paraId="210D25E6" w14:textId="6052100B"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0" w:history="1">
            <w:r w:rsidR="002A4398" w:rsidRPr="00DD3F1D">
              <w:rPr>
                <w:rStyle w:val="-"/>
                <w:noProof/>
                <w:lang w:val="el-GR"/>
              </w:rPr>
              <w:t>ΠΑΡΑΡΤΗΜΑ ΙΙ – Πίνακες Συμμόρφωσης</w:t>
            </w:r>
            <w:r w:rsidR="002A4398">
              <w:rPr>
                <w:noProof/>
                <w:webHidden/>
              </w:rPr>
              <w:tab/>
            </w:r>
            <w:r w:rsidR="00340CC1">
              <w:rPr>
                <w:noProof/>
                <w:webHidden/>
              </w:rPr>
              <w:fldChar w:fldCharType="begin"/>
            </w:r>
            <w:r w:rsidR="002A4398">
              <w:rPr>
                <w:noProof/>
                <w:webHidden/>
              </w:rPr>
              <w:instrText xml:space="preserve"> PAGEREF _Toc126503270 \h </w:instrText>
            </w:r>
            <w:r w:rsidR="00340CC1">
              <w:rPr>
                <w:noProof/>
                <w:webHidden/>
              </w:rPr>
            </w:r>
            <w:r w:rsidR="00340CC1">
              <w:rPr>
                <w:noProof/>
                <w:webHidden/>
              </w:rPr>
              <w:fldChar w:fldCharType="separate"/>
            </w:r>
            <w:r>
              <w:rPr>
                <w:noProof/>
                <w:webHidden/>
              </w:rPr>
              <w:t>81</w:t>
            </w:r>
            <w:r w:rsidR="00340CC1">
              <w:rPr>
                <w:noProof/>
                <w:webHidden/>
              </w:rPr>
              <w:fldChar w:fldCharType="end"/>
            </w:r>
          </w:hyperlink>
        </w:p>
        <w:p w14:paraId="1073BE20" w14:textId="3F07B9B4"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1" w:history="1">
            <w:r w:rsidR="002A4398" w:rsidRPr="00DD3F1D">
              <w:rPr>
                <w:rStyle w:val="-"/>
                <w:noProof/>
                <w:lang w:val="el-GR"/>
              </w:rPr>
              <w:t>ΠΑΡΑΡΤΗΜΑ ΙΙI – ΕΥΡΩΠΑΙΚΟ ΕΝΙΑΙΟ ΕΓΓΡΑΦΟ ΣΥΜΒΑΣΗΣ (ΕΕΕΣ)</w:t>
            </w:r>
            <w:r w:rsidR="002A4398">
              <w:rPr>
                <w:noProof/>
                <w:webHidden/>
              </w:rPr>
              <w:tab/>
            </w:r>
            <w:r w:rsidR="00340CC1">
              <w:rPr>
                <w:noProof/>
                <w:webHidden/>
              </w:rPr>
              <w:fldChar w:fldCharType="begin"/>
            </w:r>
            <w:r w:rsidR="002A4398">
              <w:rPr>
                <w:noProof/>
                <w:webHidden/>
              </w:rPr>
              <w:instrText xml:space="preserve"> PAGEREF _Toc126503271 \h </w:instrText>
            </w:r>
            <w:r w:rsidR="00340CC1">
              <w:rPr>
                <w:noProof/>
                <w:webHidden/>
              </w:rPr>
            </w:r>
            <w:r w:rsidR="00340CC1">
              <w:rPr>
                <w:noProof/>
                <w:webHidden/>
              </w:rPr>
              <w:fldChar w:fldCharType="separate"/>
            </w:r>
            <w:r>
              <w:rPr>
                <w:noProof/>
                <w:webHidden/>
              </w:rPr>
              <w:t>82</w:t>
            </w:r>
            <w:r w:rsidR="00340CC1">
              <w:rPr>
                <w:noProof/>
                <w:webHidden/>
              </w:rPr>
              <w:fldChar w:fldCharType="end"/>
            </w:r>
          </w:hyperlink>
        </w:p>
        <w:p w14:paraId="435195BC" w14:textId="1A5387CC" w:rsidR="002A4398" w:rsidRDefault="00FD36C3">
          <w:pPr>
            <w:pStyle w:val="40"/>
            <w:tabs>
              <w:tab w:val="right" w:leader="dot" w:pos="9628"/>
            </w:tabs>
            <w:rPr>
              <w:rFonts w:asciiTheme="minorHAnsi" w:eastAsiaTheme="minorEastAsia" w:hAnsiTheme="minorHAnsi" w:cstheme="minorBidi"/>
              <w:noProof/>
              <w:sz w:val="22"/>
              <w:szCs w:val="22"/>
              <w:lang w:val="en-US" w:eastAsia="en-US"/>
            </w:rPr>
          </w:pPr>
          <w:hyperlink w:anchor="_Toc126503272" w:history="1">
            <w:r w:rsidR="002A4398" w:rsidRPr="00DD3F1D">
              <w:rPr>
                <w:rStyle w:val="-"/>
                <w:noProof/>
                <w:lang w:val="el-GR"/>
              </w:rPr>
              <w:t>ΕΥΡΩΠΑΙΚΟ ΕΝΙΑΙΟ ΕΓΓΡΑΦΟ ΣΥΜΒΑΣΗΣ (ΕΕΕΣ)</w:t>
            </w:r>
            <w:r w:rsidR="002A4398">
              <w:rPr>
                <w:noProof/>
                <w:webHidden/>
              </w:rPr>
              <w:tab/>
            </w:r>
            <w:r w:rsidR="00340CC1">
              <w:rPr>
                <w:noProof/>
                <w:webHidden/>
              </w:rPr>
              <w:fldChar w:fldCharType="begin"/>
            </w:r>
            <w:r w:rsidR="002A4398">
              <w:rPr>
                <w:noProof/>
                <w:webHidden/>
              </w:rPr>
              <w:instrText xml:space="preserve"> PAGEREF _Toc126503272 \h </w:instrText>
            </w:r>
            <w:r w:rsidR="00340CC1">
              <w:rPr>
                <w:noProof/>
                <w:webHidden/>
              </w:rPr>
            </w:r>
            <w:r w:rsidR="00340CC1">
              <w:rPr>
                <w:noProof/>
                <w:webHidden/>
              </w:rPr>
              <w:fldChar w:fldCharType="separate"/>
            </w:r>
            <w:r>
              <w:rPr>
                <w:noProof/>
                <w:webHidden/>
              </w:rPr>
              <w:t>82</w:t>
            </w:r>
            <w:r w:rsidR="00340CC1">
              <w:rPr>
                <w:noProof/>
                <w:webHidden/>
              </w:rPr>
              <w:fldChar w:fldCharType="end"/>
            </w:r>
          </w:hyperlink>
        </w:p>
        <w:p w14:paraId="2BEA2B69" w14:textId="76CF0B59"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3" w:history="1">
            <w:r w:rsidR="002A4398" w:rsidRPr="00DD3F1D">
              <w:rPr>
                <w:rStyle w:val="-"/>
                <w:noProof/>
                <w:lang w:val="el-GR"/>
              </w:rPr>
              <w:t>ΠΑΡΑΡΤΗΜΑ Ι</w:t>
            </w:r>
            <w:r w:rsidR="002A4398" w:rsidRPr="00DD3F1D">
              <w:rPr>
                <w:rStyle w:val="-"/>
                <w:noProof/>
              </w:rPr>
              <w:t>V</w:t>
            </w:r>
            <w:r w:rsidR="002A4398" w:rsidRPr="00DD3F1D">
              <w:rPr>
                <w:rStyle w:val="-"/>
                <w:noProof/>
                <w:lang w:val="el-GR"/>
              </w:rPr>
              <w:t xml:space="preserve"> – Υπόδειγμα Βιογραφικού Σημειώματος</w:t>
            </w:r>
            <w:r w:rsidR="002A4398">
              <w:rPr>
                <w:noProof/>
                <w:webHidden/>
              </w:rPr>
              <w:tab/>
            </w:r>
            <w:r w:rsidR="00340CC1">
              <w:rPr>
                <w:noProof/>
                <w:webHidden/>
              </w:rPr>
              <w:fldChar w:fldCharType="begin"/>
            </w:r>
            <w:r w:rsidR="002A4398">
              <w:rPr>
                <w:noProof/>
                <w:webHidden/>
              </w:rPr>
              <w:instrText xml:space="preserve"> PAGEREF _Toc126503273 \h </w:instrText>
            </w:r>
            <w:r w:rsidR="00340CC1">
              <w:rPr>
                <w:noProof/>
                <w:webHidden/>
              </w:rPr>
            </w:r>
            <w:r w:rsidR="00340CC1">
              <w:rPr>
                <w:noProof/>
                <w:webHidden/>
              </w:rPr>
              <w:fldChar w:fldCharType="separate"/>
            </w:r>
            <w:r>
              <w:rPr>
                <w:noProof/>
                <w:webHidden/>
              </w:rPr>
              <w:t>83</w:t>
            </w:r>
            <w:r w:rsidR="00340CC1">
              <w:rPr>
                <w:noProof/>
                <w:webHidden/>
              </w:rPr>
              <w:fldChar w:fldCharType="end"/>
            </w:r>
          </w:hyperlink>
        </w:p>
        <w:p w14:paraId="51901404" w14:textId="3547B8F7"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4" w:history="1">
            <w:r w:rsidR="002A4398" w:rsidRPr="00DD3F1D">
              <w:rPr>
                <w:rStyle w:val="-"/>
                <w:noProof/>
              </w:rPr>
              <w:t>ΠΑΡΑΡΤΗΜΑ V – Υπόδειγμα Τεχνικής Προσφοράς</w:t>
            </w:r>
            <w:r w:rsidR="002A4398">
              <w:rPr>
                <w:noProof/>
                <w:webHidden/>
              </w:rPr>
              <w:tab/>
            </w:r>
            <w:r w:rsidR="00340CC1">
              <w:rPr>
                <w:noProof/>
                <w:webHidden/>
              </w:rPr>
              <w:fldChar w:fldCharType="begin"/>
            </w:r>
            <w:r w:rsidR="002A4398">
              <w:rPr>
                <w:noProof/>
                <w:webHidden/>
              </w:rPr>
              <w:instrText xml:space="preserve"> PAGEREF _Toc126503274 \h </w:instrText>
            </w:r>
            <w:r w:rsidR="00340CC1">
              <w:rPr>
                <w:noProof/>
                <w:webHidden/>
              </w:rPr>
            </w:r>
            <w:r w:rsidR="00340CC1">
              <w:rPr>
                <w:noProof/>
                <w:webHidden/>
              </w:rPr>
              <w:fldChar w:fldCharType="separate"/>
            </w:r>
            <w:r>
              <w:rPr>
                <w:noProof/>
                <w:webHidden/>
              </w:rPr>
              <w:t>86</w:t>
            </w:r>
            <w:r w:rsidR="00340CC1">
              <w:rPr>
                <w:noProof/>
                <w:webHidden/>
              </w:rPr>
              <w:fldChar w:fldCharType="end"/>
            </w:r>
          </w:hyperlink>
        </w:p>
        <w:p w14:paraId="1F5CB220" w14:textId="7288FB78"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5" w:history="1">
            <w:r w:rsidR="002A4398" w:rsidRPr="00DD3F1D">
              <w:rPr>
                <w:rStyle w:val="-"/>
                <w:noProof/>
                <w:lang w:val="el-GR"/>
              </w:rPr>
              <w:t xml:space="preserve">ΠΑΡΑΡΤΗΜΑ </w:t>
            </w:r>
            <w:r w:rsidR="002A4398" w:rsidRPr="00DD3F1D">
              <w:rPr>
                <w:rStyle w:val="-"/>
                <w:noProof/>
              </w:rPr>
              <w:t>VI</w:t>
            </w:r>
            <w:r w:rsidR="002A4398" w:rsidRPr="00DD3F1D">
              <w:rPr>
                <w:rStyle w:val="-"/>
                <w:noProof/>
                <w:lang w:val="el-GR"/>
              </w:rPr>
              <w:t xml:space="preserve"> – Υπόδειγμα Οικονομικής Προσφοράς</w:t>
            </w:r>
            <w:r w:rsidR="002A4398">
              <w:rPr>
                <w:noProof/>
                <w:webHidden/>
              </w:rPr>
              <w:tab/>
            </w:r>
            <w:r w:rsidR="00340CC1">
              <w:rPr>
                <w:noProof/>
                <w:webHidden/>
              </w:rPr>
              <w:fldChar w:fldCharType="begin"/>
            </w:r>
            <w:r w:rsidR="002A4398">
              <w:rPr>
                <w:noProof/>
                <w:webHidden/>
              </w:rPr>
              <w:instrText xml:space="preserve"> PAGEREF _Toc126503275 \h </w:instrText>
            </w:r>
            <w:r w:rsidR="00340CC1">
              <w:rPr>
                <w:noProof/>
                <w:webHidden/>
              </w:rPr>
            </w:r>
            <w:r w:rsidR="00340CC1">
              <w:rPr>
                <w:noProof/>
                <w:webHidden/>
              </w:rPr>
              <w:fldChar w:fldCharType="separate"/>
            </w:r>
            <w:r>
              <w:rPr>
                <w:noProof/>
                <w:webHidden/>
              </w:rPr>
              <w:t>87</w:t>
            </w:r>
            <w:r w:rsidR="00340CC1">
              <w:rPr>
                <w:noProof/>
                <w:webHidden/>
              </w:rPr>
              <w:fldChar w:fldCharType="end"/>
            </w:r>
          </w:hyperlink>
        </w:p>
        <w:p w14:paraId="422A32D7" w14:textId="5F490B5C" w:rsidR="002A4398" w:rsidRDefault="00FD36C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6503276" w:history="1">
            <w:r w:rsidR="002A4398" w:rsidRPr="00DD3F1D">
              <w:rPr>
                <w:rStyle w:val="-"/>
                <w:noProof/>
                <w:lang w:val="el-GR"/>
              </w:rPr>
              <w:t>1.</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Συγκεντρωτικός Πίνακας Οικονομικής Προσφοράς Έργου</w:t>
            </w:r>
            <w:r w:rsidR="002A4398">
              <w:rPr>
                <w:noProof/>
                <w:webHidden/>
              </w:rPr>
              <w:tab/>
            </w:r>
            <w:r w:rsidR="00340CC1">
              <w:rPr>
                <w:noProof/>
                <w:webHidden/>
              </w:rPr>
              <w:fldChar w:fldCharType="begin"/>
            </w:r>
            <w:r w:rsidR="002A4398">
              <w:rPr>
                <w:noProof/>
                <w:webHidden/>
              </w:rPr>
              <w:instrText xml:space="preserve"> PAGEREF _Toc126503276 \h </w:instrText>
            </w:r>
            <w:r w:rsidR="00340CC1">
              <w:rPr>
                <w:noProof/>
                <w:webHidden/>
              </w:rPr>
            </w:r>
            <w:r w:rsidR="00340CC1">
              <w:rPr>
                <w:noProof/>
                <w:webHidden/>
              </w:rPr>
              <w:fldChar w:fldCharType="separate"/>
            </w:r>
            <w:r>
              <w:rPr>
                <w:noProof/>
                <w:webHidden/>
              </w:rPr>
              <w:t>87</w:t>
            </w:r>
            <w:r w:rsidR="00340CC1">
              <w:rPr>
                <w:noProof/>
                <w:webHidden/>
              </w:rPr>
              <w:fldChar w:fldCharType="end"/>
            </w:r>
          </w:hyperlink>
        </w:p>
        <w:p w14:paraId="67ED4B4D" w14:textId="5C4900AC"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7" w:history="1">
            <w:r w:rsidR="002A4398" w:rsidRPr="00DD3F1D">
              <w:rPr>
                <w:rStyle w:val="-"/>
                <w:noProof/>
                <w:lang w:val="el-GR"/>
              </w:rPr>
              <w:t xml:space="preserve">ΠΑΡΑΡΤΗΜΑ </w:t>
            </w:r>
            <w:r w:rsidR="002A4398" w:rsidRPr="00DD3F1D">
              <w:rPr>
                <w:rStyle w:val="-"/>
                <w:noProof/>
              </w:rPr>
              <w:t>VI</w:t>
            </w:r>
            <w:r w:rsidR="002A4398" w:rsidRPr="00DD3F1D">
              <w:rPr>
                <w:rStyle w:val="-"/>
                <w:noProof/>
                <w:lang w:val="el-GR"/>
              </w:rPr>
              <w:t>Ι – Άλλες Δηλώσεις</w:t>
            </w:r>
            <w:r w:rsidR="002A4398">
              <w:rPr>
                <w:noProof/>
                <w:webHidden/>
              </w:rPr>
              <w:tab/>
            </w:r>
            <w:r w:rsidR="00340CC1">
              <w:rPr>
                <w:noProof/>
                <w:webHidden/>
              </w:rPr>
              <w:fldChar w:fldCharType="begin"/>
            </w:r>
            <w:r w:rsidR="002A4398">
              <w:rPr>
                <w:noProof/>
                <w:webHidden/>
              </w:rPr>
              <w:instrText xml:space="preserve"> PAGEREF _Toc126503277 \h </w:instrText>
            </w:r>
            <w:r w:rsidR="00340CC1">
              <w:rPr>
                <w:noProof/>
                <w:webHidden/>
              </w:rPr>
            </w:r>
            <w:r w:rsidR="00340CC1">
              <w:rPr>
                <w:noProof/>
                <w:webHidden/>
              </w:rPr>
              <w:fldChar w:fldCharType="separate"/>
            </w:r>
            <w:r>
              <w:rPr>
                <w:noProof/>
                <w:webHidden/>
              </w:rPr>
              <w:t>88</w:t>
            </w:r>
            <w:r w:rsidR="00340CC1">
              <w:rPr>
                <w:noProof/>
                <w:webHidden/>
              </w:rPr>
              <w:fldChar w:fldCharType="end"/>
            </w:r>
          </w:hyperlink>
        </w:p>
        <w:p w14:paraId="156ECA14" w14:textId="0FB6705E"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78" w:history="1">
            <w:r w:rsidR="002A4398" w:rsidRPr="00DD3F1D">
              <w:rPr>
                <w:rStyle w:val="-"/>
                <w:noProof/>
                <w:lang w:val="el-GR"/>
              </w:rPr>
              <w:t xml:space="preserve">ΠΑΡΑΡΤΗΜΑ </w:t>
            </w:r>
            <w:r w:rsidR="002A4398" w:rsidRPr="00DD3F1D">
              <w:rPr>
                <w:rStyle w:val="-"/>
                <w:noProof/>
              </w:rPr>
              <w:t>VIII</w:t>
            </w:r>
            <w:r w:rsidR="002A4398" w:rsidRPr="00DD3F1D">
              <w:rPr>
                <w:rStyle w:val="-"/>
                <w:noProof/>
                <w:lang w:val="el-GR"/>
              </w:rPr>
              <w:t xml:space="preserve"> – Υποδείγματα Εγγυητικών Επιστολών</w:t>
            </w:r>
            <w:r w:rsidR="002A4398">
              <w:rPr>
                <w:noProof/>
                <w:webHidden/>
              </w:rPr>
              <w:tab/>
            </w:r>
            <w:r w:rsidR="00340CC1">
              <w:rPr>
                <w:noProof/>
                <w:webHidden/>
              </w:rPr>
              <w:fldChar w:fldCharType="begin"/>
            </w:r>
            <w:r w:rsidR="002A4398">
              <w:rPr>
                <w:noProof/>
                <w:webHidden/>
              </w:rPr>
              <w:instrText xml:space="preserve"> PAGEREF _Toc126503278 \h </w:instrText>
            </w:r>
            <w:r w:rsidR="00340CC1">
              <w:rPr>
                <w:noProof/>
                <w:webHidden/>
              </w:rPr>
            </w:r>
            <w:r w:rsidR="00340CC1">
              <w:rPr>
                <w:noProof/>
                <w:webHidden/>
              </w:rPr>
              <w:fldChar w:fldCharType="separate"/>
            </w:r>
            <w:r>
              <w:rPr>
                <w:noProof/>
                <w:webHidden/>
              </w:rPr>
              <w:t>89</w:t>
            </w:r>
            <w:r w:rsidR="00340CC1">
              <w:rPr>
                <w:noProof/>
                <w:webHidden/>
              </w:rPr>
              <w:fldChar w:fldCharType="end"/>
            </w:r>
          </w:hyperlink>
        </w:p>
        <w:p w14:paraId="564B1377" w14:textId="07726078" w:rsidR="002A4398" w:rsidRDefault="00FD36C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6503279" w:history="1">
            <w:r w:rsidR="002A4398" w:rsidRPr="00DD3F1D">
              <w:rPr>
                <w:rStyle w:val="-"/>
                <w:noProof/>
                <w:lang w:val="el-GR"/>
              </w:rPr>
              <w:t>I.</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Εγγυητική Επιστολή Συμμετοχής</w:t>
            </w:r>
            <w:r w:rsidR="002A4398">
              <w:rPr>
                <w:noProof/>
                <w:webHidden/>
              </w:rPr>
              <w:tab/>
            </w:r>
            <w:r w:rsidR="00340CC1">
              <w:rPr>
                <w:noProof/>
                <w:webHidden/>
              </w:rPr>
              <w:fldChar w:fldCharType="begin"/>
            </w:r>
            <w:r w:rsidR="002A4398">
              <w:rPr>
                <w:noProof/>
                <w:webHidden/>
              </w:rPr>
              <w:instrText xml:space="preserve"> PAGEREF _Toc126503279 \h </w:instrText>
            </w:r>
            <w:r w:rsidR="00340CC1">
              <w:rPr>
                <w:noProof/>
                <w:webHidden/>
              </w:rPr>
            </w:r>
            <w:r w:rsidR="00340CC1">
              <w:rPr>
                <w:noProof/>
                <w:webHidden/>
              </w:rPr>
              <w:fldChar w:fldCharType="separate"/>
            </w:r>
            <w:r>
              <w:rPr>
                <w:noProof/>
                <w:webHidden/>
              </w:rPr>
              <w:t>89</w:t>
            </w:r>
            <w:r w:rsidR="00340CC1">
              <w:rPr>
                <w:noProof/>
                <w:webHidden/>
              </w:rPr>
              <w:fldChar w:fldCharType="end"/>
            </w:r>
          </w:hyperlink>
        </w:p>
        <w:p w14:paraId="1936B0E6" w14:textId="6D9FEE6A" w:rsidR="002A4398" w:rsidRDefault="00FD36C3">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6503280" w:history="1">
            <w:r w:rsidR="002A4398" w:rsidRPr="00DD3F1D">
              <w:rPr>
                <w:rStyle w:val="-"/>
                <w:noProof/>
                <w:lang w:val="el-GR"/>
              </w:rPr>
              <w:t>II.</w:t>
            </w:r>
            <w:r w:rsidR="002A4398">
              <w:rPr>
                <w:rFonts w:asciiTheme="minorHAnsi" w:eastAsiaTheme="minorEastAsia" w:hAnsiTheme="minorHAnsi" w:cstheme="minorBidi"/>
                <w:i w:val="0"/>
                <w:iCs w:val="0"/>
                <w:noProof/>
                <w:sz w:val="22"/>
                <w:szCs w:val="22"/>
                <w:lang w:val="en-US" w:eastAsia="en-US"/>
              </w:rPr>
              <w:tab/>
            </w:r>
            <w:r w:rsidR="002A4398" w:rsidRPr="00DD3F1D">
              <w:rPr>
                <w:rStyle w:val="-"/>
                <w:noProof/>
                <w:lang w:val="el-GR"/>
              </w:rPr>
              <w:t>Εγγυητική Επιστολή Καλής Εκτέλεσης</w:t>
            </w:r>
            <w:r w:rsidR="002A4398">
              <w:rPr>
                <w:noProof/>
                <w:webHidden/>
              </w:rPr>
              <w:tab/>
            </w:r>
            <w:r w:rsidR="00340CC1">
              <w:rPr>
                <w:noProof/>
                <w:webHidden/>
              </w:rPr>
              <w:fldChar w:fldCharType="begin"/>
            </w:r>
            <w:r w:rsidR="002A4398">
              <w:rPr>
                <w:noProof/>
                <w:webHidden/>
              </w:rPr>
              <w:instrText xml:space="preserve"> PAGEREF _Toc126503280 \h </w:instrText>
            </w:r>
            <w:r w:rsidR="00340CC1">
              <w:rPr>
                <w:noProof/>
                <w:webHidden/>
              </w:rPr>
            </w:r>
            <w:r w:rsidR="00340CC1">
              <w:rPr>
                <w:noProof/>
                <w:webHidden/>
              </w:rPr>
              <w:fldChar w:fldCharType="separate"/>
            </w:r>
            <w:r>
              <w:rPr>
                <w:noProof/>
                <w:webHidden/>
              </w:rPr>
              <w:t>90</w:t>
            </w:r>
            <w:r w:rsidR="00340CC1">
              <w:rPr>
                <w:noProof/>
                <w:webHidden/>
              </w:rPr>
              <w:fldChar w:fldCharType="end"/>
            </w:r>
          </w:hyperlink>
        </w:p>
        <w:p w14:paraId="622D13E9" w14:textId="73A864D0"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81" w:history="1">
            <w:r w:rsidR="002A4398" w:rsidRPr="00DD3F1D">
              <w:rPr>
                <w:rStyle w:val="-"/>
                <w:noProof/>
                <w:lang w:val="el-GR"/>
              </w:rPr>
              <w:t>ΠΑΡΑΡΤΗΜΑ IX– ΕΝΗΜΕΡΩΣΗ ΓΙΑ ΤΗΝ ΕΠΕΞΕΡΓΑΣΙΑ ΠΡΟΣΩΠΙΚΩΝ ΔΕΔΟΜΕΝΩΝ</w:t>
            </w:r>
            <w:r w:rsidR="002A4398">
              <w:rPr>
                <w:noProof/>
                <w:webHidden/>
              </w:rPr>
              <w:tab/>
            </w:r>
            <w:r w:rsidR="00340CC1">
              <w:rPr>
                <w:noProof/>
                <w:webHidden/>
              </w:rPr>
              <w:fldChar w:fldCharType="begin"/>
            </w:r>
            <w:r w:rsidR="002A4398">
              <w:rPr>
                <w:noProof/>
                <w:webHidden/>
              </w:rPr>
              <w:instrText xml:space="preserve"> PAGEREF _Toc126503281 \h </w:instrText>
            </w:r>
            <w:r w:rsidR="00340CC1">
              <w:rPr>
                <w:noProof/>
                <w:webHidden/>
              </w:rPr>
            </w:r>
            <w:r w:rsidR="00340CC1">
              <w:rPr>
                <w:noProof/>
                <w:webHidden/>
              </w:rPr>
              <w:fldChar w:fldCharType="separate"/>
            </w:r>
            <w:r>
              <w:rPr>
                <w:noProof/>
                <w:webHidden/>
              </w:rPr>
              <w:t>91</w:t>
            </w:r>
            <w:r w:rsidR="00340CC1">
              <w:rPr>
                <w:noProof/>
                <w:webHidden/>
              </w:rPr>
              <w:fldChar w:fldCharType="end"/>
            </w:r>
          </w:hyperlink>
        </w:p>
        <w:p w14:paraId="7661BFDC" w14:textId="432CD033" w:rsidR="002A4398" w:rsidRDefault="00FD36C3">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6503282" w:history="1">
            <w:r w:rsidR="002A4398" w:rsidRPr="00DD3F1D">
              <w:rPr>
                <w:rStyle w:val="-"/>
                <w:noProof/>
                <w:lang w:val="el-GR"/>
              </w:rPr>
              <w:t xml:space="preserve">ΠΑΡΑΡΤΗΜΑ </w:t>
            </w:r>
            <w:r w:rsidR="002A4398" w:rsidRPr="00DD3F1D">
              <w:rPr>
                <w:rStyle w:val="-"/>
                <w:noProof/>
              </w:rPr>
              <w:t>X</w:t>
            </w:r>
            <w:r w:rsidR="002A4398" w:rsidRPr="00DD3F1D">
              <w:rPr>
                <w:rStyle w:val="-"/>
                <w:noProof/>
                <w:lang w:val="el-GR"/>
              </w:rPr>
              <w:t xml:space="preserve"> – Ρήτρα Ακεραιότητας</w:t>
            </w:r>
            <w:r w:rsidR="002A4398">
              <w:rPr>
                <w:noProof/>
                <w:webHidden/>
              </w:rPr>
              <w:tab/>
            </w:r>
            <w:r w:rsidR="00340CC1">
              <w:rPr>
                <w:noProof/>
                <w:webHidden/>
              </w:rPr>
              <w:fldChar w:fldCharType="begin"/>
            </w:r>
            <w:r w:rsidR="002A4398">
              <w:rPr>
                <w:noProof/>
                <w:webHidden/>
              </w:rPr>
              <w:instrText xml:space="preserve"> PAGEREF _Toc126503282 \h </w:instrText>
            </w:r>
            <w:r w:rsidR="00340CC1">
              <w:rPr>
                <w:noProof/>
                <w:webHidden/>
              </w:rPr>
            </w:r>
            <w:r w:rsidR="00340CC1">
              <w:rPr>
                <w:noProof/>
                <w:webHidden/>
              </w:rPr>
              <w:fldChar w:fldCharType="separate"/>
            </w:r>
            <w:r>
              <w:rPr>
                <w:noProof/>
                <w:webHidden/>
              </w:rPr>
              <w:t>92</w:t>
            </w:r>
            <w:r w:rsidR="00340CC1">
              <w:rPr>
                <w:noProof/>
                <w:webHidden/>
              </w:rPr>
              <w:fldChar w:fldCharType="end"/>
            </w:r>
          </w:hyperlink>
        </w:p>
        <w:p w14:paraId="1F0A628B" w14:textId="77777777" w:rsidR="00A81D32" w:rsidRDefault="00340CC1">
          <w:r>
            <w:rPr>
              <w:b/>
              <w:bCs/>
              <w:caps/>
              <w:sz w:val="20"/>
              <w:szCs w:val="20"/>
            </w:rPr>
            <w:fldChar w:fldCharType="end"/>
          </w:r>
        </w:p>
      </w:sdtContent>
    </w:sdt>
    <w:p w14:paraId="1C5D6BEB" w14:textId="77777777" w:rsidR="008338F0" w:rsidRPr="003329FF" w:rsidRDefault="003355E7">
      <w:pPr>
        <w:pStyle w:val="1"/>
        <w:numPr>
          <w:ilvl w:val="0"/>
          <w:numId w:val="18"/>
        </w:numPr>
        <w:rPr>
          <w:lang w:val="el-GR"/>
        </w:rPr>
      </w:pPr>
      <w:bookmarkStart w:id="9" w:name="_Toc97194404"/>
      <w:bookmarkStart w:id="10" w:name="_Toc126503183"/>
      <w:r w:rsidRPr="003329FF">
        <w:rPr>
          <w:lang w:val="el-GR"/>
        </w:rPr>
        <w:t>ΑΝΑΘΕΤΟΥΣΑ ΑΡΧΗ ΚΑΙ ΑΝΤΙΚΕΙΜΕΝΟ ΣΥΜΒΑΣΗΣ</w:t>
      </w:r>
      <w:bookmarkEnd w:id="9"/>
      <w:bookmarkEnd w:id="10"/>
    </w:p>
    <w:p w14:paraId="4701DB3B" w14:textId="77777777" w:rsidR="008338F0" w:rsidRPr="0032146B" w:rsidRDefault="003355E7">
      <w:pPr>
        <w:pStyle w:val="2"/>
        <w:numPr>
          <w:ilvl w:val="1"/>
          <w:numId w:val="19"/>
        </w:numPr>
        <w:rPr>
          <w:lang w:val="el-GR"/>
        </w:rPr>
      </w:pPr>
      <w:bookmarkStart w:id="11" w:name="_Toc97194256"/>
      <w:bookmarkStart w:id="12" w:name="_Toc97194405"/>
      <w:bookmarkStart w:id="13" w:name="_Toc126503184"/>
      <w:r w:rsidRPr="0032146B">
        <w:rPr>
          <w:lang w:val="el-GR"/>
        </w:rPr>
        <w:t>Στοιχεία Αναθέτουσας Αρχής</w:t>
      </w:r>
      <w:bookmarkEnd w:id="11"/>
      <w:bookmarkEnd w:id="12"/>
      <w:bookmarkEnd w:id="13"/>
      <w:r w:rsidRPr="0032146B">
        <w:rPr>
          <w:lang w:val="el-GR"/>
        </w:rPr>
        <w:t xml:space="preserve"> </w:t>
      </w:r>
    </w:p>
    <w:p w14:paraId="2D443D80"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ED25B0" w14:paraId="52639577" w14:textId="77777777">
        <w:tc>
          <w:tcPr>
            <w:tcW w:w="5245" w:type="dxa"/>
            <w:tcBorders>
              <w:top w:val="single" w:sz="4" w:space="0" w:color="000000"/>
              <w:left w:val="single" w:sz="4" w:space="0" w:color="000000"/>
              <w:bottom w:val="single" w:sz="4" w:space="0" w:color="000000"/>
            </w:tcBorders>
            <w:shd w:val="clear" w:color="auto" w:fill="auto"/>
          </w:tcPr>
          <w:p w14:paraId="2DF833E3"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EB63E2"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6E14695D" w14:textId="77777777">
        <w:tc>
          <w:tcPr>
            <w:tcW w:w="5245" w:type="dxa"/>
            <w:tcBorders>
              <w:top w:val="single" w:sz="4" w:space="0" w:color="000000"/>
              <w:left w:val="single" w:sz="4" w:space="0" w:color="000000"/>
              <w:bottom w:val="single" w:sz="4" w:space="0" w:color="000000"/>
            </w:tcBorders>
            <w:shd w:val="clear" w:color="auto" w:fill="auto"/>
          </w:tcPr>
          <w:p w14:paraId="5169D131"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8B3245" w14:textId="77777777" w:rsidR="004D0444" w:rsidRPr="00603221" w:rsidRDefault="004D0444" w:rsidP="004D0444">
            <w:pPr>
              <w:pStyle w:val="normalwithoutspacing"/>
              <w:snapToGrid w:val="0"/>
            </w:pPr>
            <w:r w:rsidRPr="00782EAD">
              <w:t>999983307</w:t>
            </w:r>
          </w:p>
        </w:tc>
      </w:tr>
      <w:tr w:rsidR="004D0444" w:rsidRPr="004D0444" w14:paraId="2D5B9923" w14:textId="77777777">
        <w:tc>
          <w:tcPr>
            <w:tcW w:w="5245" w:type="dxa"/>
            <w:tcBorders>
              <w:top w:val="single" w:sz="4" w:space="0" w:color="000000"/>
              <w:left w:val="single" w:sz="4" w:space="0" w:color="000000"/>
              <w:bottom w:val="single" w:sz="4" w:space="0" w:color="000000"/>
            </w:tcBorders>
            <w:shd w:val="clear" w:color="auto" w:fill="auto"/>
          </w:tcPr>
          <w:p w14:paraId="201B0EF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1B0A01" w14:textId="77777777" w:rsidR="004D0444" w:rsidRPr="00603221" w:rsidRDefault="004D0444" w:rsidP="004D0444">
            <w:pPr>
              <w:pStyle w:val="normalwithoutspacing"/>
              <w:snapToGrid w:val="0"/>
            </w:pPr>
            <w:r w:rsidRPr="00782EAD">
              <w:t>1053.E00553.00005</w:t>
            </w:r>
          </w:p>
        </w:tc>
      </w:tr>
      <w:tr w:rsidR="008338F0" w:rsidRPr="00DF02B0" w14:paraId="617A1E14" w14:textId="77777777">
        <w:tc>
          <w:tcPr>
            <w:tcW w:w="5245" w:type="dxa"/>
            <w:tcBorders>
              <w:top w:val="single" w:sz="4" w:space="0" w:color="000000"/>
              <w:left w:val="single" w:sz="4" w:space="0" w:color="000000"/>
              <w:bottom w:val="single" w:sz="4" w:space="0" w:color="000000"/>
            </w:tcBorders>
            <w:shd w:val="clear" w:color="auto" w:fill="auto"/>
          </w:tcPr>
          <w:p w14:paraId="2E0EA63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30B3EF0"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1937C4EF" w14:textId="77777777">
        <w:tc>
          <w:tcPr>
            <w:tcW w:w="5245" w:type="dxa"/>
            <w:tcBorders>
              <w:top w:val="single" w:sz="4" w:space="0" w:color="000000"/>
              <w:left w:val="single" w:sz="4" w:space="0" w:color="000000"/>
              <w:bottom w:val="single" w:sz="4" w:space="0" w:color="000000"/>
            </w:tcBorders>
            <w:shd w:val="clear" w:color="auto" w:fill="auto"/>
          </w:tcPr>
          <w:p w14:paraId="24E0DB82"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51C678" w14:textId="77777777" w:rsidR="008338F0" w:rsidRPr="00603221" w:rsidRDefault="00372204">
            <w:pPr>
              <w:pStyle w:val="normalwithoutspacing"/>
              <w:snapToGrid w:val="0"/>
            </w:pPr>
            <w:r>
              <w:t>Καλλιθέα</w:t>
            </w:r>
          </w:p>
        </w:tc>
      </w:tr>
      <w:tr w:rsidR="008338F0" w:rsidRPr="00DF02B0" w14:paraId="6F6608D2" w14:textId="77777777">
        <w:tc>
          <w:tcPr>
            <w:tcW w:w="5245" w:type="dxa"/>
            <w:tcBorders>
              <w:top w:val="single" w:sz="4" w:space="0" w:color="000000"/>
              <w:left w:val="single" w:sz="4" w:space="0" w:color="000000"/>
              <w:bottom w:val="single" w:sz="4" w:space="0" w:color="000000"/>
            </w:tcBorders>
            <w:shd w:val="clear" w:color="auto" w:fill="auto"/>
          </w:tcPr>
          <w:p w14:paraId="0B8AC86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3737D6" w14:textId="77777777" w:rsidR="008338F0" w:rsidRPr="00603221" w:rsidRDefault="00372204">
            <w:pPr>
              <w:pStyle w:val="normalwithoutspacing"/>
              <w:snapToGrid w:val="0"/>
            </w:pPr>
            <w:r>
              <w:t>176</w:t>
            </w:r>
            <w:r w:rsidRPr="00603221">
              <w:t xml:space="preserve"> </w:t>
            </w:r>
            <w:r>
              <w:t>71</w:t>
            </w:r>
          </w:p>
        </w:tc>
      </w:tr>
      <w:tr w:rsidR="008338F0" w:rsidRPr="00DF02B0" w14:paraId="0B5C310C" w14:textId="77777777">
        <w:tc>
          <w:tcPr>
            <w:tcW w:w="5245" w:type="dxa"/>
            <w:tcBorders>
              <w:top w:val="single" w:sz="4" w:space="0" w:color="000000"/>
              <w:left w:val="single" w:sz="4" w:space="0" w:color="000000"/>
              <w:bottom w:val="single" w:sz="4" w:space="0" w:color="000000"/>
            </w:tcBorders>
            <w:shd w:val="clear" w:color="auto" w:fill="auto"/>
          </w:tcPr>
          <w:p w14:paraId="386D58B3"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F0A0F8" w14:textId="77777777" w:rsidR="008338F0" w:rsidRPr="00603221" w:rsidRDefault="007D3A48">
            <w:pPr>
              <w:pStyle w:val="normalwithoutspacing"/>
              <w:snapToGrid w:val="0"/>
              <w:rPr>
                <w:lang w:val="en-US"/>
              </w:rPr>
            </w:pPr>
            <w:r w:rsidRPr="00603221">
              <w:t>ΕΛΛΑΔΑ</w:t>
            </w:r>
          </w:p>
        </w:tc>
      </w:tr>
      <w:tr w:rsidR="008338F0" w:rsidRPr="00DF02B0" w14:paraId="1E347AC1" w14:textId="77777777">
        <w:tc>
          <w:tcPr>
            <w:tcW w:w="5245" w:type="dxa"/>
            <w:tcBorders>
              <w:top w:val="single" w:sz="4" w:space="0" w:color="000000"/>
              <w:left w:val="single" w:sz="4" w:space="0" w:color="000000"/>
              <w:bottom w:val="single" w:sz="4" w:space="0" w:color="000000"/>
            </w:tcBorders>
            <w:shd w:val="clear" w:color="auto" w:fill="auto"/>
          </w:tcPr>
          <w:p w14:paraId="6AD262DD"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279965" w14:textId="77777777" w:rsidR="008338F0" w:rsidRPr="00603221" w:rsidRDefault="0036512D">
            <w:pPr>
              <w:pStyle w:val="normalwithoutspacing"/>
              <w:snapToGrid w:val="0"/>
              <w:rPr>
                <w:lang w:val="de-DE"/>
              </w:rPr>
            </w:pPr>
            <w:r w:rsidRPr="003329FF">
              <w:t>GR 300</w:t>
            </w:r>
          </w:p>
        </w:tc>
      </w:tr>
      <w:tr w:rsidR="008338F0" w:rsidRPr="00DF02B0" w14:paraId="675F159D" w14:textId="77777777">
        <w:tc>
          <w:tcPr>
            <w:tcW w:w="5245" w:type="dxa"/>
            <w:tcBorders>
              <w:top w:val="single" w:sz="4" w:space="0" w:color="000000"/>
              <w:left w:val="single" w:sz="4" w:space="0" w:color="000000"/>
              <w:bottom w:val="single" w:sz="4" w:space="0" w:color="000000"/>
            </w:tcBorders>
            <w:shd w:val="clear" w:color="auto" w:fill="auto"/>
          </w:tcPr>
          <w:p w14:paraId="5E56076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6679E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28378F93" w14:textId="77777777">
        <w:tc>
          <w:tcPr>
            <w:tcW w:w="5245" w:type="dxa"/>
            <w:tcBorders>
              <w:top w:val="single" w:sz="4" w:space="0" w:color="000000"/>
              <w:left w:val="single" w:sz="4" w:space="0" w:color="000000"/>
              <w:bottom w:val="single" w:sz="4" w:space="0" w:color="000000"/>
            </w:tcBorders>
            <w:shd w:val="clear" w:color="auto" w:fill="auto"/>
          </w:tcPr>
          <w:p w14:paraId="45CD168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E71C5A" w14:textId="77777777" w:rsidR="008338F0" w:rsidRPr="00603221" w:rsidRDefault="00865C7D">
            <w:pPr>
              <w:pStyle w:val="normalwithoutspacing"/>
              <w:snapToGrid w:val="0"/>
              <w:rPr>
                <w:lang w:val="en-US"/>
              </w:rPr>
            </w:pPr>
            <w:r w:rsidRPr="00603221">
              <w:rPr>
                <w:lang w:val="en-US"/>
              </w:rPr>
              <w:t>213 1300801</w:t>
            </w:r>
          </w:p>
        </w:tc>
      </w:tr>
      <w:tr w:rsidR="008338F0" w:rsidRPr="00DF02B0" w14:paraId="3E0753A2" w14:textId="77777777">
        <w:tc>
          <w:tcPr>
            <w:tcW w:w="5245" w:type="dxa"/>
            <w:tcBorders>
              <w:top w:val="single" w:sz="4" w:space="0" w:color="000000"/>
              <w:left w:val="single" w:sz="4" w:space="0" w:color="000000"/>
              <w:bottom w:val="single" w:sz="4" w:space="0" w:color="000000"/>
            </w:tcBorders>
            <w:shd w:val="clear" w:color="auto" w:fill="auto"/>
          </w:tcPr>
          <w:p w14:paraId="768BBCF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DC286A" w14:textId="77777777" w:rsidR="008338F0" w:rsidRPr="00603221" w:rsidRDefault="00FD36C3">
            <w:pPr>
              <w:pStyle w:val="normalwithoutspacing"/>
              <w:snapToGrid w:val="0"/>
              <w:rPr>
                <w:lang w:val="en-US"/>
              </w:rPr>
            </w:pPr>
            <w:hyperlink r:id="rId12" w:history="1">
              <w:r w:rsidR="00E817D9" w:rsidRPr="00D009BC">
                <w:rPr>
                  <w:rStyle w:val="-"/>
                  <w:lang w:val="en-US"/>
                </w:rPr>
                <w:t>info@ktpae.gr</w:t>
              </w:r>
            </w:hyperlink>
          </w:p>
        </w:tc>
      </w:tr>
      <w:tr w:rsidR="008338F0" w:rsidRPr="00DF02B0" w14:paraId="5BE202B4" w14:textId="77777777">
        <w:tc>
          <w:tcPr>
            <w:tcW w:w="5245" w:type="dxa"/>
            <w:tcBorders>
              <w:top w:val="single" w:sz="4" w:space="0" w:color="000000"/>
              <w:left w:val="single" w:sz="4" w:space="0" w:color="000000"/>
              <w:bottom w:val="single" w:sz="4" w:space="0" w:color="000000"/>
            </w:tcBorders>
            <w:shd w:val="clear" w:color="auto" w:fill="auto"/>
          </w:tcPr>
          <w:p w14:paraId="3A20419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824D74" w14:textId="4C0507AD" w:rsidR="008338F0" w:rsidRPr="00677C7C" w:rsidRDefault="00677C7C">
            <w:pPr>
              <w:pStyle w:val="normalwithoutspacing"/>
              <w:snapToGrid w:val="0"/>
              <w:rPr>
                <w:highlight w:val="magenta"/>
              </w:rPr>
            </w:pPr>
            <w:r>
              <w:t>Σπύρου Δώρα</w:t>
            </w:r>
          </w:p>
        </w:tc>
      </w:tr>
      <w:tr w:rsidR="008338F0" w:rsidRPr="00DF02B0" w14:paraId="28499CBF" w14:textId="77777777">
        <w:tc>
          <w:tcPr>
            <w:tcW w:w="5245" w:type="dxa"/>
            <w:tcBorders>
              <w:top w:val="single" w:sz="4" w:space="0" w:color="000000"/>
              <w:left w:val="single" w:sz="4" w:space="0" w:color="000000"/>
              <w:bottom w:val="single" w:sz="4" w:space="0" w:color="000000"/>
            </w:tcBorders>
            <w:shd w:val="clear" w:color="auto" w:fill="auto"/>
          </w:tcPr>
          <w:p w14:paraId="088E89A4"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42FF51" w14:textId="77777777" w:rsidR="008338F0" w:rsidRPr="00603221" w:rsidRDefault="00FD36C3">
            <w:pPr>
              <w:pStyle w:val="normalwithoutspacing"/>
              <w:snapToGrid w:val="0"/>
            </w:pPr>
            <w:hyperlink r:id="rId13" w:history="1">
              <w:r w:rsidR="00E817D9" w:rsidRPr="00D009BC">
                <w:rPr>
                  <w:rStyle w:val="-"/>
                </w:rPr>
                <w:t>http://www.ktpae.gr</w:t>
              </w:r>
            </w:hyperlink>
          </w:p>
        </w:tc>
      </w:tr>
      <w:tr w:rsidR="008338F0" w:rsidRPr="00D72C0C" w14:paraId="51DBC366" w14:textId="77777777">
        <w:tc>
          <w:tcPr>
            <w:tcW w:w="5245" w:type="dxa"/>
            <w:tcBorders>
              <w:top w:val="single" w:sz="4" w:space="0" w:color="000000"/>
              <w:left w:val="single" w:sz="4" w:space="0" w:color="000000"/>
              <w:bottom w:val="single" w:sz="4" w:space="0" w:color="000000"/>
            </w:tcBorders>
            <w:shd w:val="clear" w:color="auto" w:fill="auto"/>
          </w:tcPr>
          <w:p w14:paraId="2B0F0874"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AC42566" w14:textId="618449A1" w:rsidR="008338F0" w:rsidRPr="00603221" w:rsidRDefault="00FD36C3">
            <w:pPr>
              <w:pStyle w:val="normalwithoutspacing"/>
              <w:snapToGrid w:val="0"/>
            </w:pPr>
            <w:hyperlink r:id="rId14" w:history="1">
              <w:r w:rsidR="005C1BA7" w:rsidRPr="009B7841">
                <w:rPr>
                  <w:rStyle w:val="-"/>
                </w:rPr>
                <w:t>https://www.ktpae.gr/</w:t>
              </w:r>
            </w:hyperlink>
            <w:r w:rsidR="005C1BA7">
              <w:t xml:space="preserve"> </w:t>
            </w:r>
          </w:p>
        </w:tc>
      </w:tr>
    </w:tbl>
    <w:p w14:paraId="76E3F7F1" w14:textId="77777777" w:rsidR="008338F0" w:rsidRPr="00603221" w:rsidRDefault="008338F0">
      <w:pPr>
        <w:pStyle w:val="normalwithoutspacing"/>
      </w:pPr>
    </w:p>
    <w:p w14:paraId="22ABDB3A" w14:textId="77777777" w:rsidR="008338F0" w:rsidRPr="00603221" w:rsidRDefault="003355E7">
      <w:pPr>
        <w:pStyle w:val="normalwithoutspacing"/>
      </w:pPr>
      <w:r w:rsidRPr="00603221">
        <w:rPr>
          <w:b/>
        </w:rPr>
        <w:t xml:space="preserve">Είδος Αναθέτουσας Αρχής </w:t>
      </w:r>
    </w:p>
    <w:p w14:paraId="36061185"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0D2259">
        <w:t>.</w:t>
      </w:r>
    </w:p>
    <w:p w14:paraId="21DADFCE" w14:textId="77777777" w:rsidR="006F0660" w:rsidRDefault="006F0660">
      <w:pPr>
        <w:pStyle w:val="normalwithoutspacing"/>
        <w:rPr>
          <w:b/>
        </w:rPr>
      </w:pPr>
    </w:p>
    <w:p w14:paraId="64C8960F" w14:textId="77777777" w:rsidR="008338F0" w:rsidRPr="00603221" w:rsidRDefault="003355E7">
      <w:pPr>
        <w:pStyle w:val="normalwithoutspacing"/>
      </w:pPr>
      <w:r w:rsidRPr="00603221">
        <w:rPr>
          <w:b/>
        </w:rPr>
        <w:t>Κύρια δραστηριότητα Α.Α.</w:t>
      </w:r>
    </w:p>
    <w:p w14:paraId="7E31AE7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52FDFB9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0D2259">
        <w:t>.</w:t>
      </w:r>
      <w:r w:rsidRPr="00603221">
        <w:t xml:space="preserve"> </w:t>
      </w:r>
    </w:p>
    <w:p w14:paraId="74A9C843" w14:textId="77777777" w:rsidR="006F0660" w:rsidRDefault="006F0660" w:rsidP="00D157B7">
      <w:pPr>
        <w:suppressAutoHyphens w:val="0"/>
        <w:spacing w:after="0"/>
        <w:jc w:val="left"/>
        <w:rPr>
          <w:b/>
          <w:lang w:val="el-GR"/>
        </w:rPr>
      </w:pPr>
    </w:p>
    <w:p w14:paraId="3074AE92"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759F72D" w14:textId="77777777"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216C2E8D"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4E428959"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99C0906" w14:textId="77777777" w:rsidR="002E1FDE" w:rsidRPr="00603221" w:rsidRDefault="002E1FDE" w:rsidP="00FD40D7">
      <w:pPr>
        <w:pStyle w:val="normalwithoutspacing"/>
      </w:pPr>
    </w:p>
    <w:p w14:paraId="22132863"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26503185"/>
      <w:r w:rsidRPr="00603221">
        <w:rPr>
          <w:rFonts w:cs="Tahoma"/>
          <w:lang w:val="el-GR"/>
        </w:rPr>
        <w:t>Στοιχεία Διαδικασίας - Χρηματοδότηση</w:t>
      </w:r>
      <w:bookmarkEnd w:id="14"/>
      <w:bookmarkEnd w:id="15"/>
      <w:bookmarkEnd w:id="16"/>
      <w:bookmarkEnd w:id="17"/>
    </w:p>
    <w:p w14:paraId="54012572" w14:textId="77777777" w:rsidR="008338F0" w:rsidRPr="00603221" w:rsidRDefault="003355E7">
      <w:pPr>
        <w:rPr>
          <w:lang w:val="el-GR"/>
        </w:rPr>
      </w:pPr>
      <w:r w:rsidRPr="00603221">
        <w:rPr>
          <w:b/>
          <w:lang w:val="el-GR"/>
        </w:rPr>
        <w:t xml:space="preserve">Είδος διαδικασίας </w:t>
      </w:r>
    </w:p>
    <w:p w14:paraId="4B066B31"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504B1C67" w14:textId="77777777" w:rsidR="008338F0" w:rsidRPr="00603221" w:rsidRDefault="008338F0">
      <w:pPr>
        <w:pStyle w:val="normalwithoutspacing"/>
      </w:pPr>
    </w:p>
    <w:p w14:paraId="6C8D80F2" w14:textId="77777777" w:rsidR="008338F0" w:rsidRPr="00603221" w:rsidRDefault="003355E7">
      <w:pPr>
        <w:pStyle w:val="normalwithoutspacing"/>
      </w:pPr>
      <w:r w:rsidRPr="00603221">
        <w:rPr>
          <w:b/>
        </w:rPr>
        <w:t>Χρηματοδότηση της σύμβασης</w:t>
      </w:r>
    </w:p>
    <w:p w14:paraId="0B98A27A" w14:textId="77777777" w:rsidR="00092F07" w:rsidRPr="00092F07" w:rsidRDefault="00092F07" w:rsidP="00092F07">
      <w:pPr>
        <w:pStyle w:val="normalwithoutspacing"/>
      </w:pPr>
      <w:r w:rsidRPr="00092F07">
        <w:t>Φορέας χρηματοδότησης της Σύμβασης είναι το Υπουργείο.</w:t>
      </w:r>
      <w:r w:rsidR="007C3E2B" w:rsidRPr="007C3E2B">
        <w:t xml:space="preserve"> Υγείας</w:t>
      </w:r>
      <w:r w:rsidRPr="00092F07">
        <w:t xml:space="preserve"> </w:t>
      </w:r>
    </w:p>
    <w:p w14:paraId="799DDEC9" w14:textId="77777777" w:rsidR="009F05F6" w:rsidRDefault="009F05F6" w:rsidP="009F05F6">
      <w:pPr>
        <w:pStyle w:val="normalwithoutspacing"/>
      </w:pPr>
    </w:p>
    <w:p w14:paraId="3878B543" w14:textId="77777777" w:rsidR="000D2259" w:rsidRPr="00852099" w:rsidRDefault="000D2259" w:rsidP="000D2259">
      <w:pPr>
        <w:rPr>
          <w:lang w:val="el-GR"/>
        </w:rPr>
      </w:pPr>
      <w:bookmarkStart w:id="18" w:name="_Hlk129166241"/>
      <w:r w:rsidRPr="00DD6E74">
        <w:rPr>
          <w:lang w:val="el-GR"/>
        </w:rPr>
        <w:t xml:space="preserve">Οι δαπάνες του Έργου θα βαρύνουν το Πρόγραμμα Δημοσίων Επενδύσεων - </w:t>
      </w:r>
      <w:r w:rsidRPr="00E6206E">
        <w:t>TAA</w:t>
      </w:r>
      <w:r w:rsidRPr="00DD6E74">
        <w:rPr>
          <w:lang w:val="el-GR"/>
        </w:rPr>
        <w:t xml:space="preserve">, και συγκεκριμένα την ΣΑΤΑ 091 με </w:t>
      </w:r>
      <w:proofErr w:type="spellStart"/>
      <w:r w:rsidRPr="00DD6E74">
        <w:rPr>
          <w:lang w:val="el-GR"/>
        </w:rPr>
        <w:t>ενάριθμο</w:t>
      </w:r>
      <w:proofErr w:type="spellEnd"/>
      <w:r w:rsidRPr="00DD6E74">
        <w:rPr>
          <w:lang w:val="el-GR"/>
        </w:rPr>
        <w:t xml:space="preserve"> κωδικό: </w:t>
      </w:r>
      <w:r w:rsidRPr="00E27BE9">
        <w:rPr>
          <w:lang w:val="el-GR"/>
        </w:rPr>
        <w:t>2023ΤΑ09100003</w:t>
      </w:r>
      <w:r>
        <w:rPr>
          <w:lang w:val="el-GR"/>
        </w:rPr>
        <w:t>.</w:t>
      </w:r>
    </w:p>
    <w:p w14:paraId="09CEA914" w14:textId="77777777" w:rsidR="000D2259" w:rsidRDefault="000D2259" w:rsidP="000D2259">
      <w:pPr>
        <w:pStyle w:val="normalwithoutspacing"/>
      </w:pPr>
    </w:p>
    <w:p w14:paraId="583920A8" w14:textId="77777777" w:rsidR="000D2259" w:rsidRPr="000A6850" w:rsidRDefault="000D2259" w:rsidP="000D2259">
      <w:pPr>
        <w:rPr>
          <w:lang w:val="el-GR"/>
        </w:rPr>
      </w:pPr>
      <w:r w:rsidRPr="000305FE">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305FE">
        <w:t>NextGeneration</w:t>
      </w:r>
      <w:r w:rsidRPr="000305FE">
        <w:rPr>
          <w:lang w:val="el-GR"/>
        </w:rPr>
        <w:t xml:space="preserve"> </w:t>
      </w:r>
      <w:r w:rsidRPr="000305FE">
        <w:t>EU</w:t>
      </w:r>
      <w:r w:rsidRPr="000305FE">
        <w:rPr>
          <w:lang w:val="el-GR"/>
        </w:rPr>
        <w:t xml:space="preserve"> (κωδικός Δράσης: 16783 / Άξονας 3.3), με βάση την Απόφαση Ένταξης με </w:t>
      </w:r>
      <w:proofErr w:type="spellStart"/>
      <w:r w:rsidRPr="000305FE">
        <w:rPr>
          <w:lang w:val="el-GR"/>
        </w:rPr>
        <w:t>αρ</w:t>
      </w:r>
      <w:proofErr w:type="spellEnd"/>
      <w:r w:rsidRPr="000305FE">
        <w:rPr>
          <w:lang w:val="el-GR"/>
        </w:rPr>
        <w:t xml:space="preserve">. </w:t>
      </w:r>
      <w:proofErr w:type="spellStart"/>
      <w:r w:rsidRPr="000305FE">
        <w:rPr>
          <w:lang w:val="el-GR"/>
        </w:rPr>
        <w:t>πρωτ</w:t>
      </w:r>
      <w:proofErr w:type="spellEnd"/>
      <w:r w:rsidRPr="000305FE">
        <w:rPr>
          <w:lang w:val="el-GR"/>
        </w:rPr>
        <w:t>. 30987 ΕΞ 2023/24-02-2023 (Α.Π ΚτΠ Μ.Α.Ε. 3919/24-02-2023)  και ΑΔΑ: Ω8Δ8Η-2ΥΥ</w:t>
      </w:r>
      <w:r w:rsidRPr="00873A9C">
        <w:rPr>
          <w:lang w:val="el-GR"/>
        </w:rPr>
        <w:t>,</w:t>
      </w:r>
      <w:r w:rsidRPr="000305FE">
        <w:rPr>
          <w:lang w:val="el-GR"/>
        </w:rPr>
        <w:t xml:space="preserve">  έχει δε λάβει κωδικό</w:t>
      </w:r>
      <w:r w:rsidRPr="006374E1">
        <w:rPr>
          <w:lang w:val="el-GR"/>
        </w:rPr>
        <w:t xml:space="preserve"> ΟΠΣ ΤΑ: </w:t>
      </w:r>
      <w:r>
        <w:rPr>
          <w:lang w:val="el-GR"/>
        </w:rPr>
        <w:t>5202702</w:t>
      </w:r>
      <w:r w:rsidRPr="006374E1">
        <w:rPr>
          <w:lang w:val="el-GR"/>
        </w:rPr>
        <w:t>.</w:t>
      </w:r>
    </w:p>
    <w:bookmarkEnd w:id="18"/>
    <w:p w14:paraId="22A6B64F" w14:textId="77777777" w:rsidR="00295C2E" w:rsidRDefault="00295C2E" w:rsidP="00824E13">
      <w:pPr>
        <w:pStyle w:val="normalwithoutspacing"/>
      </w:pPr>
    </w:p>
    <w:p w14:paraId="70ACB00A" w14:textId="77777777" w:rsidR="006F0660" w:rsidRDefault="006F0660" w:rsidP="00824E13">
      <w:pPr>
        <w:pStyle w:val="normalwithoutspacing"/>
      </w:pPr>
    </w:p>
    <w:p w14:paraId="2BEA6A71"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26503186"/>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5B023FCD" w14:textId="77777777" w:rsidR="008017D5" w:rsidRDefault="008017D5" w:rsidP="000E3C4E">
      <w:pPr>
        <w:suppressAutoHyphens w:val="0"/>
        <w:spacing w:after="91" w:line="236" w:lineRule="auto"/>
        <w:rPr>
          <w:rFonts w:eastAsia="Calibri"/>
          <w:lang w:val="el-GR"/>
        </w:rPr>
      </w:pPr>
      <w:r w:rsidRPr="00244E0C">
        <w:rPr>
          <w:rFonts w:eastAsia="Calibri"/>
          <w:lang w:val="el-GR"/>
        </w:rPr>
        <w:t xml:space="preserve">Αντικείμενο του έργου είναι </w:t>
      </w:r>
      <w:r>
        <w:rPr>
          <w:rFonts w:eastAsia="Calibri"/>
          <w:lang w:val="el-GR"/>
        </w:rPr>
        <w:t xml:space="preserve">η </w:t>
      </w:r>
      <w:r w:rsidRPr="0004400B">
        <w:rPr>
          <w:rFonts w:eastAsia="Calibri"/>
          <w:lang w:val="el-GR"/>
        </w:rPr>
        <w:t>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61072C">
        <w:rPr>
          <w:rFonts w:eastAsia="Calibri"/>
          <w:lang w:val="el-GR"/>
        </w:rPr>
        <w:t>Ο</w:t>
      </w:r>
      <w:r w:rsidR="0061072C" w:rsidRPr="00136CAB">
        <w:rPr>
          <w:rFonts w:eastAsia="Calibri"/>
          <w:lang w:val="el-GR"/>
        </w:rPr>
        <w:t xml:space="preserve">ικονομική </w:t>
      </w:r>
      <w:r w:rsidR="00136CAB" w:rsidRPr="00136CAB">
        <w:rPr>
          <w:rFonts w:eastAsia="Calibri"/>
          <w:lang w:val="el-GR"/>
        </w:rPr>
        <w:t>ενίσχυση για τη διενέργεια πράξεων προληπτικής οδοντιατρικής φροντίδας σε παιδιά ηλικίας έξι έως δώδεκα (6-12) ετών - (</w:t>
      </w:r>
      <w:proofErr w:type="spellStart"/>
      <w:r w:rsidR="00136CAB" w:rsidRPr="00136CAB">
        <w:rPr>
          <w:rFonts w:eastAsia="Calibri"/>
          <w:lang w:val="el-GR"/>
        </w:rPr>
        <w:t>Dentist</w:t>
      </w:r>
      <w:proofErr w:type="spellEnd"/>
      <w:r w:rsidR="00136CAB" w:rsidRPr="00136CAB">
        <w:rPr>
          <w:rFonts w:eastAsia="Calibri"/>
          <w:lang w:val="el-GR"/>
        </w:rPr>
        <w:t xml:space="preserve"> PASS)</w:t>
      </w:r>
      <w:r w:rsidRPr="0004400B">
        <w:rPr>
          <w:rFonts w:eastAsia="Calibri"/>
          <w:lang w:val="el-GR"/>
        </w:rPr>
        <w:t>»</w:t>
      </w:r>
      <w:r>
        <w:rPr>
          <w:rFonts w:eastAsia="Calibri"/>
          <w:lang w:val="el-GR"/>
        </w:rPr>
        <w:t xml:space="preserve">. </w:t>
      </w:r>
    </w:p>
    <w:p w14:paraId="005671A5" w14:textId="5EE98A98"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w:t>
      </w:r>
      <w:r w:rsidR="00AD3E33" w:rsidRPr="00AD3E33">
        <w:rPr>
          <w:rFonts w:cstheme="minorHAnsi"/>
          <w:lang w:val="el-GR"/>
        </w:rPr>
        <w:t>79410000-1</w:t>
      </w:r>
      <w:r w:rsidR="00EF2B0A">
        <w:rPr>
          <w:rFonts w:cstheme="minorHAnsi"/>
          <w:lang w:val="el-GR"/>
        </w:rPr>
        <w:t xml:space="preserve"> </w:t>
      </w:r>
      <w:r w:rsidR="00AD3E33" w:rsidRPr="00AD3E33">
        <w:rPr>
          <w:rFonts w:cstheme="minorHAnsi"/>
          <w:lang w:val="el-GR"/>
        </w:rPr>
        <w:t>Υπηρεσίες παροχής επιχειρηματικών συμβουλών και συμβουλών σε θέματα διαχείρισης</w:t>
      </w:r>
      <w:r w:rsidR="006D3DA7">
        <w:rPr>
          <w:rFonts w:cstheme="minorHAnsi"/>
          <w:lang w:val="el-GR"/>
        </w:rPr>
        <w:t>.</w:t>
      </w:r>
    </w:p>
    <w:p w14:paraId="0F527613" w14:textId="341675E3" w:rsidR="000D2259" w:rsidRPr="000D2259" w:rsidRDefault="000D2259">
      <w:pPr>
        <w:rPr>
          <w:lang w:val="el-GR"/>
        </w:rPr>
      </w:pPr>
      <w:r w:rsidRPr="000D2259">
        <w:rPr>
          <w:lang w:val="el-GR"/>
        </w:rPr>
        <w:t>Συνολική  εκτιμώμενη αξία σύμβασης €</w:t>
      </w:r>
      <w:r w:rsidR="009D728D">
        <w:rPr>
          <w:lang w:val="el-GR"/>
        </w:rPr>
        <w:t xml:space="preserve"> </w:t>
      </w:r>
      <w:r w:rsidRPr="000D2259">
        <w:rPr>
          <w:lang w:val="el-GR"/>
        </w:rPr>
        <w:t>146.000,00 μη Περιλαμβανομένου ΦΠΑ , προϋπολογισμός με ΦΠΑ: €</w:t>
      </w:r>
      <w:r w:rsidR="009D728D">
        <w:rPr>
          <w:lang w:val="el-GR"/>
        </w:rPr>
        <w:t xml:space="preserve"> </w:t>
      </w:r>
      <w:r w:rsidRPr="000D2259">
        <w:rPr>
          <w:lang w:val="el-GR"/>
        </w:rPr>
        <w:t>181.040,00, ΦΠΑ 24% €</w:t>
      </w:r>
      <w:r w:rsidR="009D728D">
        <w:rPr>
          <w:lang w:val="el-GR"/>
        </w:rPr>
        <w:t xml:space="preserve"> </w:t>
      </w:r>
      <w:r w:rsidRPr="000D2259">
        <w:rPr>
          <w:lang w:val="el-GR"/>
        </w:rPr>
        <w:t>35.040,00</w:t>
      </w:r>
    </w:p>
    <w:p w14:paraId="6988740B" w14:textId="7F0D2B43"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40954198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6.3</w:t>
      </w:r>
      <w:r w:rsidR="00DD27E9">
        <w:fldChar w:fldCharType="end"/>
      </w:r>
      <w:r w:rsidR="002E6472" w:rsidRPr="00A00118">
        <w:rPr>
          <w:lang w:val="el-GR"/>
        </w:rPr>
        <w:t xml:space="preserve"> της παρούσας</w:t>
      </w:r>
      <w:r w:rsidR="002E6472" w:rsidRPr="00672C9B">
        <w:rPr>
          <w:lang w:val="el-GR"/>
        </w:rPr>
        <w:t>.</w:t>
      </w:r>
    </w:p>
    <w:p w14:paraId="32D8BA99" w14:textId="444F727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496625830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603221">
        <w:rPr>
          <w:lang w:val="el-GR"/>
        </w:rPr>
        <w:t>ΠΑΡΑΡΤΗΜΑ Ι – Αναλυτική Περιγραφή Φυσικού και Οικονομικού Αντικειμένου της Σύμβασης</w:t>
      </w:r>
      <w:r w:rsidR="00DD27E9">
        <w:fldChar w:fldCharType="end"/>
      </w:r>
      <w:r w:rsidRPr="00603221">
        <w:rPr>
          <w:lang w:val="el-GR"/>
        </w:rPr>
        <w:t xml:space="preserve"> ή σε άλλο περιγραφικό έγγραφο της παρούσας διακήρυξης. </w:t>
      </w:r>
    </w:p>
    <w:p w14:paraId="3F7B3B26" w14:textId="77777777" w:rsidR="00FD40D7" w:rsidRDefault="003355E7" w:rsidP="00A00118">
      <w:pPr>
        <w:pStyle w:val="normalwithoutspacing"/>
      </w:pPr>
      <w:bookmarkStart w:id="22"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2"/>
    <w:p w14:paraId="75990A27" w14:textId="77777777" w:rsidR="008338F0" w:rsidRPr="00745634" w:rsidRDefault="008338F0" w:rsidP="00FD40D7">
      <w:pPr>
        <w:rPr>
          <w:lang w:val="el-GR"/>
        </w:rPr>
      </w:pPr>
    </w:p>
    <w:p w14:paraId="0B2762D9"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26503187"/>
      <w:r w:rsidRPr="00603221">
        <w:rPr>
          <w:rFonts w:cs="Tahoma"/>
          <w:lang w:val="el-GR"/>
        </w:rPr>
        <w:t>Θεσμικό πλαίσιο</w:t>
      </w:r>
      <w:bookmarkEnd w:id="23"/>
      <w:bookmarkEnd w:id="24"/>
      <w:bookmarkEnd w:id="25"/>
      <w:r w:rsidRPr="00603221">
        <w:rPr>
          <w:rFonts w:cs="Tahoma"/>
          <w:lang w:val="el-GR"/>
        </w:rPr>
        <w:t xml:space="preserve"> </w:t>
      </w:r>
    </w:p>
    <w:p w14:paraId="0107C8DF"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791AEE56" w14:textId="77777777" w:rsidR="00B12251" w:rsidRPr="008A22F3" w:rsidRDefault="00B12251" w:rsidP="00B12251">
      <w:pPr>
        <w:numPr>
          <w:ilvl w:val="0"/>
          <w:numId w:val="28"/>
        </w:numPr>
        <w:suppressAutoHyphens w:val="0"/>
        <w:spacing w:before="120"/>
        <w:ind w:left="425" w:hanging="426"/>
        <w:rPr>
          <w:bCs/>
          <w:lang w:val="el-GR"/>
        </w:rPr>
      </w:pPr>
      <w:bookmarkStart w:id="26" w:name="_Hlk71646966"/>
      <w:r w:rsidRPr="008A22F3">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C4B99">
        <w:rPr>
          <w:bCs/>
        </w:rPr>
        <w:t>L</w:t>
      </w:r>
      <w:r w:rsidRPr="008A22F3">
        <w:rPr>
          <w:bCs/>
          <w:lang w:val="el-GR"/>
        </w:rPr>
        <w:t xml:space="preserve"> 57/17).</w:t>
      </w:r>
    </w:p>
    <w:p w14:paraId="1936595F"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C4B99">
        <w:rPr>
          <w:bCs/>
        </w:rPr>
        <w:t>L</w:t>
      </w:r>
      <w:r w:rsidRPr="008A22F3">
        <w:rPr>
          <w:bCs/>
          <w:lang w:val="el-GR"/>
        </w:rPr>
        <w:t xml:space="preserve"> 57/1).</w:t>
      </w:r>
    </w:p>
    <w:p w14:paraId="550F5C5D" w14:textId="77777777" w:rsidR="00B12251" w:rsidRPr="009C4B99" w:rsidRDefault="00B12251" w:rsidP="00B12251">
      <w:pPr>
        <w:numPr>
          <w:ilvl w:val="0"/>
          <w:numId w:val="28"/>
        </w:numPr>
        <w:suppressAutoHyphens w:val="0"/>
        <w:spacing w:before="120"/>
        <w:ind w:left="425" w:hanging="426"/>
        <w:rPr>
          <w:bCs/>
        </w:rPr>
      </w:pPr>
      <w:r w:rsidRPr="008A22F3">
        <w:rPr>
          <w:bCs/>
          <w:lang w:val="el-GR"/>
        </w:rPr>
        <w:t xml:space="preserve">Τον Κανονισμό (ΕΕ, </w:t>
      </w:r>
      <w:proofErr w:type="spellStart"/>
      <w:r w:rsidRPr="008A22F3">
        <w:rPr>
          <w:bCs/>
          <w:lang w:val="el-GR"/>
        </w:rPr>
        <w:t>Ευρατόμ</w:t>
      </w:r>
      <w:proofErr w:type="spellEnd"/>
      <w:r w:rsidRPr="008A22F3">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8A22F3">
        <w:rPr>
          <w:bCs/>
          <w:lang w:val="el-GR"/>
        </w:rPr>
        <w:t>Ευρατόμ</w:t>
      </w:r>
      <w:proofErr w:type="spellEnd"/>
      <w:r w:rsidRPr="008A22F3">
        <w:rPr>
          <w:bCs/>
          <w:lang w:val="el-GR"/>
        </w:rPr>
        <w:t xml:space="preserve">) αριθ. </w:t>
      </w:r>
      <w:r w:rsidRPr="009C4B99">
        <w:rPr>
          <w:bCs/>
        </w:rPr>
        <w:t>966/2012 (L 193/1).</w:t>
      </w:r>
    </w:p>
    <w:p w14:paraId="4957473B"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υπ’ </w:t>
      </w:r>
      <w:proofErr w:type="spellStart"/>
      <w:r w:rsidRPr="008A22F3">
        <w:rPr>
          <w:bCs/>
          <w:lang w:val="el-GR"/>
        </w:rPr>
        <w:t>αριθμ</w:t>
      </w:r>
      <w:proofErr w:type="spellEnd"/>
      <w:r w:rsidRPr="008A22F3">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4548E68"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C4B99">
        <w:rPr>
          <w:bCs/>
        </w:rPr>
        <w:t>ST</w:t>
      </w:r>
      <w:r w:rsidRPr="008A22F3">
        <w:rPr>
          <w:bCs/>
          <w:lang w:val="el-GR"/>
        </w:rPr>
        <w:t xml:space="preserve"> 10152/21, </w:t>
      </w:r>
      <w:r w:rsidRPr="009C4B99">
        <w:rPr>
          <w:bCs/>
        </w:rPr>
        <w:t>ST</w:t>
      </w:r>
      <w:r w:rsidRPr="008A22F3">
        <w:rPr>
          <w:bCs/>
          <w:lang w:val="el-GR"/>
        </w:rPr>
        <w:t xml:space="preserve"> 10152/21 </w:t>
      </w:r>
      <w:r w:rsidRPr="009C4B99">
        <w:rPr>
          <w:bCs/>
        </w:rPr>
        <w:t>ADD</w:t>
      </w:r>
      <w:r w:rsidRPr="008A22F3">
        <w:rPr>
          <w:bCs/>
          <w:lang w:val="el-GR"/>
        </w:rPr>
        <w:t xml:space="preserve"> 1).</w:t>
      </w:r>
    </w:p>
    <w:p w14:paraId="2AE7FBCE"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8A22F3">
        <w:rPr>
          <w:bCs/>
          <w:lang w:val="el-GR"/>
        </w:rPr>
        <w:t>κορωνοϊού</w:t>
      </w:r>
      <w:proofErr w:type="spellEnd"/>
      <w:r w:rsidRPr="008A22F3">
        <w:rPr>
          <w:bCs/>
          <w:lang w:val="el-GR"/>
        </w:rPr>
        <w:t xml:space="preserve"> </w:t>
      </w:r>
      <w:r w:rsidRPr="009C4B99">
        <w:rPr>
          <w:bCs/>
        </w:rPr>
        <w:t>COVID</w:t>
      </w:r>
      <w:r w:rsidRPr="008A22F3">
        <w:rPr>
          <w:bCs/>
          <w:lang w:val="el-GR"/>
        </w:rPr>
        <w:t>- 19, επείγουσες δημοσιονομικές και φορολογικές ρυθμίσεις και άλλες διατάξεις» (ΦΕΚ 17/</w:t>
      </w:r>
      <w:r w:rsidRPr="009C4B99">
        <w:rPr>
          <w:bCs/>
        </w:rPr>
        <w:t>A</w:t>
      </w:r>
      <w:r w:rsidRPr="008A22F3">
        <w:rPr>
          <w:bCs/>
          <w:lang w:val="el-GR"/>
        </w:rPr>
        <w:t>/05-02-2021).</w:t>
      </w:r>
    </w:p>
    <w:p w14:paraId="20B3E761"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0C02A0A"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7198524"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915A92C"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υπ’ </w:t>
      </w:r>
      <w:proofErr w:type="spellStart"/>
      <w:r w:rsidRPr="008A22F3">
        <w:rPr>
          <w:bCs/>
          <w:lang w:val="el-GR"/>
        </w:rPr>
        <w:t>αρ</w:t>
      </w:r>
      <w:proofErr w:type="spellEnd"/>
      <w:r w:rsidRPr="008A22F3">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F07B076"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υπ’ </w:t>
      </w:r>
      <w:proofErr w:type="spellStart"/>
      <w:r w:rsidRPr="008A22F3">
        <w:rPr>
          <w:bCs/>
          <w:lang w:val="el-GR"/>
        </w:rPr>
        <w:t>αρ</w:t>
      </w:r>
      <w:proofErr w:type="spellEnd"/>
      <w:r w:rsidRPr="008A22F3">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509708B"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υπ’ </w:t>
      </w:r>
      <w:proofErr w:type="spellStart"/>
      <w:r w:rsidRPr="008A22F3">
        <w:rPr>
          <w:bCs/>
          <w:lang w:val="el-GR"/>
        </w:rPr>
        <w:t>αριθμ</w:t>
      </w:r>
      <w:proofErr w:type="spellEnd"/>
      <w:r w:rsidRPr="008A22F3">
        <w:rPr>
          <w:bCs/>
          <w:lang w:val="el-GR"/>
        </w:rPr>
        <w:t>. 119126</w:t>
      </w:r>
      <w:r w:rsidRPr="009C4B99">
        <w:rPr>
          <w:bCs/>
        </w:rPr>
        <w:t>E</w:t>
      </w:r>
      <w:r w:rsidRPr="008A22F3">
        <w:rPr>
          <w:bCs/>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562F3785"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υπ’ </w:t>
      </w:r>
      <w:proofErr w:type="spellStart"/>
      <w:r w:rsidRPr="008A22F3">
        <w:rPr>
          <w:bCs/>
          <w:lang w:val="el-GR"/>
        </w:rPr>
        <w:t>αριθμ</w:t>
      </w:r>
      <w:proofErr w:type="spellEnd"/>
      <w:r w:rsidRPr="008A22F3">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6C71DDE7" w14:textId="77777777" w:rsidR="00B12251" w:rsidRPr="009C4B99" w:rsidRDefault="00B12251" w:rsidP="00B12251">
      <w:pPr>
        <w:numPr>
          <w:ilvl w:val="0"/>
          <w:numId w:val="28"/>
        </w:numPr>
        <w:suppressAutoHyphens w:val="0"/>
        <w:spacing w:before="120"/>
        <w:ind w:left="425" w:hanging="426"/>
        <w:rPr>
          <w:bCs/>
        </w:rPr>
      </w:pPr>
      <w:r w:rsidRPr="008A22F3">
        <w:rPr>
          <w:bCs/>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8A22F3">
        <w:rPr>
          <w:bCs/>
          <w:lang w:val="el-GR"/>
        </w:rPr>
        <w:t>Αρ</w:t>
      </w:r>
      <w:proofErr w:type="spellEnd"/>
      <w:r w:rsidRPr="008A22F3">
        <w:rPr>
          <w:bCs/>
          <w:lang w:val="el-GR"/>
        </w:rPr>
        <w:t xml:space="preserve">. </w:t>
      </w:r>
      <w:proofErr w:type="spellStart"/>
      <w:r w:rsidRPr="008A22F3">
        <w:rPr>
          <w:bCs/>
          <w:lang w:val="el-GR"/>
        </w:rPr>
        <w:t>Πρωτ</w:t>
      </w:r>
      <w:proofErr w:type="spellEnd"/>
      <w:r w:rsidRPr="008A22F3">
        <w:rPr>
          <w:bCs/>
          <w:lang w:val="el-GR"/>
        </w:rPr>
        <w:t xml:space="preserve">: 120141ΕΞ2021 / ΥΠΟΙΚ 30-09-2021 - ΑΔΑ: 6ΝΞ3Η-ΨΘ0), όπως τροποποιήθηκε με την υπ’ </w:t>
      </w:r>
      <w:proofErr w:type="spellStart"/>
      <w:r w:rsidRPr="008A22F3">
        <w:rPr>
          <w:bCs/>
          <w:lang w:val="el-GR"/>
        </w:rPr>
        <w:t>αρ</w:t>
      </w:r>
      <w:proofErr w:type="spellEnd"/>
      <w:r w:rsidRPr="008A22F3">
        <w:rPr>
          <w:bCs/>
          <w:lang w:val="el-GR"/>
        </w:rPr>
        <w:t xml:space="preserve">. 52415 ΕΞ 2022 Απόφαση του Αναπληρωτή Υπ. </w:t>
      </w:r>
      <w:proofErr w:type="spellStart"/>
      <w:r w:rsidRPr="009C4B99">
        <w:rPr>
          <w:bCs/>
        </w:rPr>
        <w:t>Οικονομικών</w:t>
      </w:r>
      <w:proofErr w:type="spellEnd"/>
      <w:r w:rsidRPr="009C4B99">
        <w:rPr>
          <w:bCs/>
        </w:rPr>
        <w:t xml:space="preserve"> (ΦΕΚ 1927/Β/19-04-2022).</w:t>
      </w:r>
    </w:p>
    <w:p w14:paraId="675AD908"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344FA53"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με </w:t>
      </w:r>
      <w:proofErr w:type="spellStart"/>
      <w:r w:rsidRPr="008A22F3">
        <w:rPr>
          <w:bCs/>
          <w:lang w:val="el-GR"/>
        </w:rPr>
        <w:t>Αρ</w:t>
      </w:r>
      <w:proofErr w:type="spellEnd"/>
      <w:r w:rsidRPr="008A22F3">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84403A4"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με </w:t>
      </w:r>
      <w:proofErr w:type="spellStart"/>
      <w:r w:rsidRPr="008A22F3">
        <w:rPr>
          <w:bCs/>
          <w:lang w:val="el-GR"/>
        </w:rPr>
        <w:t>Αρ</w:t>
      </w:r>
      <w:proofErr w:type="spellEnd"/>
      <w:r w:rsidRPr="008A22F3">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44C7AFA"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με </w:t>
      </w:r>
      <w:proofErr w:type="spellStart"/>
      <w:r w:rsidRPr="008A22F3">
        <w:rPr>
          <w:bCs/>
          <w:lang w:val="el-GR"/>
        </w:rPr>
        <w:t>Αριθμ</w:t>
      </w:r>
      <w:proofErr w:type="spellEnd"/>
      <w:r w:rsidRPr="008A22F3">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15169ED7"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FD865AA"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8A22F3">
        <w:rPr>
          <w:bCs/>
          <w:lang w:val="el-GR"/>
        </w:rPr>
        <w:t>υποκεφάλαιο</w:t>
      </w:r>
      <w:proofErr w:type="spellEnd"/>
      <w:r w:rsidRPr="008A22F3">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4BC0F024"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4152/2013 «Επείγοντα μέτρα εφαρμογής των νόμων 4046/2012, 4093/2012 και 4127/2013» (ΦΕΚ 107/Α/09-05-2013).</w:t>
      </w:r>
    </w:p>
    <w:p w14:paraId="43C9768F" w14:textId="77777777" w:rsidR="00B12251" w:rsidRPr="008A22F3" w:rsidRDefault="00B12251" w:rsidP="00B12251">
      <w:pPr>
        <w:numPr>
          <w:ilvl w:val="0"/>
          <w:numId w:val="28"/>
        </w:numPr>
        <w:suppressAutoHyphens w:val="0"/>
        <w:spacing w:before="120"/>
        <w:ind w:left="425" w:hanging="425"/>
        <w:rPr>
          <w:bCs/>
          <w:lang w:val="el-GR"/>
        </w:rPr>
      </w:pPr>
      <w:r w:rsidRPr="008A22F3">
        <w:rPr>
          <w:bCs/>
          <w:lang w:val="el-GR"/>
        </w:rPr>
        <w:t xml:space="preserve">Τον </w:t>
      </w:r>
      <w:r w:rsidRPr="009C4B99">
        <w:rPr>
          <w:bCs/>
        </w:rPr>
        <w:t>N</w:t>
      </w:r>
      <w:r w:rsidRPr="008A22F3">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8A22F3">
        <w:rPr>
          <w:bCs/>
          <w:lang w:val="el-GR"/>
        </w:rPr>
        <w:t>Προπτωχευτική</w:t>
      </w:r>
      <w:proofErr w:type="spellEnd"/>
      <w:r w:rsidRPr="008A22F3">
        <w:rPr>
          <w:bCs/>
          <w:lang w:val="el-GR"/>
        </w:rPr>
        <w:t xml:space="preserve"> διαδικασία εξυγίανσης και άλλες διατάξεις» (ΦΕΚ 204/Α/15-09-2011).</w:t>
      </w:r>
    </w:p>
    <w:p w14:paraId="22D631DB"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Τον </w:t>
      </w:r>
      <w:r w:rsidRPr="009C4B99">
        <w:rPr>
          <w:bCs/>
        </w:rPr>
        <w:t>N</w:t>
      </w:r>
      <w:r w:rsidRPr="008A22F3">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9C4B99">
        <w:rPr>
          <w:bCs/>
        </w:rPr>
        <w:t>A</w:t>
      </w:r>
      <w:r w:rsidRPr="008A22F3">
        <w:rPr>
          <w:bCs/>
          <w:lang w:val="el-GR"/>
        </w:rPr>
        <w:t>/31-12-2003), όπως τούτος τροποποιήθηκε και ισχύει.</w:t>
      </w:r>
    </w:p>
    <w:p w14:paraId="0E43533D"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7DCF2DF"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 Α.88 του Ν. 1892/1990 «Για τον εκσυγχρονισμό και την ανάπτυξη και άλλες διατάξεις» (ΦΕΚ 101/Α/31-07-1990).</w:t>
      </w:r>
    </w:p>
    <w:p w14:paraId="025E3932" w14:textId="77777777" w:rsidR="00B12251" w:rsidRPr="009C4B99" w:rsidRDefault="00B12251" w:rsidP="00B12251">
      <w:pPr>
        <w:numPr>
          <w:ilvl w:val="0"/>
          <w:numId w:val="28"/>
        </w:numPr>
        <w:suppressAutoHyphens w:val="0"/>
        <w:spacing w:before="120"/>
        <w:ind w:left="425" w:hanging="426"/>
        <w:rPr>
          <w:bCs/>
        </w:rPr>
      </w:pPr>
      <w:r w:rsidRPr="008A22F3">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C4B99">
        <w:rPr>
          <w:bCs/>
        </w:rPr>
        <w:t>(ΦΕΚ 133/Α/07-08-2019).</w:t>
      </w:r>
    </w:p>
    <w:p w14:paraId="73C4E104"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4912/2022 Ενιαία Αρχή Δημοσίων Συμβάσεων και άλλες διατάξεις του Υπουργείου Δικαιοσύνης” (ΦΕΚ 59/</w:t>
      </w:r>
      <w:r w:rsidRPr="009C4B99">
        <w:rPr>
          <w:bCs/>
        </w:rPr>
        <w:t>A</w:t>
      </w:r>
      <w:r w:rsidRPr="008A22F3">
        <w:rPr>
          <w:bCs/>
          <w:lang w:val="el-GR"/>
        </w:rPr>
        <w:t>/17-03-2022).</w:t>
      </w:r>
    </w:p>
    <w:p w14:paraId="62F95CF3"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4601/2019 “Εταιρικοί µ</w:t>
      </w:r>
      <w:proofErr w:type="spellStart"/>
      <w:r w:rsidRPr="008A22F3">
        <w:rPr>
          <w:bCs/>
          <w:lang w:val="el-GR"/>
        </w:rPr>
        <w:t>ετασχηµατισµοί</w:t>
      </w:r>
      <w:proofErr w:type="spellEnd"/>
      <w:r w:rsidRPr="008A22F3">
        <w:rPr>
          <w:bCs/>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136FC8D9"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 Π.Δ. 39/2017 “Κανονισμός εξέτασης Προδικαστικών Προσφυγών ενώπιων της Αρχής Εξέτασης Προδικαστικών Προσφυγών” (ΦΕΚ 64/Α/04-05-2017).</w:t>
      </w:r>
    </w:p>
    <w:p w14:paraId="4278D5E5"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3419/2005 “Γενικό Εμπορικό Μητρώο (Γ.Ε.ΜΗ.) και Εκσυγχρονισμός της Επιμελητηριακής Νομοθεσίας” (ΦΕΚ 297/Α/06-12-2005).</w:t>
      </w:r>
    </w:p>
    <w:p w14:paraId="30B27A59"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Την </w:t>
      </w:r>
      <w:proofErr w:type="spellStart"/>
      <w:r w:rsidRPr="008A22F3">
        <w:rPr>
          <w:bCs/>
          <w:lang w:val="el-GR"/>
        </w:rPr>
        <w:t>αριθμ</w:t>
      </w:r>
      <w:proofErr w:type="spellEnd"/>
      <w:r w:rsidRPr="008A22F3">
        <w:rPr>
          <w:bCs/>
          <w:lang w:val="el-GR"/>
        </w:rPr>
        <w:t xml:space="preserve">. 63446/2021 Κ.Υ.Α. “Καθορισμός Εθνικού </w:t>
      </w:r>
      <w:proofErr w:type="spellStart"/>
      <w:r w:rsidRPr="008A22F3">
        <w:rPr>
          <w:bCs/>
          <w:lang w:val="el-GR"/>
        </w:rPr>
        <w:t>Μορφότυπου</w:t>
      </w:r>
      <w:proofErr w:type="spellEnd"/>
      <w:r w:rsidRPr="008A22F3">
        <w:rPr>
          <w:bCs/>
          <w:lang w:val="el-GR"/>
        </w:rPr>
        <w:t xml:space="preserve"> ηλεκτρονικού τιμολογίου στο πλαίσιο των Δημοσίων Συμβάσεων” (2338/Β/02-06-2021).</w:t>
      </w:r>
    </w:p>
    <w:p w14:paraId="4A0C7F19"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Τον Ν. 4635/2019 (ιδίως  των άρθρων 85 </w:t>
      </w:r>
      <w:proofErr w:type="spellStart"/>
      <w:r w:rsidRPr="008A22F3">
        <w:rPr>
          <w:bCs/>
          <w:lang w:val="el-GR"/>
        </w:rPr>
        <w:t>επ</w:t>
      </w:r>
      <w:proofErr w:type="spellEnd"/>
      <w:r w:rsidRPr="008A22F3">
        <w:rPr>
          <w:bCs/>
          <w:lang w:val="el-GR"/>
        </w:rPr>
        <w:t>.) “Επενδύω στην Ελλάδα και άλλες διατάξεις” (ΦΕΚ 167/Α/30-10-2019).</w:t>
      </w:r>
    </w:p>
    <w:p w14:paraId="5C74C8F5"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 Π.Δ. 28/2015 “Κωδικοποίηση διατάξεων για την πρόσβαση σε δημόσια έγγραφα και στοιχεία» ΦΕΚ (34/Α/23-03-2015).</w:t>
      </w:r>
    </w:p>
    <w:p w14:paraId="074E47E8"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2859/2000 “Κύρωση Κώδικα Φόρου Προστιθέμενης Αξίας” (ΦΕΚ 248/Α/07-11-2000).</w:t>
      </w:r>
    </w:p>
    <w:p w14:paraId="61294E25"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C4B99">
        <w:rPr>
          <w:bCs/>
        </w:rPr>
        <w:t>L</w:t>
      </w:r>
      <w:r w:rsidRPr="008A22F3">
        <w:rPr>
          <w:bCs/>
          <w:lang w:val="el-GR"/>
        </w:rPr>
        <w:t xml:space="preserve"> 119).</w:t>
      </w:r>
    </w:p>
    <w:p w14:paraId="08A7CA7F"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28101094" w14:textId="77777777" w:rsidR="00B12251" w:rsidRDefault="00B12251" w:rsidP="00B12251">
      <w:pPr>
        <w:numPr>
          <w:ilvl w:val="0"/>
          <w:numId w:val="28"/>
        </w:numPr>
        <w:suppressAutoHyphens w:val="0"/>
        <w:spacing w:before="120"/>
        <w:ind w:left="425" w:hanging="426"/>
        <w:rPr>
          <w:bCs/>
        </w:rPr>
      </w:pPr>
      <w:r w:rsidRPr="008A22F3">
        <w:rPr>
          <w:bCs/>
          <w:lang w:val="el-GR"/>
        </w:rPr>
        <w:t xml:space="preserve">Τον </w:t>
      </w:r>
      <w:r w:rsidRPr="009C4B99">
        <w:rPr>
          <w:bCs/>
        </w:rPr>
        <w:t>N</w:t>
      </w:r>
      <w:r w:rsidRPr="008A22F3">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C4B99">
        <w:rPr>
          <w:bCs/>
        </w:rPr>
        <w:t>ΦΕΚ (967/Β/21-07-2006).</w:t>
      </w:r>
    </w:p>
    <w:p w14:paraId="0B58B837"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C4B99">
        <w:rPr>
          <w:bCs/>
        </w:rPr>
        <w:t>L</w:t>
      </w:r>
      <w:r w:rsidRPr="008A22F3">
        <w:rPr>
          <w:bCs/>
          <w:lang w:val="el-GR"/>
        </w:rPr>
        <w:t xml:space="preserve"> 156/16.6.2012) στο ελληνικό δίκαιο, τροποποίηση του ν. 3419/2005 (Α 297) και άλλες διατάξεις» (ΦΕΚ 265/Α/23-12-2014) και ισχύει.</w:t>
      </w:r>
    </w:p>
    <w:p w14:paraId="659FBD2A"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C28F463"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Το Α.39 του Ν. 4578/2018 «Μείωση ασφαλιστικών εισφορών και άλλες διατάξεις» (ΦΕΚ 200/Α/03-12-2018).</w:t>
      </w:r>
    </w:p>
    <w:p w14:paraId="0A3444AC" w14:textId="77777777" w:rsidR="00B12251" w:rsidRPr="008A22F3" w:rsidRDefault="00B12251" w:rsidP="00B12251">
      <w:pPr>
        <w:numPr>
          <w:ilvl w:val="0"/>
          <w:numId w:val="28"/>
        </w:numPr>
        <w:suppressAutoHyphens w:val="0"/>
        <w:spacing w:before="120"/>
        <w:ind w:left="425" w:hanging="426"/>
        <w:rPr>
          <w:bCs/>
          <w:lang w:val="el-GR"/>
        </w:rPr>
      </w:pPr>
      <w:r w:rsidRPr="008A22F3">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8A22F3">
        <w:rPr>
          <w:bCs/>
          <w:lang w:val="el-GR"/>
        </w:rPr>
        <w:t>αρ</w:t>
      </w:r>
      <w:proofErr w:type="spellEnd"/>
      <w:r w:rsidRPr="008A22F3">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23B31A2" w14:textId="77777777" w:rsidR="00B12251" w:rsidRPr="009C4B99" w:rsidRDefault="00B12251" w:rsidP="00B12251">
      <w:pPr>
        <w:numPr>
          <w:ilvl w:val="0"/>
          <w:numId w:val="28"/>
        </w:numPr>
        <w:suppressAutoHyphens w:val="0"/>
        <w:spacing w:before="120"/>
        <w:ind w:left="425" w:hanging="426"/>
        <w:rPr>
          <w:bCs/>
        </w:rPr>
      </w:pPr>
      <w:r w:rsidRPr="008A22F3">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8A22F3">
        <w:rPr>
          <w:bCs/>
          <w:lang w:val="el-GR"/>
        </w:rPr>
        <w:t>αρ</w:t>
      </w:r>
      <w:proofErr w:type="spellEnd"/>
      <w:r w:rsidRPr="008A22F3">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8A22F3">
        <w:rPr>
          <w:bCs/>
          <w:lang w:val="el-GR"/>
        </w:rPr>
        <w:t>οικ</w:t>
      </w:r>
      <w:proofErr w:type="spellEnd"/>
      <w:r w:rsidRPr="008A22F3">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9C4B99">
        <w:rPr>
          <w:bCs/>
        </w:rPr>
        <w:t>(Β’ 164)» ΦΕΚ 2060/Β’/2021))» (ΦΕΚ 5807/Β/10-12-2021).</w:t>
      </w:r>
    </w:p>
    <w:p w14:paraId="03EBE1B5" w14:textId="77777777" w:rsidR="00B12251" w:rsidRPr="009C4B99" w:rsidRDefault="00B12251" w:rsidP="00B12251">
      <w:pPr>
        <w:numPr>
          <w:ilvl w:val="0"/>
          <w:numId w:val="28"/>
        </w:numPr>
        <w:suppressAutoHyphens w:val="0"/>
        <w:spacing w:before="120"/>
        <w:ind w:left="425" w:hanging="426"/>
        <w:rPr>
          <w:bCs/>
        </w:rPr>
      </w:pPr>
      <w:r w:rsidRPr="008A22F3">
        <w:rPr>
          <w:bCs/>
          <w:lang w:val="el-GR"/>
        </w:rPr>
        <w:t xml:space="preserve">Την υπ’ </w:t>
      </w:r>
      <w:proofErr w:type="spellStart"/>
      <w:r w:rsidRPr="008A22F3">
        <w:rPr>
          <w:bCs/>
          <w:lang w:val="el-GR"/>
        </w:rPr>
        <w:t>αρ</w:t>
      </w:r>
      <w:proofErr w:type="spellEnd"/>
      <w:r w:rsidRPr="008A22F3">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C4B99">
        <w:rPr>
          <w:bCs/>
        </w:rPr>
        <w:t>(ΦΕΚ 752/ΥΟΔΔ/24.08.2022).</w:t>
      </w:r>
    </w:p>
    <w:p w14:paraId="0B3E85AB"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Το Άρθρο 3 (Μέρος Γ’) του ν. 5015/2023 (ΦΕΚ Α’20/02-02-2023) «Κύρωση: α) της από 22.11.2022 Επιμέρους Σύμβασης Δωρεάς - Έργο ΧΙ, Παράρτημα 13 της από 6.9.2018 κύριας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β) της από 22.11.2022 Τροποποίησης της από 6.9.2018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άλλες διατάξεις».  </w:t>
      </w:r>
    </w:p>
    <w:p w14:paraId="789AAB56" w14:textId="77777777" w:rsidR="00B12251" w:rsidRPr="001830A7" w:rsidRDefault="00B12251" w:rsidP="00B12251">
      <w:pPr>
        <w:numPr>
          <w:ilvl w:val="0"/>
          <w:numId w:val="28"/>
        </w:numPr>
        <w:suppressAutoHyphens w:val="0"/>
        <w:spacing w:before="120"/>
        <w:ind w:left="426" w:hanging="427"/>
        <w:rPr>
          <w:bCs/>
        </w:rPr>
      </w:pPr>
      <w:bookmarkStart w:id="27" w:name="_Hlk134110735"/>
      <w:r w:rsidRPr="008A22F3">
        <w:rPr>
          <w:bCs/>
          <w:lang w:val="el-GR"/>
        </w:rPr>
        <w:t xml:space="preserve">Την υπ’ </w:t>
      </w:r>
      <w:proofErr w:type="spellStart"/>
      <w:r w:rsidRPr="008A22F3">
        <w:rPr>
          <w:bCs/>
          <w:lang w:val="el-GR"/>
        </w:rPr>
        <w:t>αρ</w:t>
      </w:r>
      <w:proofErr w:type="spellEnd"/>
      <w:r w:rsidRPr="008A22F3">
        <w:rPr>
          <w:bCs/>
          <w:lang w:val="el-GR"/>
        </w:rPr>
        <w:t>. 22470/21-04-2023 Κοινή Υπουργική Απόφαση των Υπουργών Οικονομικών, Ανάπτυξης και Επενδύσεων, Υγείας, Ψηφιακής Διακυβέρνησης και Επικρατείας με θέμα: “Υλοποίηση Προγράμματος για τη μεταρρύθμιση της πρωτοβάθμιας υγειονομικής περίθαλψης (</w:t>
      </w:r>
      <w:r w:rsidRPr="001830A7">
        <w:rPr>
          <w:bCs/>
        </w:rPr>
        <w:t>dentist</w:t>
      </w:r>
      <w:r w:rsidRPr="008A22F3">
        <w:rPr>
          <w:bCs/>
          <w:lang w:val="el-GR"/>
        </w:rPr>
        <w:t xml:space="preserve"> </w:t>
      </w:r>
      <w:r w:rsidRPr="001830A7">
        <w:rPr>
          <w:bCs/>
        </w:rPr>
        <w:t>pass</w:t>
      </w:r>
      <w:r w:rsidRPr="008A22F3">
        <w:rPr>
          <w:bCs/>
          <w:lang w:val="el-GR"/>
        </w:rPr>
        <w:t xml:space="preserve">)”. </w:t>
      </w:r>
      <w:r>
        <w:rPr>
          <w:bCs/>
        </w:rPr>
        <w:t>(ΦΕΚ 2659/Β’/21-04-2023)</w:t>
      </w:r>
      <w:r>
        <w:rPr>
          <w:bCs/>
          <w:lang w:val="en-US"/>
        </w:rPr>
        <w:t>.</w:t>
      </w:r>
    </w:p>
    <w:bookmarkEnd w:id="27"/>
    <w:p w14:paraId="60AC079D"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 ΣΑΤΑ </w:t>
      </w:r>
      <w:r w:rsidRPr="0022178A">
        <w:rPr>
          <w:bCs/>
        </w:rPr>
        <w:t>TA</w:t>
      </w:r>
      <w:r w:rsidRPr="008A22F3">
        <w:rPr>
          <w:bCs/>
          <w:lang w:val="el-GR"/>
        </w:rPr>
        <w:t>091 του Υπουργείου Υγείας με την οποία εγκρίθηκε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8A22F3">
        <w:rPr>
          <w:bCs/>
          <w:lang w:val="el-GR"/>
        </w:rPr>
        <w:t xml:space="preserve"> </w:t>
      </w:r>
      <w:r w:rsidRPr="0022178A">
        <w:rPr>
          <w:bCs/>
        </w:rPr>
        <w:t>pass</w:t>
      </w:r>
      <w:r w:rsidRPr="008A22F3">
        <w:rPr>
          <w:bCs/>
          <w:lang w:val="el-GR"/>
        </w:rPr>
        <w:t xml:space="preserve">”)» (κωδικός ΟΠΣ ΤΑ 5202702) στο Ταμείο Ανάκαμψης και Ανθεκτικότητας, με </w:t>
      </w:r>
      <w:proofErr w:type="spellStart"/>
      <w:r w:rsidRPr="008A22F3">
        <w:rPr>
          <w:bCs/>
          <w:lang w:val="el-GR"/>
        </w:rPr>
        <w:t>ενάριθμο</w:t>
      </w:r>
      <w:proofErr w:type="spellEnd"/>
      <w:r w:rsidRPr="008A22F3">
        <w:rPr>
          <w:bCs/>
          <w:lang w:val="el-GR"/>
        </w:rPr>
        <w:t xml:space="preserve"> κωδικό 2023ΤΑ09100003.</w:t>
      </w:r>
    </w:p>
    <w:p w14:paraId="42ACF82A" w14:textId="77777777" w:rsidR="00B12251" w:rsidRPr="008A22F3" w:rsidRDefault="00B12251" w:rsidP="00B12251">
      <w:pPr>
        <w:numPr>
          <w:ilvl w:val="0"/>
          <w:numId w:val="28"/>
        </w:numPr>
        <w:suppressAutoHyphens w:val="0"/>
        <w:spacing w:before="120"/>
        <w:ind w:left="426" w:hanging="427"/>
        <w:rPr>
          <w:bCs/>
          <w:lang w:val="el-GR"/>
        </w:rPr>
      </w:pPr>
      <w:r w:rsidRPr="0022178A">
        <w:rPr>
          <w:bCs/>
        </w:rPr>
        <w:t>T</w:t>
      </w:r>
      <w:r w:rsidRPr="008A22F3">
        <w:rPr>
          <w:bCs/>
          <w:lang w:val="el-GR"/>
        </w:rPr>
        <w:t xml:space="preserve">ην από 08-02-2023 (αριθ. </w:t>
      </w:r>
      <w:proofErr w:type="spellStart"/>
      <w:r w:rsidRPr="008A22F3">
        <w:rPr>
          <w:bCs/>
          <w:lang w:val="el-GR"/>
        </w:rPr>
        <w:t>πρωτ</w:t>
      </w:r>
      <w:proofErr w:type="spellEnd"/>
      <w:r w:rsidRPr="008A22F3">
        <w:rPr>
          <w:bCs/>
          <w:lang w:val="el-GR"/>
        </w:rPr>
        <w:t>. ΚτΠ Μ.Α.Ε.: 3282/16-02-2023) Προγραμματική Συμφωνία μεταξύ του Υπουργείου Υγείας και της ΚτΠ Μ.Α.Ε.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8A22F3">
        <w:rPr>
          <w:bCs/>
          <w:lang w:val="el-GR"/>
        </w:rPr>
        <w:t xml:space="preserve"> </w:t>
      </w:r>
      <w:r w:rsidRPr="0022178A">
        <w:rPr>
          <w:bCs/>
        </w:rPr>
        <w:t>pass</w:t>
      </w:r>
      <w:r w:rsidRPr="008A22F3">
        <w:rPr>
          <w:bCs/>
          <w:lang w:val="el-GR"/>
        </w:rPr>
        <w:t>”)».</w:t>
      </w:r>
    </w:p>
    <w:p w14:paraId="00B92CD7"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Την υπ’ </w:t>
      </w:r>
      <w:proofErr w:type="spellStart"/>
      <w:r w:rsidRPr="008A22F3">
        <w:rPr>
          <w:bCs/>
          <w:lang w:val="el-GR"/>
        </w:rPr>
        <w:t>αρ</w:t>
      </w:r>
      <w:proofErr w:type="spellEnd"/>
      <w:r w:rsidRPr="008A22F3">
        <w:rPr>
          <w:bCs/>
          <w:lang w:val="el-GR"/>
        </w:rPr>
        <w:t>. 30987 ΕΞ 2023/24-02-2023 (</w:t>
      </w:r>
      <w:proofErr w:type="spellStart"/>
      <w:r w:rsidRPr="008A22F3">
        <w:rPr>
          <w:bCs/>
          <w:lang w:val="el-GR"/>
        </w:rPr>
        <w:t>αρ</w:t>
      </w:r>
      <w:proofErr w:type="spellEnd"/>
      <w:r w:rsidRPr="008A22F3">
        <w:rPr>
          <w:bCs/>
          <w:lang w:val="el-GR"/>
        </w:rPr>
        <w:t xml:space="preserve">. </w:t>
      </w:r>
      <w:proofErr w:type="spellStart"/>
      <w:r w:rsidRPr="008A22F3">
        <w:rPr>
          <w:bCs/>
          <w:lang w:val="el-GR"/>
        </w:rPr>
        <w:t>πρωτ</w:t>
      </w:r>
      <w:proofErr w:type="spellEnd"/>
      <w:r w:rsidRPr="008A22F3">
        <w:rPr>
          <w:bCs/>
          <w:lang w:val="el-GR"/>
        </w:rPr>
        <w:t>. ΚτΠ Μ.Α.Ε.: 3919/24-02-2023) Απόφαση της Ειδικής Υπηρεσίας Συντονισμού Ταμείου Ανάκαμψης (ΕΥΣΤΑ) με θέμα: “Απόφαση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8A22F3">
        <w:rPr>
          <w:bCs/>
          <w:lang w:val="el-GR"/>
        </w:rPr>
        <w:t xml:space="preserve"> </w:t>
      </w:r>
      <w:r w:rsidRPr="0022178A">
        <w:rPr>
          <w:bCs/>
        </w:rPr>
        <w:t>pass</w:t>
      </w:r>
      <w:r w:rsidRPr="008A22F3">
        <w:rPr>
          <w:bCs/>
          <w:lang w:val="el-GR"/>
        </w:rPr>
        <w:t>”)» (κωδικός ΟΠΣ ΤΑ 5202702) στο Ταμείο Ανάκαμψης και Ανθεκτικότητας”.</w:t>
      </w:r>
    </w:p>
    <w:p w14:paraId="5AF9F5D1"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Την υπ’ </w:t>
      </w:r>
      <w:proofErr w:type="spellStart"/>
      <w:r w:rsidRPr="008A22F3">
        <w:rPr>
          <w:bCs/>
          <w:lang w:val="el-GR"/>
        </w:rPr>
        <w:t>αρ</w:t>
      </w:r>
      <w:proofErr w:type="spellEnd"/>
      <w:r w:rsidRPr="008A22F3">
        <w:rPr>
          <w:bCs/>
          <w:lang w:val="el-GR"/>
        </w:rPr>
        <w:t>. 18543/28-02-2023 (</w:t>
      </w:r>
      <w:proofErr w:type="spellStart"/>
      <w:r w:rsidRPr="008A22F3">
        <w:rPr>
          <w:bCs/>
          <w:lang w:val="el-GR"/>
        </w:rPr>
        <w:t>αρ</w:t>
      </w:r>
      <w:proofErr w:type="spellEnd"/>
      <w:r w:rsidRPr="008A22F3">
        <w:rPr>
          <w:bCs/>
          <w:lang w:val="el-GR"/>
        </w:rPr>
        <w:t xml:space="preserve">. </w:t>
      </w:r>
      <w:proofErr w:type="spellStart"/>
      <w:r w:rsidRPr="008A22F3">
        <w:rPr>
          <w:bCs/>
          <w:lang w:val="el-GR"/>
        </w:rPr>
        <w:t>Πρωτ</w:t>
      </w:r>
      <w:proofErr w:type="spellEnd"/>
      <w:r w:rsidRPr="008A22F3">
        <w:rPr>
          <w:bCs/>
          <w:lang w:val="el-GR"/>
        </w:rPr>
        <w:t>. ΚτΠ Μ.Α.Ε. 4095/28-02-2023) Απόφαση του Υπουργείου Ανάπτυξης και Επενδύσεων περί έγκρισης της ένταξης/τροποποίησης στο Πρόγραμμα Δημοσίων Επενδύσεων (ΠΔΕ) 2023, στη ΣΑΤΑ 091 του έργου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8A22F3">
        <w:rPr>
          <w:bCs/>
          <w:lang w:val="el-GR"/>
        </w:rPr>
        <w:t xml:space="preserve"> </w:t>
      </w:r>
      <w:r w:rsidRPr="0022178A">
        <w:rPr>
          <w:bCs/>
        </w:rPr>
        <w:t>pass</w:t>
      </w:r>
      <w:r w:rsidRPr="008A22F3">
        <w:rPr>
          <w:bCs/>
          <w:lang w:val="el-GR"/>
        </w:rPr>
        <w:t>”)» (κωδικός ΟΠΣ ΤΑ 5202702)».</w:t>
      </w:r>
    </w:p>
    <w:p w14:paraId="4258383B"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Την </w:t>
      </w:r>
      <w:proofErr w:type="spellStart"/>
      <w:r w:rsidRPr="008A22F3">
        <w:rPr>
          <w:bCs/>
          <w:lang w:val="el-GR"/>
        </w:rPr>
        <w:t>υπ</w:t>
      </w:r>
      <w:proofErr w:type="spellEnd"/>
      <w:r w:rsidRPr="008A22F3">
        <w:rPr>
          <w:bCs/>
          <w:lang w:val="el-GR"/>
        </w:rPr>
        <w:t xml:space="preserve">΄ </w:t>
      </w:r>
      <w:proofErr w:type="spellStart"/>
      <w:r w:rsidRPr="008A22F3">
        <w:rPr>
          <w:bCs/>
          <w:lang w:val="el-GR"/>
        </w:rPr>
        <w:t>αρ</w:t>
      </w:r>
      <w:proofErr w:type="spellEnd"/>
      <w:r w:rsidRPr="008A22F3">
        <w:rPr>
          <w:bCs/>
          <w:lang w:val="el-GR"/>
        </w:rPr>
        <w:t xml:space="preserve">. </w:t>
      </w:r>
      <w:proofErr w:type="spellStart"/>
      <w:r w:rsidRPr="008A22F3">
        <w:rPr>
          <w:bCs/>
          <w:lang w:val="el-GR"/>
        </w:rPr>
        <w:t>πρωτ</w:t>
      </w:r>
      <w:proofErr w:type="spellEnd"/>
      <w:r w:rsidRPr="008A22F3">
        <w:rPr>
          <w:bCs/>
          <w:lang w:val="el-GR"/>
        </w:rPr>
        <w:t>. 8897/27-04-2023 επιστολή της ΚτΠ Μ.Α.Ε. προς το Υπουργείο Υγείας με θέμα: “Διαβίβαση τευχών Προσκλήσεων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CC433A">
        <w:rPr>
          <w:bCs/>
        </w:rPr>
        <w:t>Dentist</w:t>
      </w:r>
      <w:r w:rsidRPr="008A22F3">
        <w:rPr>
          <w:bCs/>
          <w:lang w:val="el-GR"/>
        </w:rPr>
        <w:t xml:space="preserve"> </w:t>
      </w:r>
      <w:r w:rsidRPr="00CC433A">
        <w:rPr>
          <w:bCs/>
        </w:rPr>
        <w:t>pass</w:t>
      </w:r>
      <w:r w:rsidRPr="008A22F3">
        <w:rPr>
          <w:bCs/>
          <w:lang w:val="el-GR"/>
        </w:rPr>
        <w:t>")»”.</w:t>
      </w:r>
    </w:p>
    <w:p w14:paraId="4D72048D"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Την Απόφαση του ΔΣ της ΚτΠ Μ.Α.Ε. κατά την υπ’ </w:t>
      </w:r>
      <w:proofErr w:type="spellStart"/>
      <w:r w:rsidRPr="008A22F3">
        <w:rPr>
          <w:bCs/>
          <w:lang w:val="el-GR"/>
        </w:rPr>
        <w:t>αρ</w:t>
      </w:r>
      <w:proofErr w:type="spellEnd"/>
      <w:r w:rsidRPr="008A22F3">
        <w:rPr>
          <w:bCs/>
          <w:lang w:val="el-GR"/>
        </w:rPr>
        <w:t>. 856/25-08-2022 Συνεδρίασή του, με θέμα Εκλογή Διευθύνοντος Συμβούλου (Θέμα 1).</w:t>
      </w:r>
    </w:p>
    <w:p w14:paraId="2A257C40"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Την Απόφαση του ΔΣ της ΚτΠ Μ.Α.Ε. κατά την υπ’ </w:t>
      </w:r>
      <w:proofErr w:type="spellStart"/>
      <w:r w:rsidRPr="008A22F3">
        <w:rPr>
          <w:bCs/>
          <w:lang w:val="el-GR"/>
        </w:rPr>
        <w:t>αρ</w:t>
      </w:r>
      <w:proofErr w:type="spellEnd"/>
      <w:r w:rsidRPr="008A22F3">
        <w:rPr>
          <w:bCs/>
          <w:lang w:val="el-GR"/>
        </w:rPr>
        <w:t>. 857/26-08-2022 Συνεδρίασή του, με θέμα γενικές εξουσιοδοτήσεις προς Διευθύνοντα Σύμβουλο (Θέμα 2.2).</w:t>
      </w:r>
    </w:p>
    <w:p w14:paraId="7B1C73B8"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Απόφαση του Διευθύνοντος Συμβούλου της ΚτΠ Α.Ε. με </w:t>
      </w:r>
      <w:proofErr w:type="spellStart"/>
      <w:r w:rsidRPr="008A22F3">
        <w:rPr>
          <w:bCs/>
          <w:lang w:val="el-GR"/>
        </w:rPr>
        <w:t>Αρ</w:t>
      </w:r>
      <w:proofErr w:type="spellEnd"/>
      <w:r w:rsidRPr="008A22F3">
        <w:rPr>
          <w:bCs/>
          <w:lang w:val="el-GR"/>
        </w:rPr>
        <w:t xml:space="preserve">. </w:t>
      </w:r>
      <w:proofErr w:type="spellStart"/>
      <w:r w:rsidRPr="008A22F3">
        <w:rPr>
          <w:bCs/>
          <w:lang w:val="el-GR"/>
        </w:rPr>
        <w:t>Πρωτ</w:t>
      </w:r>
      <w:proofErr w:type="spellEnd"/>
      <w:r w:rsidRPr="008A22F3">
        <w:rPr>
          <w:bCs/>
          <w:lang w:val="el-GR"/>
        </w:rPr>
        <w:t>. 22683/20-12-2022 και θέμα «Εξουσιοδότηση δικαιώματος υπογραφής σε Γενικούς Διευθυντές και Διευθυντές της ΚτΠ Μ.Α.Ε.».</w:t>
      </w:r>
    </w:p>
    <w:p w14:paraId="0D905D32" w14:textId="77777777" w:rsidR="00B12251" w:rsidRPr="008A22F3" w:rsidRDefault="00B12251" w:rsidP="00B12251">
      <w:pPr>
        <w:numPr>
          <w:ilvl w:val="0"/>
          <w:numId w:val="28"/>
        </w:numPr>
        <w:suppressAutoHyphens w:val="0"/>
        <w:spacing w:before="120"/>
        <w:ind w:left="426" w:hanging="427"/>
        <w:rPr>
          <w:bCs/>
          <w:lang w:val="el-GR"/>
        </w:rPr>
      </w:pPr>
      <w:r w:rsidRPr="008A22F3">
        <w:rPr>
          <w:bCs/>
          <w:lang w:val="el-GR"/>
        </w:rPr>
        <w:t xml:space="preserve">Την Απόφαση του Διοικητικού Συμβουλίου της  ΚτΠ Μ.Α.Ε. κατά την υπ’ </w:t>
      </w:r>
      <w:proofErr w:type="spellStart"/>
      <w:r w:rsidRPr="008A22F3">
        <w:rPr>
          <w:bCs/>
          <w:lang w:val="el-GR"/>
        </w:rPr>
        <w:t>αρ</w:t>
      </w:r>
      <w:proofErr w:type="spellEnd"/>
      <w:r w:rsidRPr="008A22F3">
        <w:rPr>
          <w:bCs/>
          <w:lang w:val="el-GR"/>
        </w:rPr>
        <w:t xml:space="preserve">. 909/03-05-2023 Συνεδρίασή του (Θέμα </w:t>
      </w:r>
      <w:r w:rsidRPr="008A22F3">
        <w:rPr>
          <w:lang w:val="el-GR"/>
        </w:rPr>
        <w:t>4.5</w:t>
      </w:r>
      <w:r w:rsidRPr="008A22F3">
        <w:rPr>
          <w:bCs/>
          <w:lang w:val="el-GR"/>
        </w:rPr>
        <w:t>).</w:t>
      </w:r>
    </w:p>
    <w:p w14:paraId="59957145" w14:textId="77777777" w:rsidR="00182529" w:rsidRPr="009C4B99" w:rsidRDefault="00182529" w:rsidP="00723994">
      <w:pPr>
        <w:suppressAutoHyphens w:val="0"/>
        <w:spacing w:before="120"/>
        <w:ind w:left="425"/>
        <w:rPr>
          <w:bCs/>
          <w:lang w:val="el-GR" w:eastAsia="en-US"/>
        </w:rPr>
      </w:pPr>
    </w:p>
    <w:bookmarkEnd w:id="26"/>
    <w:p w14:paraId="55274F70" w14:textId="77777777" w:rsidR="008338F0" w:rsidRPr="00603221" w:rsidRDefault="003355E7" w:rsidP="003A109E">
      <w:pPr>
        <w:pStyle w:val="2"/>
        <w:rPr>
          <w:rFonts w:cs="Tahoma"/>
          <w:lang w:val="el-GR"/>
        </w:rPr>
      </w:pPr>
      <w:r w:rsidRPr="00C570AF">
        <w:rPr>
          <w:rFonts w:cs="Tahoma"/>
          <w:lang w:val="el-GR"/>
        </w:rPr>
        <w:tab/>
      </w:r>
      <w:bookmarkStart w:id="28" w:name="_Ref40979373"/>
      <w:bookmarkStart w:id="29" w:name="_Toc97194260"/>
      <w:bookmarkStart w:id="30" w:name="_Toc97194409"/>
      <w:bookmarkStart w:id="31" w:name="_Toc126503188"/>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601F60B0" w14:textId="57B50B5E"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8A22F3" w:rsidRPr="008A22F3">
        <w:rPr>
          <w:b/>
          <w:bCs/>
          <w:lang w:val="el-GR" w:eastAsia="el-GR"/>
        </w:rPr>
        <w:t>23-05-2023</w:t>
      </w:r>
      <w:r w:rsidR="008A22F3">
        <w:rPr>
          <w:lang w:val="el-GR" w:eastAsia="el-GR"/>
        </w:rPr>
        <w:t xml:space="preserve"> </w:t>
      </w:r>
      <w:r w:rsidRPr="008A22F3">
        <w:rPr>
          <w:b/>
          <w:bCs/>
          <w:lang w:val="el-GR" w:eastAsia="el-GR"/>
        </w:rPr>
        <w:t xml:space="preserve">και ώρα </w:t>
      </w:r>
      <w:r w:rsidR="008A22F3" w:rsidRPr="008A22F3">
        <w:rPr>
          <w:b/>
          <w:bCs/>
          <w:lang w:val="el-GR" w:eastAsia="el-GR"/>
        </w:rPr>
        <w:t>14:00</w:t>
      </w:r>
      <w:r w:rsidR="00B65D70" w:rsidRPr="00603221">
        <w:rPr>
          <w:lang w:val="el-GR" w:eastAsia="el-GR"/>
        </w:rPr>
        <w:t xml:space="preserve"> και η </w:t>
      </w:r>
      <w:r w:rsidR="00B65CE4">
        <w:rPr>
          <w:color w:val="000000"/>
          <w:lang w:val="el-GR"/>
        </w:rPr>
        <w:t>η</w:t>
      </w:r>
      <w:r w:rsidR="00B65D70" w:rsidRPr="00603221">
        <w:rPr>
          <w:color w:val="000000"/>
          <w:lang w:val="el-GR"/>
        </w:rPr>
        <w:t xml:space="preserve">μερομηνία έναρξης υποβολής προσφορών είναι η </w:t>
      </w:r>
      <w:r w:rsidR="008A22F3">
        <w:rPr>
          <w:b/>
          <w:bCs/>
          <w:lang w:val="el-GR" w:eastAsia="el-GR"/>
        </w:rPr>
        <w:t>08</w:t>
      </w:r>
      <w:r w:rsidR="008A22F3" w:rsidRPr="008A22F3">
        <w:rPr>
          <w:b/>
          <w:bCs/>
          <w:lang w:val="el-GR" w:eastAsia="el-GR"/>
        </w:rPr>
        <w:t>-05-2023</w:t>
      </w:r>
      <w:r w:rsidR="008A22F3">
        <w:rPr>
          <w:b/>
          <w:bCs/>
          <w:lang w:val="el-GR" w:eastAsia="el-GR"/>
        </w:rPr>
        <w:t>.</w:t>
      </w:r>
    </w:p>
    <w:p w14:paraId="12480095" w14:textId="7F1999A4" w:rsidR="001C673F" w:rsidRPr="00603221" w:rsidRDefault="003355E7" w:rsidP="008A22F3">
      <w:pPr>
        <w:spacing w:after="480"/>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F72272">
        <w:rPr>
          <w:b/>
          <w:lang w:val="el-GR"/>
        </w:rPr>
        <w:t>δύο</w:t>
      </w:r>
      <w:r w:rsidR="001C673F" w:rsidRPr="00603221">
        <w:rPr>
          <w:b/>
          <w:lang w:val="el-GR"/>
        </w:rPr>
        <w:t xml:space="preserve"> (</w:t>
      </w:r>
      <w:r w:rsidR="00F72272">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8A22F3" w:rsidRPr="008A22F3">
        <w:rPr>
          <w:b/>
          <w:bCs/>
          <w:lang w:val="el-GR" w:eastAsia="el-GR"/>
        </w:rPr>
        <w:t>2</w:t>
      </w:r>
      <w:r w:rsidR="008A22F3">
        <w:rPr>
          <w:b/>
          <w:bCs/>
          <w:lang w:val="el-GR" w:eastAsia="el-GR"/>
        </w:rPr>
        <w:t>5</w:t>
      </w:r>
      <w:r w:rsidR="008A22F3" w:rsidRPr="008A22F3">
        <w:rPr>
          <w:b/>
          <w:bCs/>
          <w:lang w:val="el-GR" w:eastAsia="el-GR"/>
        </w:rPr>
        <w:t>-05-2023</w:t>
      </w:r>
      <w:r w:rsidR="008A22F3">
        <w:rPr>
          <w:lang w:val="el-GR" w:eastAsia="el-GR"/>
        </w:rPr>
        <w:t xml:space="preserve"> </w:t>
      </w:r>
      <w:r w:rsidR="008A22F3" w:rsidRPr="008A22F3">
        <w:rPr>
          <w:b/>
          <w:bCs/>
          <w:lang w:val="el-GR" w:eastAsia="el-GR"/>
        </w:rPr>
        <w:t>και ώρα 1</w:t>
      </w:r>
      <w:r w:rsidR="008A22F3">
        <w:rPr>
          <w:b/>
          <w:bCs/>
          <w:lang w:val="el-GR" w:eastAsia="el-GR"/>
        </w:rPr>
        <w:t>1</w:t>
      </w:r>
      <w:r w:rsidR="008A22F3" w:rsidRPr="008A22F3">
        <w:rPr>
          <w:b/>
          <w:bCs/>
          <w:lang w:val="el-GR" w:eastAsia="el-GR"/>
        </w:rPr>
        <w:t>:00</w:t>
      </w:r>
      <w:r w:rsidR="008A22F3">
        <w:rPr>
          <w:b/>
          <w:bCs/>
          <w:lang w:val="el-GR" w:eastAsia="el-GR"/>
        </w:rPr>
        <w:t>.</w:t>
      </w:r>
      <w:r w:rsidR="001C673F" w:rsidRPr="00603221" w:rsidDel="001C673F">
        <w:rPr>
          <w:i/>
          <w:iCs/>
          <w:color w:val="5B9BD5"/>
          <w:kern w:val="1"/>
          <w:lang w:val="el-GR"/>
        </w:rPr>
        <w:t xml:space="preserve"> </w:t>
      </w:r>
    </w:p>
    <w:p w14:paraId="6F4B0D72"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126503189"/>
      <w:r w:rsidRPr="00603221">
        <w:rPr>
          <w:rFonts w:cs="Tahoma"/>
          <w:lang w:val="el-GR"/>
        </w:rPr>
        <w:t>Δημοσιότητα</w:t>
      </w:r>
      <w:bookmarkEnd w:id="32"/>
      <w:bookmarkEnd w:id="33"/>
      <w:bookmarkEnd w:id="34"/>
      <w:bookmarkEnd w:id="35"/>
      <w:bookmarkEnd w:id="36"/>
    </w:p>
    <w:p w14:paraId="2D4FCCE5" w14:textId="0E42BD28"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0867E9">
        <w:rPr>
          <w:b/>
          <w:bCs/>
          <w:lang w:val="el-GR" w:eastAsia="el-GR"/>
        </w:rPr>
        <w:t>08</w:t>
      </w:r>
      <w:r w:rsidR="000867E9" w:rsidRPr="008A22F3">
        <w:rPr>
          <w:b/>
          <w:bCs/>
          <w:lang w:val="el-GR" w:eastAsia="el-GR"/>
        </w:rPr>
        <w:t>-05-2023</w:t>
      </w:r>
      <w:r w:rsidR="003355E7" w:rsidRPr="00603221">
        <w:rPr>
          <w:lang w:val="el-GR"/>
        </w:rPr>
        <w:t xml:space="preserve">. </w:t>
      </w:r>
    </w:p>
    <w:p w14:paraId="6974380B" w14:textId="7D14537C" w:rsidR="00821852" w:rsidRDefault="00821852" w:rsidP="00821852">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867E9">
        <w:rPr>
          <w:b/>
          <w:bCs/>
          <w:lang w:val="el-GR" w:eastAsia="el-GR"/>
        </w:rPr>
        <w:t>08</w:t>
      </w:r>
      <w:r w:rsidR="000867E9" w:rsidRPr="008A22F3">
        <w:rPr>
          <w:b/>
          <w:bCs/>
          <w:lang w:val="el-GR" w:eastAsia="el-GR"/>
        </w:rPr>
        <w:t>-05-2023</w:t>
      </w:r>
      <w:r w:rsidRPr="006B3C5C">
        <w:rPr>
          <w:lang w:val="el-GR"/>
        </w:rPr>
        <w:t>, η οποία έλαβε Συστημικό Αύξοντα Αριθμό</w:t>
      </w:r>
      <w:bookmarkStart w:id="38" w:name="_Hlk75874030"/>
      <w:r w:rsidRPr="006B3C5C">
        <w:rPr>
          <w:lang w:val="el-GR"/>
        </w:rPr>
        <w:t xml:space="preserve">: </w:t>
      </w:r>
      <w:r w:rsidR="00B3790E" w:rsidRPr="00B3790E">
        <w:rPr>
          <w:b/>
          <w:bCs/>
          <w:lang w:val="el-GR"/>
        </w:rPr>
        <w:t>192917</w:t>
      </w:r>
      <w:r w:rsidRPr="00B3790E">
        <w:rPr>
          <w:b/>
          <w:bCs/>
          <w:lang w:val="el-GR"/>
        </w:rPr>
        <w:t xml:space="preserve"> </w:t>
      </w:r>
      <w:bookmarkEnd w:id="38"/>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2A96E972" w14:textId="77777777" w:rsidR="003F2A53" w:rsidRDefault="003F2A53">
      <w:pPr>
        <w:rPr>
          <w:lang w:val="el-GR"/>
        </w:rPr>
      </w:pPr>
    </w:p>
    <w:p w14:paraId="7A868005" w14:textId="3B430456"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9"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9"/>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0867E9">
        <w:rPr>
          <w:b/>
          <w:bCs/>
          <w:lang w:val="el-GR" w:eastAsia="el-GR"/>
        </w:rPr>
        <w:t>08</w:t>
      </w:r>
      <w:r w:rsidR="000867E9" w:rsidRPr="008A22F3">
        <w:rPr>
          <w:b/>
          <w:bCs/>
          <w:lang w:val="el-GR" w:eastAsia="el-GR"/>
        </w:rPr>
        <w:t>-05-2023</w:t>
      </w:r>
      <w:r w:rsidR="000867E9">
        <w:rPr>
          <w:b/>
          <w:bCs/>
          <w:lang w:val="el-GR" w:eastAsia="el-GR"/>
        </w:rPr>
        <w:t>.</w:t>
      </w:r>
    </w:p>
    <w:p w14:paraId="14EA3635" w14:textId="77777777" w:rsidR="008338F0" w:rsidRPr="00603221" w:rsidRDefault="008338F0">
      <w:pPr>
        <w:rPr>
          <w:lang w:val="el-GR"/>
        </w:rPr>
      </w:pPr>
    </w:p>
    <w:p w14:paraId="782E426D" w14:textId="3C05310A"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0867E9">
        <w:rPr>
          <w:b/>
          <w:bCs/>
          <w:lang w:eastAsia="el-GR"/>
        </w:rPr>
        <w:t>08</w:t>
      </w:r>
      <w:r w:rsidR="000867E9" w:rsidRPr="008A22F3">
        <w:rPr>
          <w:b/>
          <w:bCs/>
          <w:lang w:eastAsia="el-GR"/>
        </w:rPr>
        <w:t>-05-2023</w:t>
      </w:r>
      <w:r w:rsidR="000867E9">
        <w:rPr>
          <w:b/>
          <w:bCs/>
          <w:lang w:eastAsia="el-GR"/>
        </w:rPr>
        <w:t>.</w:t>
      </w:r>
      <w:r w:rsidRPr="00603221">
        <w:rPr>
          <w:i/>
          <w:iCs/>
          <w:color w:val="5B9BD5"/>
          <w:kern w:val="1"/>
        </w:rPr>
        <w:t xml:space="preserve"> </w:t>
      </w:r>
    </w:p>
    <w:p w14:paraId="21B75220" w14:textId="77777777" w:rsidR="00441D66" w:rsidRPr="00745634" w:rsidRDefault="00441D66" w:rsidP="002F2BED">
      <w:pPr>
        <w:rPr>
          <w:lang w:val="el-GR"/>
        </w:rPr>
      </w:pPr>
    </w:p>
    <w:p w14:paraId="10D6594A" w14:textId="77777777" w:rsidR="00B1259E" w:rsidRPr="002F2BED" w:rsidRDefault="00B1259E" w:rsidP="002F2BED">
      <w:pPr>
        <w:rPr>
          <w:lang w:val="el-GR"/>
        </w:rPr>
      </w:pPr>
    </w:p>
    <w:p w14:paraId="0A2C2030"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126503190"/>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59DB7CAB"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44AA4E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EA52AA0"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31612DDE"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78296D25" w14:textId="77777777" w:rsidR="00092ADB" w:rsidRPr="00603221" w:rsidRDefault="00092ADB" w:rsidP="006726E4">
      <w:pPr>
        <w:pStyle w:val="1"/>
        <w:rPr>
          <w:rFonts w:cs="Tahoma"/>
          <w:sz w:val="22"/>
          <w:szCs w:val="22"/>
        </w:rPr>
      </w:pPr>
      <w:r w:rsidRPr="00603221">
        <w:rPr>
          <w:rFonts w:cs="Tahoma"/>
          <w:sz w:val="22"/>
          <w:szCs w:val="22"/>
          <w:lang w:val="el-GR"/>
        </w:rPr>
        <w:tab/>
      </w:r>
      <w:bookmarkStart w:id="43" w:name="_Toc97194412"/>
      <w:bookmarkStart w:id="44" w:name="_Toc126503191"/>
      <w:r w:rsidRPr="00603221">
        <w:rPr>
          <w:rFonts w:cs="Tahoma"/>
          <w:sz w:val="22"/>
          <w:szCs w:val="22"/>
        </w:rPr>
        <w:t>ΓΕΝΙΚΟΙ ΚΑΙ ΕΙΔΙΚΟΙ ΟΡΟΙ ΣΥΜΜΕΤΟΧΗΣ</w:t>
      </w:r>
      <w:bookmarkEnd w:id="43"/>
      <w:bookmarkEnd w:id="44"/>
    </w:p>
    <w:p w14:paraId="684D19ED"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126503192"/>
      <w:r w:rsidRPr="00603221">
        <w:rPr>
          <w:rFonts w:cs="Tahoma"/>
          <w:lang w:val="el-GR"/>
        </w:rPr>
        <w:t>Γενικές Πληροφορίες</w:t>
      </w:r>
      <w:bookmarkEnd w:id="48"/>
      <w:bookmarkEnd w:id="49"/>
      <w:bookmarkEnd w:id="50"/>
    </w:p>
    <w:p w14:paraId="70E8921B" w14:textId="77777777" w:rsidR="008338F0" w:rsidRPr="00603221" w:rsidRDefault="003355E7" w:rsidP="000631F7">
      <w:pPr>
        <w:pStyle w:val="3"/>
        <w:ind w:left="1276"/>
        <w:rPr>
          <w:lang w:val="el-GR"/>
        </w:rPr>
      </w:pPr>
      <w:bookmarkStart w:id="51" w:name="_Toc97194264"/>
      <w:bookmarkStart w:id="52" w:name="_Toc97194414"/>
      <w:bookmarkStart w:id="53" w:name="_Toc126503193"/>
      <w:bookmarkEnd w:id="47"/>
      <w:r w:rsidRPr="00603221">
        <w:rPr>
          <w:lang w:val="el-GR"/>
        </w:rPr>
        <w:t>Έγγραφα της σύμβασης</w:t>
      </w:r>
      <w:bookmarkEnd w:id="51"/>
      <w:bookmarkEnd w:id="52"/>
      <w:bookmarkEnd w:id="53"/>
    </w:p>
    <w:p w14:paraId="2539FD10"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3CAE0DFA" w14:textId="69B01C81" w:rsidR="008338F0" w:rsidRPr="003F2A53" w:rsidRDefault="00767047">
      <w:pPr>
        <w:numPr>
          <w:ilvl w:val="0"/>
          <w:numId w:val="3"/>
        </w:numPr>
        <w:spacing w:after="40"/>
        <w:ind w:left="567" w:hanging="567"/>
        <w:rPr>
          <w:lang w:val="el-GR"/>
        </w:rPr>
      </w:pPr>
      <w:r w:rsidRPr="003F2A53">
        <w:rPr>
          <w:lang w:val="el-GR"/>
        </w:rPr>
        <w:t xml:space="preserve">η από </w:t>
      </w:r>
      <w:r w:rsidR="00DA77E4">
        <w:rPr>
          <w:lang w:val="en-US"/>
        </w:rPr>
        <w:t xml:space="preserve">05-05-2023 </w:t>
      </w:r>
      <w:r w:rsidRPr="003F2A53">
        <w:rPr>
          <w:lang w:val="el-GR"/>
        </w:rPr>
        <w:t xml:space="preserve">Προκήρυξη της Σύμβασης </w:t>
      </w:r>
    </w:p>
    <w:p w14:paraId="7C5B0E60" w14:textId="08808504"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4C4381EB" w14:textId="77777777" w:rsidR="008338F0" w:rsidRPr="003F2A53" w:rsidRDefault="003355E7">
      <w:pPr>
        <w:numPr>
          <w:ilvl w:val="0"/>
          <w:numId w:val="3"/>
        </w:numPr>
        <w:spacing w:after="40"/>
        <w:ind w:left="567" w:hanging="567"/>
        <w:rPr>
          <w:lang w:val="el-GR"/>
        </w:rPr>
      </w:pPr>
      <w:r w:rsidRPr="0050291B">
        <w:rPr>
          <w:lang w:val="el-GR"/>
        </w:rPr>
        <w:t xml:space="preserve"> </w:t>
      </w: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54DBF6C0"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596108C" w14:textId="77777777" w:rsidR="0050291B" w:rsidRPr="00570FF3" w:rsidRDefault="0050291B" w:rsidP="0050291B">
      <w:pPr>
        <w:numPr>
          <w:ilvl w:val="0"/>
          <w:numId w:val="3"/>
        </w:numPr>
        <w:spacing w:after="40"/>
        <w:ind w:left="567" w:hanging="567"/>
        <w:rPr>
          <w:lang w:val="el-GR"/>
        </w:rPr>
      </w:pPr>
      <w:r w:rsidRPr="00570FF3">
        <w:rPr>
          <w:lang w:val="el-GR"/>
        </w:rPr>
        <w:t xml:space="preserve">το σχέδιο της σύμβασης με τα Παραρτήματά της </w:t>
      </w:r>
    </w:p>
    <w:p w14:paraId="39059ACF" w14:textId="77777777" w:rsidR="000631F7" w:rsidRDefault="000631F7" w:rsidP="0050291B">
      <w:pPr>
        <w:spacing w:after="40"/>
        <w:ind w:left="567"/>
        <w:rPr>
          <w:lang w:val="el-GR"/>
        </w:rPr>
      </w:pPr>
    </w:p>
    <w:p w14:paraId="2710C9C6" w14:textId="77777777" w:rsidR="003F2A53" w:rsidRPr="00603221" w:rsidRDefault="003F2A53" w:rsidP="000631F7">
      <w:pPr>
        <w:spacing w:after="40"/>
        <w:rPr>
          <w:lang w:val="el-GR"/>
        </w:rPr>
      </w:pPr>
    </w:p>
    <w:p w14:paraId="4A196AD9" w14:textId="77777777" w:rsidR="008338F0" w:rsidRPr="00603221" w:rsidRDefault="003355E7" w:rsidP="000631F7">
      <w:pPr>
        <w:pStyle w:val="3"/>
        <w:ind w:left="1276"/>
        <w:rPr>
          <w:lang w:val="el-GR"/>
        </w:rPr>
      </w:pPr>
      <w:bookmarkStart w:id="54" w:name="_Toc97194265"/>
      <w:bookmarkStart w:id="55" w:name="_Toc97194415"/>
      <w:bookmarkStart w:id="56" w:name="_Toc12650319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4"/>
      <w:bookmarkEnd w:id="55"/>
      <w:bookmarkEnd w:id="56"/>
    </w:p>
    <w:p w14:paraId="4C24F055"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4024BD21" w14:textId="77777777" w:rsidR="000631F7" w:rsidRPr="004C145A" w:rsidRDefault="000631F7" w:rsidP="004C145A">
      <w:pPr>
        <w:rPr>
          <w:lang w:val="el-GR"/>
        </w:rPr>
      </w:pPr>
    </w:p>
    <w:p w14:paraId="5C786311" w14:textId="77777777" w:rsidR="008338F0" w:rsidRPr="00603221" w:rsidRDefault="003355E7" w:rsidP="000631F7">
      <w:pPr>
        <w:pStyle w:val="3"/>
        <w:ind w:left="1276"/>
        <w:rPr>
          <w:lang w:val="el-GR"/>
        </w:rPr>
      </w:pPr>
      <w:bookmarkStart w:id="57" w:name="_Ref75870613"/>
      <w:bookmarkStart w:id="58" w:name="_Toc97194266"/>
      <w:bookmarkStart w:id="59" w:name="_Toc97194416"/>
      <w:bookmarkStart w:id="60" w:name="_Toc126503195"/>
      <w:r w:rsidRPr="00603221">
        <w:rPr>
          <w:lang w:val="el-GR"/>
        </w:rPr>
        <w:t>Παροχή Διευκρινίσεων</w:t>
      </w:r>
      <w:bookmarkEnd w:id="57"/>
      <w:bookmarkEnd w:id="58"/>
      <w:bookmarkEnd w:id="59"/>
      <w:bookmarkEnd w:id="60"/>
    </w:p>
    <w:p w14:paraId="117D7957" w14:textId="792B2FCC"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285A67">
        <w:rPr>
          <w:b/>
          <w:bCs/>
          <w:lang w:val="el-GR" w:eastAsia="el-GR"/>
        </w:rPr>
        <w:t>15</w:t>
      </w:r>
      <w:r w:rsidR="00285A67" w:rsidRPr="008A22F3">
        <w:rPr>
          <w:b/>
          <w:bCs/>
          <w:lang w:val="el-GR" w:eastAsia="el-GR"/>
        </w:rPr>
        <w:t>-05-2023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5A4C33E"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2E3AF"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57459953"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2417DC98"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2768C15"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8E8EBCD"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7AAB0012" w14:textId="77777777" w:rsidR="00784CFD" w:rsidRPr="006B2C94" w:rsidRDefault="00784CFD" w:rsidP="00784CFD">
      <w:pPr>
        <w:rPr>
          <w:lang w:val="el-GR"/>
        </w:rPr>
      </w:pPr>
    </w:p>
    <w:p w14:paraId="0D2EA243" w14:textId="77777777" w:rsidR="008338F0" w:rsidRPr="00603221" w:rsidRDefault="003355E7" w:rsidP="000631F7">
      <w:pPr>
        <w:pStyle w:val="3"/>
        <w:ind w:left="1276"/>
        <w:rPr>
          <w:lang w:val="el-GR"/>
        </w:rPr>
      </w:pPr>
      <w:bookmarkStart w:id="61" w:name="_Ref75870681"/>
      <w:bookmarkStart w:id="62" w:name="_Toc97194267"/>
      <w:bookmarkStart w:id="63" w:name="_Toc97194417"/>
      <w:bookmarkStart w:id="64" w:name="_Toc126503196"/>
      <w:r w:rsidRPr="00603221">
        <w:rPr>
          <w:lang w:val="el-GR"/>
        </w:rPr>
        <w:t>Γλώσσα</w:t>
      </w:r>
      <w:bookmarkEnd w:id="61"/>
      <w:bookmarkEnd w:id="62"/>
      <w:bookmarkEnd w:id="63"/>
      <w:bookmarkEnd w:id="64"/>
    </w:p>
    <w:p w14:paraId="51139139"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76B709FA"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706A697"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531E8EB"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66C12EB9" w14:textId="77777777" w:rsidR="005A6D30" w:rsidRPr="00603221" w:rsidRDefault="005A6D30">
      <w:pPr>
        <w:rPr>
          <w:color w:val="000000"/>
          <w:lang w:val="el-GR"/>
        </w:rPr>
      </w:pPr>
    </w:p>
    <w:p w14:paraId="1C2A679F"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21D5EE45"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72286B0" w14:textId="77777777" w:rsidR="000631F7" w:rsidRPr="00603221" w:rsidRDefault="000631F7">
      <w:pPr>
        <w:rPr>
          <w:lang w:val="el-GR"/>
        </w:rPr>
      </w:pPr>
    </w:p>
    <w:p w14:paraId="7295DB8F" w14:textId="77777777" w:rsidR="003A5AAC" w:rsidRPr="00603221" w:rsidRDefault="003A5AAC" w:rsidP="000631F7">
      <w:pPr>
        <w:pStyle w:val="3"/>
        <w:ind w:left="1276"/>
        <w:rPr>
          <w:lang w:val="el-GR"/>
        </w:rPr>
      </w:pPr>
      <w:bookmarkStart w:id="65" w:name="_Ref496624630"/>
      <w:bookmarkStart w:id="66" w:name="_Ref496624815"/>
      <w:bookmarkStart w:id="67" w:name="_Ref496625091"/>
      <w:bookmarkStart w:id="68" w:name="_Toc97194268"/>
      <w:bookmarkStart w:id="69" w:name="_Toc97194418"/>
      <w:bookmarkStart w:id="70" w:name="_Toc126503197"/>
      <w:r w:rsidRPr="00603221">
        <w:rPr>
          <w:lang w:val="el-GR"/>
        </w:rPr>
        <w:t>Εγγυήσεις</w:t>
      </w:r>
      <w:bookmarkEnd w:id="65"/>
      <w:bookmarkEnd w:id="66"/>
      <w:bookmarkEnd w:id="67"/>
      <w:bookmarkEnd w:id="68"/>
      <w:bookmarkEnd w:id="69"/>
      <w:bookmarkEnd w:id="70"/>
    </w:p>
    <w:p w14:paraId="7A15040B" w14:textId="77777777"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3490705"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739F0961"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6137F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3737C1C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111CCBA"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2E7E8D1"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5DB6D79"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E0382BC" w14:textId="77777777" w:rsidR="000A60A0" w:rsidRDefault="000A60A0">
      <w:pPr>
        <w:rPr>
          <w:color w:val="000000"/>
          <w:lang w:val="el-GR"/>
        </w:rPr>
      </w:pPr>
    </w:p>
    <w:p w14:paraId="17BB66F4" w14:textId="77777777" w:rsidR="000A60A0" w:rsidRPr="000631F7" w:rsidRDefault="000A60A0" w:rsidP="000631F7">
      <w:pPr>
        <w:pStyle w:val="3"/>
        <w:ind w:left="1276"/>
        <w:rPr>
          <w:lang w:val="el-GR"/>
        </w:rPr>
      </w:pPr>
      <w:bookmarkStart w:id="73" w:name="_Toc97194269"/>
      <w:bookmarkStart w:id="74" w:name="_Toc97194419"/>
      <w:bookmarkStart w:id="75" w:name="_Toc126503198"/>
      <w:r w:rsidRPr="000A60A0">
        <w:rPr>
          <w:lang w:val="el-GR"/>
        </w:rPr>
        <w:t>Προστασία Προσωπικών Δεδομένων</w:t>
      </w:r>
      <w:bookmarkEnd w:id="73"/>
      <w:bookmarkEnd w:id="74"/>
      <w:bookmarkEnd w:id="75"/>
      <w:r w:rsidRPr="000A60A0">
        <w:rPr>
          <w:lang w:val="el-GR"/>
        </w:rPr>
        <w:t xml:space="preserve"> </w:t>
      </w:r>
    </w:p>
    <w:p w14:paraId="0B694D79" w14:textId="3A61FC8E"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FB0788" w:rsidRPr="00FB0788">
        <w:rPr>
          <w:lang w:val="el-GR"/>
        </w:rPr>
        <w:t>παράρτημα  IX</w:t>
      </w:r>
      <w:r w:rsidR="00FB0788">
        <w:rPr>
          <w:lang w:val="el-GR"/>
        </w:rPr>
        <w:t xml:space="preserve"> </w:t>
      </w:r>
      <w:r w:rsidRPr="00C11E79">
        <w:rPr>
          <w:lang w:val="el-GR"/>
        </w:rPr>
        <w:t>στην παρούσα.</w:t>
      </w:r>
    </w:p>
    <w:p w14:paraId="61CDE296" w14:textId="77777777" w:rsidR="0054025C" w:rsidRDefault="0054025C">
      <w:pPr>
        <w:suppressAutoHyphens w:val="0"/>
        <w:spacing w:after="0"/>
        <w:jc w:val="left"/>
        <w:rPr>
          <w:color w:val="000000"/>
          <w:lang w:val="el-GR"/>
        </w:rPr>
      </w:pPr>
      <w:r>
        <w:rPr>
          <w:color w:val="000000"/>
          <w:lang w:val="el-GR"/>
        </w:rPr>
        <w:br w:type="page"/>
      </w:r>
    </w:p>
    <w:p w14:paraId="327A8735" w14:textId="77777777" w:rsidR="008338F0" w:rsidRPr="00603221" w:rsidRDefault="008338F0">
      <w:pPr>
        <w:rPr>
          <w:lang w:val="el-GR"/>
        </w:rPr>
      </w:pPr>
    </w:p>
    <w:bookmarkEnd w:id="71"/>
    <w:p w14:paraId="21A1D99E"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26503199"/>
      <w:r w:rsidRPr="00603221">
        <w:rPr>
          <w:rFonts w:cs="Tahoma"/>
          <w:lang w:val="el-GR"/>
        </w:rPr>
        <w:t>Δικαίωμα Συμμετοχής - Κριτήρια Ποιοτικής Επιλογής</w:t>
      </w:r>
      <w:bookmarkEnd w:id="76"/>
      <w:bookmarkEnd w:id="77"/>
      <w:bookmarkEnd w:id="78"/>
    </w:p>
    <w:p w14:paraId="59264250" w14:textId="77777777" w:rsidR="008338F0" w:rsidRPr="00603221" w:rsidRDefault="003355E7" w:rsidP="0072750F">
      <w:pPr>
        <w:pStyle w:val="3"/>
        <w:ind w:left="1276"/>
        <w:rPr>
          <w:lang w:val="el-GR"/>
        </w:rPr>
      </w:pPr>
      <w:bookmarkStart w:id="79" w:name="_Ref496541397"/>
      <w:bookmarkStart w:id="80" w:name="_Toc97194271"/>
      <w:bookmarkStart w:id="81" w:name="_Toc97194421"/>
      <w:bookmarkStart w:id="82" w:name="_Toc126503200"/>
      <w:r w:rsidRPr="00603221">
        <w:rPr>
          <w:lang w:val="el-GR"/>
        </w:rPr>
        <w:t>Δικαιούμενοι συμμετοχής</w:t>
      </w:r>
      <w:bookmarkEnd w:id="79"/>
      <w:bookmarkEnd w:id="80"/>
      <w:bookmarkEnd w:id="81"/>
      <w:bookmarkEnd w:id="82"/>
      <w:r w:rsidRPr="00603221">
        <w:rPr>
          <w:lang w:val="el-GR"/>
        </w:rPr>
        <w:t xml:space="preserve"> </w:t>
      </w:r>
    </w:p>
    <w:p w14:paraId="2BCACE95"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E63E39A" w14:textId="77777777" w:rsidR="008338F0" w:rsidRPr="00603221" w:rsidRDefault="003355E7">
      <w:pPr>
        <w:rPr>
          <w:lang w:val="el-GR"/>
        </w:rPr>
      </w:pPr>
      <w:r w:rsidRPr="00603221">
        <w:rPr>
          <w:lang w:val="el-GR"/>
        </w:rPr>
        <w:t>α) κράτος-μέλος της Ένωσης,</w:t>
      </w:r>
    </w:p>
    <w:p w14:paraId="791F4AA2" w14:textId="77777777" w:rsidR="008338F0" w:rsidRPr="00603221" w:rsidRDefault="003355E7">
      <w:pPr>
        <w:rPr>
          <w:lang w:val="el-GR"/>
        </w:rPr>
      </w:pPr>
      <w:r w:rsidRPr="00603221">
        <w:rPr>
          <w:lang w:val="el-GR"/>
        </w:rPr>
        <w:t>β) κράτος-μέλος του Ευρωπαϊκού Οικονομικού Χώρου (Ε.Ο.Χ.),</w:t>
      </w:r>
    </w:p>
    <w:p w14:paraId="407F11D4"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5DBB7EC"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92BC4A2"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F2343E8" w14:textId="77777777" w:rsidR="009F688B" w:rsidRPr="003E44A9" w:rsidRDefault="00E97E4D" w:rsidP="009F688B">
      <w:pPr>
        <w:rPr>
          <w:lang w:val="el-GR"/>
        </w:rPr>
      </w:pPr>
      <w:bookmarkStart w:id="83"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proofErr w:type="spellStart"/>
      <w:r w:rsidR="009F688B" w:rsidRPr="003E44A9">
        <w:rPr>
          <w:lang w:val="el-GR"/>
        </w:rPr>
        <w:t>τηςοδηγίας</w:t>
      </w:r>
      <w:proofErr w:type="spellEnd"/>
      <w:r w:rsidR="009F688B" w:rsidRPr="003E44A9">
        <w:rPr>
          <w:lang w:val="el-GR"/>
        </w:rPr>
        <w:t xml:space="preserve">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66F0F8F1"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458B1157"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324FDA4"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D23378C" w14:textId="28D4B484"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340CC1">
        <w:rPr>
          <w:lang w:val="el-GR"/>
        </w:rPr>
        <w:fldChar w:fldCharType="begin"/>
      </w:r>
      <w:r>
        <w:rPr>
          <w:lang w:val="el-GR"/>
        </w:rPr>
        <w:instrText xml:space="preserve"> REF _Ref494118533 \r \h </w:instrText>
      </w:r>
      <w:r w:rsidR="00340CC1">
        <w:rPr>
          <w:lang w:val="el-GR"/>
        </w:rPr>
      </w:r>
      <w:r w:rsidR="00340CC1">
        <w:rPr>
          <w:lang w:val="el-GR"/>
        </w:rPr>
        <w:fldChar w:fldCharType="separate"/>
      </w:r>
      <w:r w:rsidR="00FD36C3">
        <w:rPr>
          <w:cs/>
          <w:lang w:val="el-GR"/>
        </w:rPr>
        <w:t>‎</w:t>
      </w:r>
      <w:r w:rsidR="00FD36C3">
        <w:rPr>
          <w:lang w:val="el-GR"/>
        </w:rPr>
        <w:t>0</w:t>
      </w:r>
      <w:r w:rsidR="00340CC1">
        <w:rPr>
          <w:lang w:val="el-GR"/>
        </w:rPr>
        <w:fldChar w:fldCharType="end"/>
      </w:r>
      <w:r w:rsidR="00340CC1">
        <w:rPr>
          <w:lang w:val="el-GR"/>
        </w:rPr>
        <w:fldChar w:fldCharType="begin"/>
      </w:r>
      <w:r>
        <w:rPr>
          <w:lang w:val="el-GR"/>
        </w:rPr>
        <w:instrText xml:space="preserve"> REF _Ref494118533 \h </w:instrText>
      </w:r>
      <w:r w:rsidR="00340CC1">
        <w:rPr>
          <w:lang w:val="el-GR"/>
        </w:rPr>
      </w:r>
      <w:r w:rsidR="00340CC1">
        <w:rPr>
          <w:lang w:val="el-GR"/>
        </w:rPr>
        <w:fldChar w:fldCharType="separate"/>
      </w:r>
      <w:r w:rsidR="00FD36C3" w:rsidRPr="00603221">
        <w:rPr>
          <w:lang w:val="el-GR"/>
        </w:rPr>
        <w:t xml:space="preserve">ΠΑΡΑΡΤΗΜΑ </w:t>
      </w:r>
      <w:r w:rsidR="00FD36C3" w:rsidRPr="00603221">
        <w:t>VI</w:t>
      </w:r>
      <w:r w:rsidR="00FD36C3" w:rsidRPr="00603221">
        <w:rPr>
          <w:lang w:val="el-GR"/>
        </w:rPr>
        <w:t>Ι – Άλλες Δηλώσεις</w:t>
      </w:r>
      <w:r w:rsidR="00340CC1">
        <w:rPr>
          <w:lang w:val="el-GR"/>
        </w:rPr>
        <w:fldChar w:fldCharType="end"/>
      </w:r>
      <w:r>
        <w:rPr>
          <w:lang w:val="el-GR"/>
        </w:rPr>
        <w:t xml:space="preserve"> </w:t>
      </w:r>
      <w:r w:rsidRPr="003E44A9">
        <w:rPr>
          <w:lang w:val="el-GR"/>
        </w:rPr>
        <w:t>της παρούσας».</w:t>
      </w:r>
      <w:r w:rsidRPr="002A09CC">
        <w:rPr>
          <w:lang w:val="el-GR"/>
        </w:rPr>
        <w:t xml:space="preserve"> </w:t>
      </w:r>
    </w:p>
    <w:bookmarkEnd w:id="83"/>
    <w:p w14:paraId="0B16CDD5" w14:textId="77777777" w:rsidR="00E97E4D" w:rsidRPr="00E97E4D" w:rsidRDefault="00E97E4D" w:rsidP="00E97E4D">
      <w:pPr>
        <w:spacing w:before="240"/>
        <w:rPr>
          <w:lang w:val="el-GR"/>
        </w:rPr>
      </w:pPr>
    </w:p>
    <w:p w14:paraId="04E311F0"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633E873"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60694976" w14:textId="77777777" w:rsidR="002F2BED" w:rsidRPr="002F2BED" w:rsidRDefault="002F2BED" w:rsidP="00AB1DCF">
      <w:pPr>
        <w:pStyle w:val="af6"/>
        <w:rPr>
          <w:lang w:val="el-GR"/>
        </w:rPr>
      </w:pPr>
    </w:p>
    <w:p w14:paraId="42340ADC" w14:textId="77777777" w:rsidR="008338F0" w:rsidRPr="00603221" w:rsidRDefault="003355E7" w:rsidP="0072750F">
      <w:pPr>
        <w:pStyle w:val="3"/>
        <w:ind w:left="1276"/>
        <w:rPr>
          <w:lang w:val="el-GR"/>
        </w:rPr>
      </w:pPr>
      <w:bookmarkStart w:id="84" w:name="_Ref496542081"/>
      <w:bookmarkStart w:id="85" w:name="_Toc97194272"/>
      <w:bookmarkStart w:id="86" w:name="_Toc97194422"/>
      <w:bookmarkStart w:id="87" w:name="_Toc126503201"/>
      <w:r w:rsidRPr="00603221">
        <w:rPr>
          <w:lang w:val="el-GR"/>
        </w:rPr>
        <w:t>Εγγύηση συμμετοχής</w:t>
      </w:r>
      <w:bookmarkEnd w:id="84"/>
      <w:bookmarkEnd w:id="85"/>
      <w:bookmarkEnd w:id="86"/>
      <w:bookmarkEnd w:id="87"/>
    </w:p>
    <w:p w14:paraId="61916F57" w14:textId="77777777"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23693925" w14:textId="77777777"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w:t>
      </w:r>
      <w:r w:rsidR="006137FE">
        <w:rPr>
          <w:lang w:val="el-GR"/>
        </w:rPr>
        <w:t>της εκτιμώμενης αξίας της σύμβασης</w:t>
      </w:r>
      <w:r w:rsidR="006137FE" w:rsidRPr="003E44A9" w:rsidDel="00E05359">
        <w:rPr>
          <w:lang w:val="el-GR"/>
        </w:rPr>
        <w:t xml:space="preserve"> </w:t>
      </w:r>
      <w:r w:rsidRPr="003E44A9">
        <w:rPr>
          <w:lang w:val="el-GR"/>
        </w:rPr>
        <w:t xml:space="preserve">(μη συμπεριλαμβανομένου ΦΠΑ), ήτοι ποσό  </w:t>
      </w:r>
      <w:r w:rsidR="006137FE">
        <w:rPr>
          <w:b/>
          <w:bCs/>
          <w:lang w:val="el-GR"/>
        </w:rPr>
        <w:t>δύο</w:t>
      </w:r>
      <w:r w:rsidR="00AD3E33">
        <w:rPr>
          <w:b/>
          <w:bCs/>
          <w:lang w:val="el-GR"/>
        </w:rPr>
        <w:t xml:space="preserve"> χιλιάδες</w:t>
      </w:r>
      <w:r w:rsidR="003E44A9" w:rsidRPr="00723994">
        <w:rPr>
          <w:b/>
          <w:bCs/>
          <w:lang w:val="el-GR"/>
        </w:rPr>
        <w:t xml:space="preserve"> </w:t>
      </w:r>
      <w:r w:rsidR="006137FE">
        <w:rPr>
          <w:b/>
          <w:bCs/>
          <w:lang w:val="el-GR"/>
        </w:rPr>
        <w:t xml:space="preserve">εννιακόσια είκοσι </w:t>
      </w:r>
      <w:r w:rsidR="003E44A9" w:rsidRPr="00723994">
        <w:rPr>
          <w:b/>
          <w:bCs/>
          <w:lang w:val="el-GR"/>
        </w:rPr>
        <w:t xml:space="preserve">Ευρώ </w:t>
      </w:r>
      <w:r w:rsidRPr="00723994">
        <w:rPr>
          <w:b/>
          <w:bCs/>
          <w:lang w:val="el-GR"/>
        </w:rPr>
        <w:t>(</w:t>
      </w:r>
      <w:r w:rsidR="006137FE">
        <w:rPr>
          <w:b/>
          <w:bCs/>
          <w:lang w:val="el-GR"/>
        </w:rPr>
        <w:t>2</w:t>
      </w:r>
      <w:r w:rsidR="002A63C2" w:rsidRPr="00723994">
        <w:rPr>
          <w:b/>
          <w:bCs/>
          <w:lang w:val="el-GR"/>
        </w:rPr>
        <w:t>.</w:t>
      </w:r>
      <w:r w:rsidR="006137FE">
        <w:rPr>
          <w:b/>
          <w:bCs/>
          <w:lang w:val="el-GR"/>
        </w:rPr>
        <w:t>920</w:t>
      </w:r>
      <w:r w:rsidR="002A63C2" w:rsidRPr="00723994">
        <w:rPr>
          <w:b/>
          <w:bCs/>
          <w:lang w:val="el-GR"/>
        </w:rPr>
        <w:t>,00 €</w:t>
      </w:r>
      <w:r w:rsidRPr="00723994">
        <w:rPr>
          <w:b/>
          <w:bCs/>
          <w:lang w:val="el-GR"/>
        </w:rPr>
        <w:t>)</w:t>
      </w:r>
      <w:r w:rsidRPr="003E44A9">
        <w:rPr>
          <w:lang w:val="el-GR"/>
        </w:rPr>
        <w:t>.</w:t>
      </w:r>
    </w:p>
    <w:p w14:paraId="16C2006F"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B975A72" w14:textId="7BD2B43A"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496542431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Cs/>
          <w:cs/>
          <w:lang w:val="el-GR"/>
        </w:rPr>
        <w:t>‎</w:t>
      </w:r>
      <w:r w:rsidR="00FD36C3">
        <w:rPr>
          <w:lang w:val="el-GR"/>
        </w:rPr>
        <w:t>2.4.5</w:t>
      </w:r>
      <w:r w:rsidR="00DD27E9">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875A320" w14:textId="3CC2F97D"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40CC1">
        <w:rPr>
          <w:bCs/>
          <w:lang w:val="el-GR"/>
        </w:rPr>
        <w:fldChar w:fldCharType="begin"/>
      </w:r>
      <w:r>
        <w:rPr>
          <w:bCs/>
          <w:lang w:val="el-GR"/>
        </w:rPr>
        <w:instrText xml:space="preserve"> REF _Ref496542534 \r \h </w:instrText>
      </w:r>
      <w:r w:rsidR="00340CC1">
        <w:rPr>
          <w:bCs/>
          <w:lang w:val="el-GR"/>
        </w:rPr>
      </w:r>
      <w:r w:rsidR="00340CC1">
        <w:rPr>
          <w:bCs/>
          <w:lang w:val="el-GR"/>
        </w:rPr>
        <w:fldChar w:fldCharType="separate"/>
      </w:r>
      <w:r w:rsidR="00FD36C3">
        <w:rPr>
          <w:bCs/>
          <w:cs/>
          <w:lang w:val="el-GR"/>
        </w:rPr>
        <w:t>‎</w:t>
      </w:r>
      <w:r w:rsidR="00FD36C3">
        <w:rPr>
          <w:bCs/>
          <w:lang w:val="el-GR"/>
        </w:rPr>
        <w:t>3.1</w:t>
      </w:r>
      <w:r w:rsidR="00340CC1">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03FFE90E" w14:textId="77777777" w:rsidR="00CD3B0E" w:rsidRPr="00603221" w:rsidRDefault="00CD3B0E">
      <w:pPr>
        <w:rPr>
          <w:b/>
          <w:bCs/>
          <w:lang w:val="el-GR"/>
        </w:rPr>
      </w:pPr>
    </w:p>
    <w:p w14:paraId="0B9C7D2E"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D7AFEF1"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429323FD" w14:textId="77777777" w:rsidR="00E975FD" w:rsidRDefault="00FA4CDD">
      <w:pPr>
        <w:rPr>
          <w:lang w:val="el-GR"/>
        </w:rPr>
      </w:pPr>
      <w:r>
        <w:rPr>
          <w:lang w:val="el-GR"/>
        </w:rPr>
        <w:t>μ</w:t>
      </w:r>
      <w:r w:rsidR="00FC1B9E">
        <w:rPr>
          <w:lang w:val="el-GR"/>
        </w:rPr>
        <w:t>ετά από :</w:t>
      </w:r>
    </w:p>
    <w:p w14:paraId="21D882D8"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0A205B75"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66159D1"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2FBF7740"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5F4EA14C"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68ED2A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03415AE" w14:textId="77777777" w:rsidR="00DB2BAF" w:rsidRPr="00821852" w:rsidRDefault="00DB2BAF" w:rsidP="00821852">
      <w:pPr>
        <w:rPr>
          <w:lang w:val="el-GR"/>
        </w:rPr>
      </w:pPr>
    </w:p>
    <w:p w14:paraId="393072DA" w14:textId="0F871DEE"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496541742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2.2.3</w:t>
      </w:r>
      <w:r w:rsidR="00DD27E9">
        <w:fldChar w:fldCharType="end"/>
      </w:r>
      <w:r w:rsidRPr="00603221">
        <w:rPr>
          <w:lang w:val="el-GR"/>
        </w:rPr>
        <w:t xml:space="preserve"> έως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496541700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2.2.8</w:t>
      </w:r>
      <w:r w:rsidR="00DD27E9">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340CC1">
        <w:rPr>
          <w:lang w:val="el-GR"/>
        </w:rPr>
        <w:fldChar w:fldCharType="begin"/>
      </w:r>
      <w:r w:rsidR="00C32872">
        <w:rPr>
          <w:lang w:val="el-GR"/>
        </w:rPr>
        <w:instrText xml:space="preserve"> REF _Ref40957856 \r \h </w:instrText>
      </w:r>
      <w:r w:rsidR="00340CC1">
        <w:rPr>
          <w:lang w:val="el-GR"/>
        </w:rPr>
      </w:r>
      <w:r w:rsidR="00340CC1">
        <w:rPr>
          <w:lang w:val="el-GR"/>
        </w:rPr>
        <w:fldChar w:fldCharType="separate"/>
      </w:r>
      <w:r w:rsidR="00FD36C3">
        <w:rPr>
          <w:cs/>
          <w:lang w:val="el-GR"/>
        </w:rPr>
        <w:t>‎</w:t>
      </w:r>
      <w:r w:rsidR="00FD36C3">
        <w:rPr>
          <w:lang w:val="el-GR"/>
        </w:rPr>
        <w:t>2.2.9.2</w:t>
      </w:r>
      <w:r w:rsidR="00340CC1">
        <w:rPr>
          <w:lang w:val="el-GR"/>
        </w:rPr>
        <w:fldChar w:fldCharType="end"/>
      </w:r>
      <w:r w:rsidR="00C32872">
        <w:rPr>
          <w:lang w:val="el-GR"/>
        </w:rPr>
        <w:t xml:space="preserve"> &amp; </w:t>
      </w:r>
      <w:r w:rsidR="00340CC1">
        <w:rPr>
          <w:lang w:val="el-GR"/>
        </w:rPr>
        <w:fldChar w:fldCharType="begin"/>
      </w:r>
      <w:r w:rsidR="00C32872">
        <w:rPr>
          <w:lang w:val="el-GR"/>
        </w:rPr>
        <w:instrText xml:space="preserve"> REF _Ref67613215 \r \h </w:instrText>
      </w:r>
      <w:r w:rsidR="00340CC1">
        <w:rPr>
          <w:lang w:val="el-GR"/>
        </w:rPr>
      </w:r>
      <w:r w:rsidR="00340CC1">
        <w:rPr>
          <w:lang w:val="el-GR"/>
        </w:rPr>
        <w:fldChar w:fldCharType="separate"/>
      </w:r>
      <w:r w:rsidR="00FD36C3">
        <w:rPr>
          <w:cs/>
          <w:lang w:val="el-GR"/>
        </w:rPr>
        <w:t>‎</w:t>
      </w:r>
      <w:r w:rsidR="00FD36C3">
        <w:rPr>
          <w:lang w:val="el-GR"/>
        </w:rPr>
        <w:t>3.2</w:t>
      </w:r>
      <w:r w:rsidR="00340CC1">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40CC1">
        <w:rPr>
          <w:lang w:val="el-GR"/>
        </w:rPr>
        <w:fldChar w:fldCharType="begin"/>
      </w:r>
      <w:r w:rsidR="00C32872">
        <w:rPr>
          <w:lang w:val="el-GR"/>
        </w:rPr>
        <w:instrText xml:space="preserve"> REF _Ref67613215 \r \h </w:instrText>
      </w:r>
      <w:r w:rsidR="00340CC1">
        <w:rPr>
          <w:lang w:val="el-GR"/>
        </w:rPr>
      </w:r>
      <w:r w:rsidR="00340CC1">
        <w:rPr>
          <w:lang w:val="el-GR"/>
        </w:rPr>
        <w:fldChar w:fldCharType="separate"/>
      </w:r>
      <w:r w:rsidR="00FD36C3">
        <w:rPr>
          <w:cs/>
          <w:lang w:val="el-GR"/>
        </w:rPr>
        <w:t>‎</w:t>
      </w:r>
      <w:r w:rsidR="00FD36C3">
        <w:rPr>
          <w:lang w:val="el-GR"/>
        </w:rPr>
        <w:t>3.2</w:t>
      </w:r>
      <w:r w:rsidR="00340CC1">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40CC1">
        <w:rPr>
          <w:lang w:val="el-GR"/>
        </w:rPr>
        <w:fldChar w:fldCharType="begin"/>
      </w:r>
      <w:r w:rsidR="00C32872">
        <w:rPr>
          <w:lang w:val="el-GR"/>
        </w:rPr>
        <w:instrText xml:space="preserve"> REF _Ref496541356 \r \h </w:instrText>
      </w:r>
      <w:r w:rsidR="00340CC1">
        <w:rPr>
          <w:lang w:val="el-GR"/>
        </w:rPr>
      </w:r>
      <w:r w:rsidR="00340CC1">
        <w:rPr>
          <w:lang w:val="el-GR"/>
        </w:rPr>
        <w:fldChar w:fldCharType="separate"/>
      </w:r>
      <w:r w:rsidR="00FD36C3">
        <w:rPr>
          <w:cs/>
          <w:lang w:val="el-GR"/>
        </w:rPr>
        <w:t>‎</w:t>
      </w:r>
      <w:r w:rsidR="00FD36C3">
        <w:rPr>
          <w:lang w:val="el-GR"/>
        </w:rPr>
        <w:t>2.2.3</w:t>
      </w:r>
      <w:r w:rsidR="00340CC1">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2B2E958" w14:textId="77777777" w:rsidR="00C32872" w:rsidRPr="00603221" w:rsidRDefault="00C32872">
      <w:pPr>
        <w:rPr>
          <w:lang w:val="el-GR"/>
        </w:rPr>
      </w:pPr>
    </w:p>
    <w:p w14:paraId="74AE87C4" w14:textId="77777777" w:rsidR="008338F0" w:rsidRPr="00603221" w:rsidRDefault="003355E7" w:rsidP="0072750F">
      <w:pPr>
        <w:pStyle w:val="3"/>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26503202"/>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669B703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42E1F70" w14:textId="77777777" w:rsidR="008338F0" w:rsidRPr="00603221" w:rsidRDefault="00E1337D">
      <w:pPr>
        <w:pStyle w:val="aff"/>
        <w:numPr>
          <w:ilvl w:val="3"/>
          <w:numId w:val="12"/>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287903E0"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5966956"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3653F497"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4DDB115B" w14:textId="77777777" w:rsidR="008338F0" w:rsidRPr="00603221" w:rsidRDefault="008338F0">
      <w:pPr>
        <w:rPr>
          <w:lang w:val="el-GR"/>
        </w:rPr>
      </w:pPr>
    </w:p>
    <w:p w14:paraId="6835BB5B"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0617017" w14:textId="77777777" w:rsidR="008338F0" w:rsidRPr="00603221" w:rsidRDefault="008338F0">
      <w:pPr>
        <w:rPr>
          <w:lang w:val="el-GR"/>
        </w:rPr>
      </w:pPr>
    </w:p>
    <w:p w14:paraId="651620FB"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CFC3C7D" w14:textId="77777777" w:rsidR="009A3D76" w:rsidRPr="00603221" w:rsidRDefault="009A3D76">
      <w:pPr>
        <w:rPr>
          <w:lang w:val="el-GR"/>
        </w:rPr>
      </w:pPr>
    </w:p>
    <w:p w14:paraId="13A95231"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1C2DFEA"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C15041B"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D4B2919"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7745AC7"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5CB750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956A874"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C89221D"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3EE8050"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0FBD455F"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B1B0BDA"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7A288D5"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16816BE"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3D35D1"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4464EA4" w14:textId="77777777" w:rsidR="004B29C9" w:rsidRPr="00603221" w:rsidRDefault="004B29C9" w:rsidP="003329FF">
      <w:pPr>
        <w:rPr>
          <w:lang w:val="el-GR"/>
        </w:rPr>
      </w:pPr>
    </w:p>
    <w:p w14:paraId="4843EC5E"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8"/>
      <w:r w:rsidRPr="00603221">
        <w:rPr>
          <w:lang w:val="el-GR"/>
        </w:rPr>
        <w:t xml:space="preserve"> </w:t>
      </w:r>
    </w:p>
    <w:p w14:paraId="70CF9AE7"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7767811"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46E91099"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62E910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37F86E5"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E670409"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112CF6B" w14:textId="77777777" w:rsidR="00A23EAB" w:rsidRPr="00603221" w:rsidRDefault="00A23EAB">
      <w:pPr>
        <w:rPr>
          <w:lang w:val="el-GR"/>
        </w:rPr>
      </w:pPr>
    </w:p>
    <w:p w14:paraId="59AC2957" w14:textId="563E789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40CC1">
        <w:rPr>
          <w:lang w:val="el-GR"/>
        </w:rPr>
        <w:fldChar w:fldCharType="begin"/>
      </w:r>
      <w:r w:rsidR="00C8339C">
        <w:rPr>
          <w:lang w:val="el-GR"/>
        </w:rPr>
        <w:instrText xml:space="preserve"> REF _Ref40957856 \r \h </w:instrText>
      </w:r>
      <w:r w:rsidR="00340CC1">
        <w:rPr>
          <w:lang w:val="el-GR"/>
        </w:rPr>
      </w:r>
      <w:r w:rsidR="00340CC1">
        <w:rPr>
          <w:lang w:val="el-GR"/>
        </w:rPr>
        <w:fldChar w:fldCharType="separate"/>
      </w:r>
      <w:r w:rsidR="00FD36C3">
        <w:rPr>
          <w:cs/>
          <w:lang w:val="el-GR"/>
        </w:rPr>
        <w:t>‎</w:t>
      </w:r>
      <w:r w:rsidR="00FD36C3">
        <w:rPr>
          <w:lang w:val="el-GR"/>
        </w:rPr>
        <w:t>2.2.9.2</w:t>
      </w:r>
      <w:r w:rsidR="00340CC1">
        <w:rPr>
          <w:lang w:val="el-GR"/>
        </w:rPr>
        <w:fldChar w:fldCharType="end"/>
      </w:r>
      <w:r w:rsidR="00E403E0">
        <w:rPr>
          <w:lang w:val="el-GR"/>
        </w:rPr>
        <w:t xml:space="preserve"> </w:t>
      </w:r>
      <w:r w:rsidR="00340CC1">
        <w:rPr>
          <w:lang w:val="el-GR"/>
        </w:rPr>
        <w:fldChar w:fldCharType="begin"/>
      </w:r>
      <w:r w:rsidR="00E403E0">
        <w:rPr>
          <w:lang w:val="el-GR"/>
        </w:rPr>
        <w:instrText xml:space="preserve"> REF _Ref40957856 \h </w:instrText>
      </w:r>
      <w:r w:rsidR="00340CC1">
        <w:rPr>
          <w:lang w:val="el-GR"/>
        </w:rPr>
      </w:r>
      <w:r w:rsidR="00340CC1">
        <w:rPr>
          <w:lang w:val="el-GR"/>
        </w:rPr>
        <w:fldChar w:fldCharType="separate"/>
      </w:r>
      <w:r w:rsidR="00FD36C3" w:rsidRPr="009E58E5">
        <w:rPr>
          <w:lang w:val="el-GR"/>
        </w:rPr>
        <w:t>Αποδεικτικά μέσα - Δικαιολογητικά προσωρινού αναδόχου</w:t>
      </w:r>
      <w:r w:rsidR="00340CC1">
        <w:rPr>
          <w:lang w:val="el-GR"/>
        </w:rPr>
        <w:fldChar w:fldCharType="end"/>
      </w:r>
      <w:r w:rsidR="00A9669D" w:rsidRPr="00603221">
        <w:rPr>
          <w:lang w:val="el-GR"/>
        </w:rPr>
        <w:t xml:space="preserve"> </w:t>
      </w:r>
      <w:r w:rsidR="00B941FC" w:rsidRPr="00603221">
        <w:rPr>
          <w:lang w:val="el-GR"/>
        </w:rPr>
        <w:t xml:space="preserve">της παρούσας. </w:t>
      </w:r>
    </w:p>
    <w:p w14:paraId="3CBAD6E8" w14:textId="77777777" w:rsidR="00A23EAB" w:rsidRPr="00603221" w:rsidRDefault="00A23EAB">
      <w:pPr>
        <w:rPr>
          <w:lang w:val="el-GR"/>
        </w:rPr>
      </w:pPr>
    </w:p>
    <w:p w14:paraId="66D35620"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549BED47"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CEAACF5"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1FA2FFC" w14:textId="77777777" w:rsidR="006D3DA7" w:rsidRDefault="006D3DA7" w:rsidP="006D3DA7">
      <w:pPr>
        <w:pStyle w:val="aff"/>
        <w:tabs>
          <w:tab w:val="left" w:pos="0"/>
          <w:tab w:val="left" w:pos="709"/>
          <w:tab w:val="left" w:pos="1134"/>
        </w:tabs>
        <w:spacing w:before="240"/>
        <w:ind w:left="0"/>
        <w:rPr>
          <w:lang w:val="el-GR"/>
        </w:rPr>
      </w:pPr>
    </w:p>
    <w:p w14:paraId="060FAF7E"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2CC1931" w14:textId="77777777" w:rsidR="002A7C7B" w:rsidRDefault="002A7C7B" w:rsidP="002A7C7B">
      <w:pPr>
        <w:pStyle w:val="aff"/>
        <w:tabs>
          <w:tab w:val="left" w:pos="0"/>
          <w:tab w:val="left" w:pos="709"/>
          <w:tab w:val="left" w:pos="1134"/>
        </w:tabs>
        <w:spacing w:before="240"/>
        <w:ind w:left="0"/>
        <w:rPr>
          <w:lang w:val="el-GR"/>
        </w:rPr>
      </w:pPr>
    </w:p>
    <w:p w14:paraId="0AEF2AEB" w14:textId="20C548BB"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496540567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2.2.3.1</w:t>
      </w:r>
      <w:r w:rsidR="00DD27E9">
        <w:fldChar w:fldCharType="end"/>
      </w:r>
      <w:r w:rsidRPr="002A7C7B">
        <w:rPr>
          <w:lang w:val="el-GR"/>
        </w:rPr>
        <w:t xml:space="preserve"> και </w:t>
      </w:r>
      <w:r w:rsidR="00340CC1">
        <w:rPr>
          <w:lang w:val="el-GR"/>
        </w:rPr>
        <w:fldChar w:fldCharType="begin"/>
      </w:r>
      <w:r w:rsidR="007E61C0">
        <w:rPr>
          <w:lang w:val="el-GR"/>
        </w:rPr>
        <w:instrText xml:space="preserve"> REF _Ref496540586 \r \h </w:instrText>
      </w:r>
      <w:r w:rsidR="00340CC1">
        <w:rPr>
          <w:lang w:val="el-GR"/>
        </w:rPr>
      </w:r>
      <w:r w:rsidR="00340CC1">
        <w:rPr>
          <w:lang w:val="el-GR"/>
        </w:rPr>
        <w:fldChar w:fldCharType="separate"/>
      </w:r>
      <w:r w:rsidR="00FD36C3">
        <w:rPr>
          <w:cs/>
          <w:lang w:val="el-GR"/>
        </w:rPr>
        <w:t>‎</w:t>
      </w:r>
      <w:r w:rsidR="00FD36C3">
        <w:rPr>
          <w:lang w:val="el-GR"/>
        </w:rPr>
        <w:t>2.2.3.3</w:t>
      </w:r>
      <w:r w:rsidR="00340CC1">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44E431B" w14:textId="77777777" w:rsidR="002A7C7B" w:rsidRPr="00603221" w:rsidRDefault="002A7C7B" w:rsidP="00821852">
      <w:pPr>
        <w:pStyle w:val="aff"/>
        <w:tabs>
          <w:tab w:val="left" w:pos="0"/>
          <w:tab w:val="left" w:pos="709"/>
          <w:tab w:val="left" w:pos="1134"/>
        </w:tabs>
        <w:spacing w:before="240"/>
        <w:ind w:left="0"/>
        <w:rPr>
          <w:b/>
          <w:bCs/>
          <w:lang w:val="el-GR"/>
        </w:rPr>
      </w:pPr>
    </w:p>
    <w:p w14:paraId="19710C19"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0E9D1C8" w14:textId="77777777" w:rsidR="00C535AC" w:rsidRPr="007E61C0" w:rsidRDefault="00C535AC" w:rsidP="007E61C0">
      <w:pPr>
        <w:rPr>
          <w:b/>
          <w:bCs/>
          <w:color w:val="000000"/>
          <w:lang w:val="el-GR"/>
        </w:rPr>
      </w:pPr>
    </w:p>
    <w:p w14:paraId="4521B00F"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386C1773" w14:textId="77777777" w:rsidR="00D93C0C" w:rsidRPr="00603221" w:rsidRDefault="00D93C0C" w:rsidP="00603221">
      <w:pPr>
        <w:pStyle w:val="aff"/>
        <w:rPr>
          <w:color w:val="000000"/>
          <w:lang w:val="el-GR"/>
        </w:rPr>
      </w:pPr>
    </w:p>
    <w:p w14:paraId="25CC751D"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2650320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2FB5A750" w14:textId="77777777" w:rsidR="008338F0" w:rsidRPr="00603221" w:rsidDel="00893E05" w:rsidRDefault="003355E7" w:rsidP="00EA086C">
      <w:pPr>
        <w:pStyle w:val="3"/>
        <w:ind w:left="1276"/>
        <w:rPr>
          <w:lang w:val="el-GR"/>
        </w:rPr>
      </w:pPr>
      <w:bookmarkStart w:id="103" w:name="_Ref74510337"/>
      <w:bookmarkStart w:id="104" w:name="_Toc97194275"/>
      <w:bookmarkStart w:id="105" w:name="_Toc97194425"/>
      <w:bookmarkStart w:id="106" w:name="_Toc126503204"/>
      <w:r w:rsidRPr="00603221" w:rsidDel="00893E05">
        <w:rPr>
          <w:lang w:val="el-GR"/>
        </w:rPr>
        <w:t>Καταλληλόλητα άσκησης επαγγελματικής δραστηριότητας</w:t>
      </w:r>
      <w:bookmarkEnd w:id="103"/>
      <w:bookmarkEnd w:id="104"/>
      <w:bookmarkEnd w:id="105"/>
      <w:bookmarkEnd w:id="106"/>
      <w:r w:rsidRPr="00603221" w:rsidDel="00893E05">
        <w:rPr>
          <w:lang w:val="el-GR"/>
        </w:rPr>
        <w:t xml:space="preserve"> </w:t>
      </w:r>
    </w:p>
    <w:p w14:paraId="66E0705E" w14:textId="77777777" w:rsidR="002F2E92" w:rsidRPr="008A571D" w:rsidDel="00893E05" w:rsidRDefault="00F86B7A" w:rsidP="00723994">
      <w:pPr>
        <w:pStyle w:val="aff"/>
        <w:ind w:left="0"/>
        <w:rPr>
          <w:b/>
          <w:bCs/>
          <w:lang w:val="el-GR"/>
        </w:rPr>
      </w:pPr>
      <w:bookmarkStart w:id="107" w:name="_Toc97194276"/>
      <w:r w:rsidRPr="008A571D"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7"/>
      <w:r w:rsidR="00D75A0F" w:rsidRPr="008A571D">
        <w:rPr>
          <w:b/>
          <w:bCs/>
          <w:lang w:val="el-GR"/>
        </w:rPr>
        <w:t xml:space="preserve">ήτοι υπηρεσίες </w:t>
      </w:r>
      <w:r w:rsidR="00AD3E33" w:rsidRPr="008A571D">
        <w:rPr>
          <w:b/>
          <w:bCs/>
          <w:lang w:val="el-GR"/>
        </w:rPr>
        <w:t>παροχής συμβουλευτικών υπηρεσιών</w:t>
      </w:r>
      <w:r w:rsidR="00D75A0F" w:rsidRPr="008A571D" w:rsidDel="00893E05">
        <w:rPr>
          <w:b/>
          <w:bCs/>
          <w:lang w:val="el-GR"/>
        </w:rPr>
        <w:t>.</w:t>
      </w:r>
    </w:p>
    <w:p w14:paraId="4B43AADA" w14:textId="77777777" w:rsidR="007E243D" w:rsidDel="00893E05" w:rsidRDefault="007E243D" w:rsidP="00BE6F4C">
      <w:pPr>
        <w:pStyle w:val="aff"/>
        <w:rPr>
          <w:lang w:val="el-GR"/>
        </w:rPr>
      </w:pPr>
    </w:p>
    <w:p w14:paraId="7DFE4BD4"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1FAFEDAB"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B3D7118" w14:textId="77777777" w:rsidR="00BE6F4C" w:rsidRPr="00BE6F4C" w:rsidDel="00893E05" w:rsidRDefault="00BE6F4C" w:rsidP="00086782">
      <w:pPr>
        <w:pStyle w:val="aff"/>
        <w:ind w:left="0"/>
        <w:rPr>
          <w:lang w:val="el-GR"/>
        </w:rPr>
      </w:pPr>
    </w:p>
    <w:p w14:paraId="3F28737F"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0DE39772" w14:textId="77777777" w:rsidR="00FA4CDD" w:rsidRDefault="00FA4CDD" w:rsidP="00086782">
      <w:pPr>
        <w:pStyle w:val="aff"/>
        <w:ind w:left="0"/>
        <w:rPr>
          <w:lang w:val="el-GR"/>
        </w:rPr>
      </w:pPr>
    </w:p>
    <w:p w14:paraId="6F35AEC0"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97E00BF" w14:textId="77777777" w:rsidR="008338F0" w:rsidRPr="00603221" w:rsidRDefault="003355E7" w:rsidP="00086782">
      <w:pPr>
        <w:pStyle w:val="3"/>
        <w:ind w:left="1276"/>
        <w:rPr>
          <w:lang w:val="el-GR"/>
        </w:rPr>
      </w:pPr>
      <w:bookmarkStart w:id="108" w:name="_Toc74566826"/>
      <w:bookmarkStart w:id="109" w:name="_Ref496541309"/>
      <w:bookmarkStart w:id="110" w:name="_Ref496541508"/>
      <w:bookmarkStart w:id="111" w:name="_Toc97194277"/>
      <w:bookmarkStart w:id="112" w:name="_Toc97194426"/>
      <w:bookmarkStart w:id="113" w:name="_Toc126503205"/>
      <w:bookmarkEnd w:id="108"/>
      <w:r w:rsidRPr="00603221">
        <w:rPr>
          <w:lang w:val="el-GR"/>
        </w:rPr>
        <w:t>Οικονομική και χρηματοοικονομική επάρκεια</w:t>
      </w:r>
      <w:bookmarkEnd w:id="109"/>
      <w:bookmarkEnd w:id="110"/>
      <w:bookmarkEnd w:id="111"/>
      <w:bookmarkEnd w:id="112"/>
      <w:bookmarkEnd w:id="113"/>
    </w:p>
    <w:p w14:paraId="71EF891C" w14:textId="77777777" w:rsidR="00DB5A15" w:rsidRDefault="00DB5A15" w:rsidP="00D6202B">
      <w:pPr>
        <w:rPr>
          <w:lang w:val="el-GR"/>
        </w:rPr>
      </w:pPr>
      <w:bookmarkStart w:id="114" w:name="_Toc97194278"/>
    </w:p>
    <w:p w14:paraId="0D6BDC67" w14:textId="77777777" w:rsidR="00DB5A15" w:rsidRDefault="00DB5A15" w:rsidP="00DB5A15">
      <w:pPr>
        <w:suppressAutoHyphens w:val="0"/>
        <w:spacing w:after="200" w:line="276" w:lineRule="auto"/>
        <w:rPr>
          <w:lang w:val="el-GR"/>
        </w:rPr>
      </w:pPr>
      <w:r w:rsidRPr="00204CE4">
        <w:rPr>
          <w:b/>
          <w:bCs/>
          <w:lang w:val="el-GR"/>
        </w:rPr>
        <w:t>Οι οικονομικοί φορείς που συμμετέχουν στη διαδικασία σύναψης της παρούσας απαιτείται να έχουν</w:t>
      </w:r>
      <w:r w:rsidRPr="00DB5A15">
        <w:rPr>
          <w:lang w:val="el-GR"/>
        </w:rPr>
        <w:t xml:space="preserve"> </w:t>
      </w:r>
      <w:r w:rsidR="00791E39">
        <w:rPr>
          <w:lang w:val="el-GR"/>
        </w:rPr>
        <w:t>μέσο όρο</w:t>
      </w:r>
      <w:r w:rsidRPr="00DB5A15">
        <w:rPr>
          <w:lang w:val="el-GR"/>
        </w:rPr>
        <w:t xml:space="preserve"> κύκλου εργασιών  </w:t>
      </w:r>
      <w:r w:rsidR="00204CE4">
        <w:rPr>
          <w:lang w:val="el-GR"/>
        </w:rPr>
        <w:t xml:space="preserve">των τριών τελευταίων διαχειριστικών χρήσεων (2020,2021,2022) </w:t>
      </w:r>
      <w:r w:rsidRPr="00DB5A15">
        <w:rPr>
          <w:lang w:val="el-GR"/>
        </w:rPr>
        <w:t xml:space="preserve">ή, </w:t>
      </w:r>
      <w:r w:rsidR="00204CE4">
        <w:rPr>
          <w:lang w:val="el-GR"/>
        </w:rPr>
        <w:t xml:space="preserve">για όσο διάστημα ασκούν την επιχειρηματική τους δράση εφόσον είναι μικρότερο των τριών ετών </w:t>
      </w:r>
      <w:r>
        <w:rPr>
          <w:lang w:val="el-GR"/>
        </w:rPr>
        <w:t>τουλάχιστον ίσου με</w:t>
      </w:r>
      <w:r w:rsidRPr="00DB5A15">
        <w:rPr>
          <w:lang w:val="el-GR"/>
        </w:rPr>
        <w:t xml:space="preserve"> το </w:t>
      </w:r>
      <w:r w:rsidR="00412E5C" w:rsidRPr="00412E5C">
        <w:rPr>
          <w:lang w:val="el-GR"/>
        </w:rPr>
        <w:t>200</w:t>
      </w:r>
      <w:r w:rsidRPr="00DB5A15">
        <w:rPr>
          <w:lang w:val="el-GR"/>
        </w:rPr>
        <w:t xml:space="preserve">% </w:t>
      </w:r>
      <w:r w:rsidR="00204CE4">
        <w:rPr>
          <w:lang w:val="el-GR"/>
        </w:rPr>
        <w:t xml:space="preserve">του προϋπολογισμού </w:t>
      </w:r>
      <w:r w:rsidRPr="00DB5A15">
        <w:rPr>
          <w:lang w:val="el-GR"/>
        </w:rPr>
        <w:t xml:space="preserve"> του υπό ανάθεση </w:t>
      </w:r>
      <w:r w:rsidR="00204CE4">
        <w:rPr>
          <w:lang w:val="el-GR"/>
        </w:rPr>
        <w:t xml:space="preserve">έργου, μη συμπεριλαμβανομένου </w:t>
      </w:r>
      <w:r w:rsidRPr="00DB5A15">
        <w:rPr>
          <w:lang w:val="el-GR"/>
        </w:rPr>
        <w:t xml:space="preserve">ΦΠΑ. </w:t>
      </w:r>
    </w:p>
    <w:bookmarkEnd w:id="114"/>
    <w:p w14:paraId="7DF31E2D"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72D99E7A" w14:textId="77777777" w:rsidR="00722D14" w:rsidRPr="00821852" w:rsidRDefault="00722D14" w:rsidP="00821852">
      <w:pPr>
        <w:rPr>
          <w:lang w:val="el-GR" w:eastAsia="en-US"/>
        </w:rPr>
      </w:pPr>
    </w:p>
    <w:p w14:paraId="21A1B186" w14:textId="77777777" w:rsidR="008338F0" w:rsidRPr="00603221" w:rsidRDefault="003355E7" w:rsidP="00086782">
      <w:pPr>
        <w:pStyle w:val="3"/>
        <w:ind w:left="1276"/>
        <w:rPr>
          <w:lang w:val="el-GR"/>
        </w:rPr>
      </w:pPr>
      <w:bookmarkStart w:id="115" w:name="_Ref496541329"/>
      <w:bookmarkStart w:id="116" w:name="_Ref496541556"/>
      <w:bookmarkStart w:id="117" w:name="_Toc97194279"/>
      <w:bookmarkStart w:id="118" w:name="_Toc97194427"/>
      <w:bookmarkStart w:id="119" w:name="_Toc126503206"/>
      <w:r w:rsidRPr="00603221">
        <w:rPr>
          <w:lang w:val="el-GR"/>
        </w:rPr>
        <w:t>Τεχνική και επαγγελματική ικανότητα</w:t>
      </w:r>
      <w:bookmarkEnd w:id="115"/>
      <w:bookmarkEnd w:id="116"/>
      <w:bookmarkEnd w:id="117"/>
      <w:bookmarkEnd w:id="118"/>
      <w:bookmarkEnd w:id="119"/>
      <w:r w:rsidR="0071303E" w:rsidRPr="00603221">
        <w:rPr>
          <w:lang w:val="el-GR"/>
        </w:rPr>
        <w:t xml:space="preserve"> </w:t>
      </w:r>
    </w:p>
    <w:p w14:paraId="53241741" w14:textId="77777777" w:rsidR="0069435C" w:rsidRPr="00226B7D" w:rsidRDefault="0069435C" w:rsidP="0069435C">
      <w:pPr>
        <w:pStyle w:val="4"/>
        <w:rPr>
          <w:lang w:val="el-GR" w:eastAsia="en-US"/>
        </w:rPr>
      </w:pPr>
      <w:bookmarkStart w:id="120" w:name="_Ref61980826"/>
      <w:bookmarkStart w:id="121" w:name="_Toc97194280"/>
      <w:bookmarkStart w:id="122" w:name="_Toc126503207"/>
      <w:bookmarkStart w:id="123" w:name="_Hlk133424724"/>
      <w:bookmarkStart w:id="124" w:name="_Ref40965350"/>
      <w:r w:rsidRPr="00226B7D">
        <w:rPr>
          <w:lang w:val="el-GR" w:eastAsia="en-US"/>
        </w:rPr>
        <w:t>Τεχνική Ικανότητα</w:t>
      </w:r>
      <w:bookmarkEnd w:id="120"/>
      <w:bookmarkEnd w:id="121"/>
      <w:bookmarkEnd w:id="122"/>
    </w:p>
    <w:bookmarkEnd w:id="123"/>
    <w:p w14:paraId="2A9CED95" w14:textId="77777777" w:rsidR="0069435C" w:rsidRPr="00226B7D" w:rsidRDefault="0069435C" w:rsidP="0069435C">
      <w:pPr>
        <w:rPr>
          <w:bCs/>
          <w:lang w:val="el-GR"/>
        </w:rPr>
      </w:pPr>
      <w:r w:rsidRPr="00226B7D">
        <w:rPr>
          <w:bCs/>
          <w:lang w:val="el-GR"/>
        </w:rPr>
        <w:t xml:space="preserve">Οι οικονομικοί φορείς που συμμετέχουν στη διαδικασία σύναψης της παρούσας απαιτείται να </w:t>
      </w:r>
      <w:bookmarkStart w:id="125" w:name="_Hlk55900233"/>
      <w:r w:rsidRPr="00226B7D">
        <w:rPr>
          <w:bCs/>
          <w:lang w:val="el-GR"/>
        </w:rPr>
        <w:t xml:space="preserve">διαθέτουν την κατάλληλα τεκμηριωμένη και αποδεδειγμένη επαγγελματική ικανότητα στην υλοποίηση </w:t>
      </w:r>
      <w:r w:rsidR="00204CE4" w:rsidRPr="00226B7D">
        <w:rPr>
          <w:bCs/>
          <w:lang w:val="el-GR"/>
        </w:rPr>
        <w:t xml:space="preserve">αντίστοιχων </w:t>
      </w:r>
      <w:r w:rsidRPr="00226B7D">
        <w:rPr>
          <w:bCs/>
          <w:lang w:val="el-GR"/>
        </w:rPr>
        <w:t>έργων με το υπό ανάθεση Έργο.</w:t>
      </w:r>
    </w:p>
    <w:p w14:paraId="61534638" w14:textId="77777777" w:rsidR="00AD3E33" w:rsidRPr="00226B7D" w:rsidRDefault="0069435C" w:rsidP="00AD3E33">
      <w:pPr>
        <w:spacing w:line="256" w:lineRule="auto"/>
        <w:rPr>
          <w:bCs/>
          <w:lang w:val="el-GR"/>
        </w:rPr>
      </w:pPr>
      <w:r w:rsidRPr="00226B7D">
        <w:rPr>
          <w:bCs/>
          <w:lang w:val="el-GR"/>
        </w:rPr>
        <w:t xml:space="preserve">Συγκεκριμένα απαιτείται </w:t>
      </w:r>
      <w:bookmarkEnd w:id="125"/>
      <w:r w:rsidR="00D75A0F" w:rsidRPr="00226B7D">
        <w:rPr>
          <w:bCs/>
          <w:lang w:val="el-GR"/>
        </w:rPr>
        <w:t xml:space="preserve">κατά </w:t>
      </w:r>
      <w:r w:rsidR="00AF7A8A" w:rsidRPr="00226B7D">
        <w:rPr>
          <w:bCs/>
          <w:lang w:val="el-GR"/>
        </w:rPr>
        <w:t xml:space="preserve">τα τελευταία </w:t>
      </w:r>
      <w:r w:rsidR="00B84722" w:rsidRPr="00226B7D">
        <w:rPr>
          <w:b/>
          <w:lang w:val="el-GR"/>
        </w:rPr>
        <w:t>δύο (2</w:t>
      </w:r>
      <w:r w:rsidR="00AF7A8A" w:rsidRPr="00226B7D">
        <w:rPr>
          <w:b/>
          <w:lang w:val="el-GR"/>
        </w:rPr>
        <w:t>) έτη</w:t>
      </w:r>
      <w:r w:rsidR="00B84722" w:rsidRPr="00226B7D">
        <w:rPr>
          <w:b/>
          <w:lang w:val="el-GR"/>
        </w:rPr>
        <w:t xml:space="preserve"> 2021 και 2022</w:t>
      </w:r>
      <w:r w:rsidR="00AF7A8A" w:rsidRPr="00226B7D">
        <w:rPr>
          <w:b/>
          <w:lang w:val="el-GR"/>
        </w:rPr>
        <w:t xml:space="preserve"> </w:t>
      </w:r>
      <w:r w:rsidR="00AD3E33" w:rsidRPr="00226B7D">
        <w:rPr>
          <w:bCs/>
          <w:lang w:val="el-GR"/>
        </w:rPr>
        <w:t xml:space="preserve">να έχει ολοκληρώσει τουλάχιστον ένα (1) ανάλογο έργο παροχής υπηρεσιών. Ως ανάλογο έργο νοείται το έργο που πληροί τους παρακάτω όρους: </w:t>
      </w:r>
    </w:p>
    <w:p w14:paraId="52B9AB0F" w14:textId="77777777" w:rsidR="00AD3E33" w:rsidRPr="00226B7D" w:rsidRDefault="00AD3E33" w:rsidP="00AD3E33">
      <w:pPr>
        <w:numPr>
          <w:ilvl w:val="0"/>
          <w:numId w:val="31"/>
        </w:numPr>
        <w:suppressAutoHyphens w:val="0"/>
        <w:spacing w:after="0"/>
        <w:ind w:left="426"/>
        <w:contextualSpacing/>
        <w:rPr>
          <w:color w:val="000000" w:themeColor="text1"/>
          <w:lang w:val="el-GR" w:eastAsia="en-GB"/>
        </w:rPr>
      </w:pPr>
      <w:r w:rsidRPr="00226B7D">
        <w:rPr>
          <w:color w:val="000000" w:themeColor="text1"/>
          <w:lang w:val="el-GR" w:eastAsia="en-GB"/>
        </w:rPr>
        <w:t>Περιλαμβάνει παροχή υπηρεσιών υποστήριξης</w:t>
      </w:r>
      <w:r w:rsidR="005E6559" w:rsidRPr="00226B7D">
        <w:rPr>
          <w:color w:val="000000" w:themeColor="text1"/>
          <w:lang w:val="el-GR" w:eastAsia="en-GB"/>
        </w:rPr>
        <w:t xml:space="preserve"> σε θέματα ΤΠΕ </w:t>
      </w:r>
      <w:r w:rsidR="005E6559" w:rsidRPr="00226B7D">
        <w:rPr>
          <w:bCs/>
          <w:color w:val="000000" w:themeColor="text1"/>
          <w:lang w:val="el-GR"/>
        </w:rPr>
        <w:t>σε φορείς αποκλειστικά του δημοσίου ή ευρύτερου δημόσιου τομέα.</w:t>
      </w:r>
    </w:p>
    <w:p w14:paraId="37E43AB0" w14:textId="77777777" w:rsidR="00166AA6" w:rsidRPr="00226B7D" w:rsidRDefault="00166AA6" w:rsidP="00AD3E33">
      <w:pPr>
        <w:rPr>
          <w:color w:val="000000" w:themeColor="text1"/>
          <w:lang w:val="el-GR"/>
        </w:rPr>
      </w:pPr>
    </w:p>
    <w:p w14:paraId="49AC3C6A" w14:textId="77777777" w:rsidR="00C72EC7" w:rsidRPr="00226B7D" w:rsidRDefault="00C72EC7" w:rsidP="00C72EC7">
      <w:pPr>
        <w:suppressAutoHyphens w:val="0"/>
        <w:spacing w:after="0"/>
        <w:contextualSpacing/>
        <w:rPr>
          <w:bCs/>
          <w:color w:val="000000" w:themeColor="text1"/>
          <w:lang w:val="el-GR"/>
        </w:rPr>
      </w:pPr>
      <w:bookmarkStart w:id="126" w:name="_Hlk133424742"/>
      <w:bookmarkStart w:id="127" w:name="_Hlk133426148"/>
      <w:r w:rsidRPr="00226B7D">
        <w:rPr>
          <w:bCs/>
          <w:color w:val="000000" w:themeColor="text1"/>
          <w:lang w:val="el-GR"/>
        </w:rPr>
        <w:t xml:space="preserve">Να έχουν </w:t>
      </w:r>
      <w:r w:rsidR="005E6559" w:rsidRPr="00226B7D">
        <w:rPr>
          <w:bCs/>
          <w:color w:val="000000" w:themeColor="text1"/>
          <w:lang w:val="el-GR"/>
        </w:rPr>
        <w:t>αναλάβει</w:t>
      </w:r>
      <w:r w:rsidRPr="00226B7D">
        <w:rPr>
          <w:bCs/>
          <w:color w:val="000000" w:themeColor="text1"/>
          <w:lang w:val="el-GR"/>
        </w:rPr>
        <w:t xml:space="preserve">, τα τελευταία δύο (2) έτη 2021 και 2022, σε φορείς αποκλειστικά του δημοσίου ή ευρύτερου δημόσιου τομέα, έργα </w:t>
      </w:r>
      <w:r w:rsidR="00D90B66" w:rsidRPr="00226B7D">
        <w:rPr>
          <w:color w:val="000000" w:themeColor="text1"/>
          <w:lang w:val="el-GR" w:eastAsia="en-GB"/>
        </w:rPr>
        <w:t xml:space="preserve">υπηρεσιών υποστήριξης σε θέματα ΤΠΕ </w:t>
      </w:r>
      <w:r w:rsidRPr="00226B7D">
        <w:rPr>
          <w:bCs/>
          <w:color w:val="000000" w:themeColor="text1"/>
          <w:lang w:val="el-GR"/>
        </w:rPr>
        <w:t xml:space="preserve">συνολικού προϋπολογισμού χωρίς ΦΠΑ τουλάχιστον </w:t>
      </w:r>
      <w:r w:rsidR="00884EDF">
        <w:rPr>
          <w:bCs/>
          <w:color w:val="000000" w:themeColor="text1"/>
          <w:lang w:val="el-GR"/>
        </w:rPr>
        <w:t xml:space="preserve">ίσου </w:t>
      </w:r>
      <w:r w:rsidR="000D3425" w:rsidRPr="00226B7D">
        <w:rPr>
          <w:bCs/>
          <w:color w:val="000000" w:themeColor="text1"/>
          <w:lang w:val="el-GR"/>
        </w:rPr>
        <w:t xml:space="preserve"> </w:t>
      </w:r>
      <w:r w:rsidR="00D90B66">
        <w:rPr>
          <w:bCs/>
          <w:color w:val="000000" w:themeColor="text1"/>
          <w:lang w:val="el-GR"/>
        </w:rPr>
        <w:t xml:space="preserve">με το 150% </w:t>
      </w:r>
      <w:r w:rsidR="000D3425">
        <w:rPr>
          <w:bCs/>
          <w:color w:val="000000" w:themeColor="text1"/>
          <w:lang w:val="el-GR"/>
        </w:rPr>
        <w:t>του</w:t>
      </w:r>
      <w:r w:rsidRPr="00226B7D">
        <w:rPr>
          <w:bCs/>
          <w:color w:val="000000" w:themeColor="text1"/>
          <w:lang w:val="el-GR"/>
        </w:rPr>
        <w:t xml:space="preserve"> προϋπολογισμ</w:t>
      </w:r>
      <w:r w:rsidR="000D3425">
        <w:rPr>
          <w:bCs/>
          <w:color w:val="000000" w:themeColor="text1"/>
          <w:lang w:val="el-GR"/>
        </w:rPr>
        <w:t>ού</w:t>
      </w:r>
      <w:r w:rsidRPr="00226B7D">
        <w:rPr>
          <w:bCs/>
          <w:color w:val="000000" w:themeColor="text1"/>
          <w:lang w:val="el-GR"/>
        </w:rPr>
        <w:t xml:space="preserve"> του υπό ανάθεση έργου, τα οποία να καλύπτουν αθροιστικά τα κάτωθι:</w:t>
      </w:r>
    </w:p>
    <w:p w14:paraId="6F969D79" w14:textId="77777777" w:rsidR="00016F0C" w:rsidRDefault="00016F0C" w:rsidP="000D3425">
      <w:pPr>
        <w:numPr>
          <w:ilvl w:val="0"/>
          <w:numId w:val="31"/>
        </w:numPr>
        <w:suppressAutoHyphens w:val="0"/>
        <w:spacing w:after="0"/>
        <w:ind w:left="426"/>
        <w:contextualSpacing/>
        <w:rPr>
          <w:color w:val="000000" w:themeColor="text1"/>
          <w:shd w:val="clear" w:color="auto" w:fill="FFFFFF"/>
          <w:lang w:val="el-GR"/>
        </w:rPr>
      </w:pPr>
      <w:r w:rsidRPr="00016F0C">
        <w:rPr>
          <w:color w:val="000000" w:themeColor="text1"/>
          <w:shd w:val="clear" w:color="auto" w:fill="FFFFFF"/>
          <w:lang w:val="el-GR"/>
        </w:rPr>
        <w:t xml:space="preserve">Ένα (1) τουλάχιστον επιτυχώς ολοκληρωμένο έργο, διάρκειας τουλάχιστον </w:t>
      </w:r>
      <w:r w:rsidR="007317A9">
        <w:rPr>
          <w:color w:val="000000" w:themeColor="text1"/>
          <w:shd w:val="clear" w:color="auto" w:fill="FFFFFF"/>
          <w:lang w:val="el-GR"/>
        </w:rPr>
        <w:t>τριών</w:t>
      </w:r>
      <w:r w:rsidRPr="00016F0C">
        <w:rPr>
          <w:color w:val="000000" w:themeColor="text1"/>
          <w:shd w:val="clear" w:color="auto" w:fill="FFFFFF"/>
          <w:lang w:val="el-GR"/>
        </w:rPr>
        <w:t xml:space="preserve"> (</w:t>
      </w:r>
      <w:r w:rsidR="007317A9">
        <w:rPr>
          <w:color w:val="000000" w:themeColor="text1"/>
          <w:shd w:val="clear" w:color="auto" w:fill="FFFFFF"/>
          <w:lang w:val="el-GR"/>
        </w:rPr>
        <w:t>3</w:t>
      </w:r>
      <w:r w:rsidRPr="00016F0C">
        <w:rPr>
          <w:color w:val="000000" w:themeColor="text1"/>
          <w:shd w:val="clear" w:color="auto" w:fill="FFFFFF"/>
          <w:lang w:val="el-GR"/>
        </w:rPr>
        <w:t>) μηνών, με προϋπολογισμό έργου τουλάχιστον ίσο με 100.00,00€ χωρίς ΦΠΑ, με αντικείμενο Υπηρεσίες Συμβούλου Τεχνικής Υποστήριξης συγχρηματοδοτούμενων Έργων ή/και Δράσεων Κρατικών Ενισχύσεων.</w:t>
      </w:r>
    </w:p>
    <w:bookmarkEnd w:id="126"/>
    <w:p w14:paraId="00242B8A" w14:textId="536E92EE" w:rsidR="00D05C68" w:rsidRPr="000D3425" w:rsidRDefault="007317A9" w:rsidP="00D05C68">
      <w:pPr>
        <w:numPr>
          <w:ilvl w:val="0"/>
          <w:numId w:val="31"/>
        </w:numPr>
        <w:suppressAutoHyphens w:val="0"/>
        <w:spacing w:after="0"/>
        <w:ind w:left="426"/>
        <w:contextualSpacing/>
        <w:rPr>
          <w:color w:val="000000" w:themeColor="text1"/>
          <w:shd w:val="clear" w:color="auto" w:fill="FFFFFF"/>
          <w:lang w:val="el-GR"/>
        </w:rPr>
      </w:pPr>
      <w:r>
        <w:rPr>
          <w:color w:val="000000" w:themeColor="text1"/>
          <w:shd w:val="clear" w:color="auto" w:fill="FFFFFF"/>
          <w:lang w:val="el-GR"/>
        </w:rPr>
        <w:t>Δύο</w:t>
      </w:r>
      <w:r w:rsidR="00016F0C">
        <w:rPr>
          <w:color w:val="000000" w:themeColor="text1"/>
          <w:shd w:val="clear" w:color="auto" w:fill="FFFFFF"/>
          <w:lang w:val="el-GR"/>
        </w:rPr>
        <w:t xml:space="preserve"> </w:t>
      </w:r>
      <w:r w:rsidR="00D05C68" w:rsidRPr="000D3425">
        <w:rPr>
          <w:color w:val="000000" w:themeColor="text1"/>
          <w:shd w:val="clear" w:color="auto" w:fill="FFFFFF"/>
          <w:lang w:val="el-GR"/>
        </w:rPr>
        <w:t>(</w:t>
      </w:r>
      <w:r>
        <w:rPr>
          <w:color w:val="000000" w:themeColor="text1"/>
          <w:shd w:val="clear" w:color="auto" w:fill="FFFFFF"/>
          <w:lang w:val="el-GR"/>
        </w:rPr>
        <w:t>2</w:t>
      </w:r>
      <w:r w:rsidR="00016F0C">
        <w:rPr>
          <w:color w:val="000000" w:themeColor="text1"/>
          <w:shd w:val="clear" w:color="auto" w:fill="FFFFFF"/>
          <w:lang w:val="el-GR"/>
        </w:rPr>
        <w:t>)</w:t>
      </w:r>
      <w:r w:rsidR="00D05C68" w:rsidRPr="000D3425">
        <w:rPr>
          <w:color w:val="000000" w:themeColor="text1"/>
          <w:shd w:val="clear" w:color="auto" w:fill="FFFFFF"/>
          <w:lang w:val="el-GR"/>
        </w:rPr>
        <w:t xml:space="preserve"> τουλάχιστον επιτυχώς ολοκληρωμένα έργα</w:t>
      </w:r>
      <w:r w:rsidR="000D3425">
        <w:rPr>
          <w:color w:val="000000" w:themeColor="text1"/>
          <w:shd w:val="clear" w:color="auto" w:fill="FFFFFF"/>
          <w:lang w:val="el-GR"/>
        </w:rPr>
        <w:t>,</w:t>
      </w:r>
      <w:r w:rsidR="00D05C68" w:rsidRPr="000D3425">
        <w:rPr>
          <w:color w:val="000000" w:themeColor="text1"/>
          <w:shd w:val="clear" w:color="auto" w:fill="FFFFFF"/>
          <w:lang w:val="el-GR"/>
        </w:rPr>
        <w:t xml:space="preserve"> με αντικείμενο </w:t>
      </w:r>
      <w:r w:rsidR="00412E5C" w:rsidRPr="00412E5C">
        <w:rPr>
          <w:color w:val="000000" w:themeColor="text1"/>
          <w:shd w:val="clear" w:color="auto" w:fill="FFFFFF"/>
          <w:lang w:val="el-GR"/>
        </w:rPr>
        <w:t>Υπηρεσίες Υποστήριξης</w:t>
      </w:r>
      <w:r w:rsidR="00016F0C">
        <w:rPr>
          <w:color w:val="000000" w:themeColor="text1"/>
          <w:shd w:val="clear" w:color="auto" w:fill="FFFFFF"/>
          <w:lang w:val="el-GR"/>
        </w:rPr>
        <w:t xml:space="preserve"> </w:t>
      </w:r>
      <w:r w:rsidR="00D05C68" w:rsidRPr="000D3425">
        <w:rPr>
          <w:color w:val="000000" w:themeColor="text1"/>
          <w:shd w:val="clear" w:color="auto" w:fill="FFFFFF"/>
          <w:lang w:val="el-GR"/>
        </w:rPr>
        <w:t xml:space="preserve">έργων </w:t>
      </w:r>
      <w:r w:rsidR="00412E5C" w:rsidRPr="00412E5C">
        <w:rPr>
          <w:color w:val="000000" w:themeColor="text1"/>
          <w:shd w:val="clear" w:color="auto" w:fill="FFFFFF"/>
          <w:lang w:val="el-GR"/>
        </w:rPr>
        <w:t>στον τομέα των ΤΠΕ</w:t>
      </w:r>
      <w:r w:rsidR="00D05C68" w:rsidRPr="000D3425">
        <w:rPr>
          <w:color w:val="000000" w:themeColor="text1"/>
          <w:shd w:val="clear" w:color="auto" w:fill="FFFFFF"/>
          <w:lang w:val="el-GR"/>
        </w:rPr>
        <w:t xml:space="preserve">, με συνολικό προϋπολογισμό χωρίς ΦΠΑ τουλάχιστον </w:t>
      </w:r>
      <w:r w:rsidR="00DD27E9">
        <w:rPr>
          <w:color w:val="000000" w:themeColor="text1"/>
          <w:shd w:val="clear" w:color="auto" w:fill="FFFFFF"/>
          <w:lang w:val="el-GR"/>
        </w:rPr>
        <w:t>120</w:t>
      </w:r>
      <w:r>
        <w:rPr>
          <w:color w:val="000000" w:themeColor="text1"/>
          <w:shd w:val="clear" w:color="auto" w:fill="FFFFFF"/>
          <w:lang w:val="el-GR"/>
        </w:rPr>
        <w:t>.000,00</w:t>
      </w:r>
      <w:r w:rsidR="000D3425">
        <w:rPr>
          <w:color w:val="000000" w:themeColor="text1"/>
          <w:shd w:val="clear" w:color="auto" w:fill="FFFFFF"/>
          <w:lang w:val="el-GR"/>
        </w:rPr>
        <w:t>€</w:t>
      </w:r>
      <w:r w:rsidR="00D05C68" w:rsidRPr="000D3425">
        <w:rPr>
          <w:color w:val="000000" w:themeColor="text1"/>
          <w:shd w:val="clear" w:color="auto" w:fill="FFFFFF"/>
          <w:lang w:val="el-GR"/>
        </w:rPr>
        <w:t>.</w:t>
      </w:r>
    </w:p>
    <w:bookmarkEnd w:id="127"/>
    <w:p w14:paraId="06A6F4EC" w14:textId="77777777" w:rsidR="00C72EC7" w:rsidRPr="00226B7D" w:rsidRDefault="00C72EC7" w:rsidP="00166AA6">
      <w:pPr>
        <w:rPr>
          <w:lang w:val="el-GR"/>
        </w:rPr>
      </w:pPr>
    </w:p>
    <w:p w14:paraId="4E0EC685" w14:textId="77777777" w:rsidR="00157F39" w:rsidRDefault="00157F39" w:rsidP="00166AA6">
      <w:pPr>
        <w:rPr>
          <w:lang w:val="el-GR"/>
        </w:rPr>
      </w:pPr>
      <w:r w:rsidRPr="00BA3987">
        <w:rPr>
          <w:lang w:val="el-GR"/>
        </w:rPr>
        <w:t>Σε περίπτωση ένωσης οικονομικών φορέων, οι παραπάνω απαιτήσεις καλύπτονται αθροιστικά από τα μέλη της ένωσης</w:t>
      </w:r>
      <w:r w:rsidR="00C32AE0" w:rsidRPr="00BA3987">
        <w:rPr>
          <w:lang w:val="el-GR"/>
        </w:rPr>
        <w:t>.</w:t>
      </w:r>
    </w:p>
    <w:p w14:paraId="27E2BACA" w14:textId="77777777" w:rsidR="00CC2818" w:rsidRPr="008E43C4" w:rsidRDefault="00CC2818" w:rsidP="008E43C4">
      <w:pPr>
        <w:ind w:left="360"/>
        <w:rPr>
          <w:bCs/>
          <w:highlight w:val="cyan"/>
          <w:lang w:val="el-GR"/>
        </w:rPr>
      </w:pPr>
    </w:p>
    <w:p w14:paraId="40249C3E" w14:textId="77777777" w:rsidR="00CC2818" w:rsidRPr="006E6191" w:rsidRDefault="00CC2818" w:rsidP="00CC2818">
      <w:pPr>
        <w:pStyle w:val="4"/>
        <w:rPr>
          <w:lang w:val="el-GR" w:eastAsia="en-US"/>
        </w:rPr>
      </w:pPr>
      <w:bookmarkStart w:id="128" w:name="_Toc97194281"/>
      <w:bookmarkStart w:id="129" w:name="_Ref122528826"/>
      <w:bookmarkStart w:id="130" w:name="_Toc126503208"/>
      <w:bookmarkEnd w:id="124"/>
      <w:r w:rsidRPr="00CC2818">
        <w:rPr>
          <w:lang w:val="el-GR" w:eastAsia="en-US"/>
        </w:rPr>
        <w:t>Επαγγελματική Ικανότητα – Ομάδα Έργου</w:t>
      </w:r>
      <w:bookmarkEnd w:id="128"/>
      <w:bookmarkEnd w:id="129"/>
      <w:bookmarkEnd w:id="130"/>
    </w:p>
    <w:p w14:paraId="578ACD97" w14:textId="77777777" w:rsidR="00451F31" w:rsidRPr="00BE6670" w:rsidRDefault="00451F31" w:rsidP="00451F31">
      <w:pPr>
        <w:spacing w:line="252" w:lineRule="auto"/>
        <w:rPr>
          <w:lang w:val="el-GR"/>
        </w:rPr>
      </w:pPr>
      <w:bookmarkStart w:id="131"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02FDF63F" w14:textId="77777777" w:rsidR="00D63CBA" w:rsidRPr="004A54F6" w:rsidRDefault="00D63CBA" w:rsidP="00D63CBA">
      <w:pPr>
        <w:numPr>
          <w:ilvl w:val="0"/>
          <w:numId w:val="41"/>
        </w:numPr>
        <w:suppressAutoHyphens w:val="0"/>
        <w:spacing w:after="0"/>
        <w:ind w:left="426"/>
        <w:contextualSpacing/>
        <w:rPr>
          <w:rFonts w:eastAsia="Calibri"/>
          <w:color w:val="000000"/>
          <w:lang w:val="el-GR" w:bidi="he-IL"/>
        </w:rPr>
      </w:pPr>
      <w:r w:rsidRPr="004A54F6">
        <w:rPr>
          <w:rFonts w:eastAsia="Calibri"/>
          <w:lang w:val="el-GR" w:eastAsia="en-GB" w:bidi="he-IL"/>
        </w:rPr>
        <w:t xml:space="preserve">Έναν (1) Υπεύθυνο Έργου (ΥΕ), </w:t>
      </w:r>
      <w:r w:rsidR="00697498" w:rsidRPr="004A54F6">
        <w:rPr>
          <w:bCs/>
          <w:color w:val="000000" w:themeColor="text1"/>
          <w:lang w:val="el-GR"/>
        </w:rPr>
        <w:t xml:space="preserve">ο οποίος να είναι πτυχιούχος τριτοβάθμιας εκπαίδευσης </w:t>
      </w:r>
      <w:r w:rsidR="007D1D6D" w:rsidRPr="004A54F6">
        <w:rPr>
          <w:bCs/>
          <w:color w:val="000000" w:themeColor="text1"/>
          <w:lang w:val="el-GR"/>
        </w:rPr>
        <w:t xml:space="preserve">και κάτοχος μεταπτυχιακού διπλώματος </w:t>
      </w:r>
      <w:r w:rsidRPr="004A54F6">
        <w:rPr>
          <w:rFonts w:eastAsia="Calibri"/>
          <w:lang w:val="el-GR" w:eastAsia="en-GB" w:bidi="he-IL"/>
        </w:rPr>
        <w:t xml:space="preserve">με εμπειρία </w:t>
      </w:r>
      <w:r w:rsidRPr="004A54F6">
        <w:rPr>
          <w:rFonts w:eastAsia="Calibri"/>
          <w:color w:val="000000"/>
          <w:lang w:val="el-GR" w:bidi="he-IL"/>
        </w:rPr>
        <w:t xml:space="preserve">τα τελευταία δύο (2) έτη 2021 και 2022, </w:t>
      </w:r>
      <w:r w:rsidRPr="004A54F6">
        <w:rPr>
          <w:rFonts w:eastAsia="Calibri"/>
          <w:lang w:val="el-GR" w:eastAsia="en-GB" w:bidi="he-IL"/>
        </w:rPr>
        <w:t>σε τουλάχιστον δύο (2) έργα δράσεων ενίσχυσης</w:t>
      </w:r>
      <w:r w:rsidRPr="004A54F6">
        <w:rPr>
          <w:rFonts w:eastAsia="Calibri"/>
          <w:color w:val="000000"/>
          <w:lang w:val="el-GR" w:bidi="he-IL"/>
        </w:rPr>
        <w:t xml:space="preserve"> του δημόσιου φορέα ή φορέα </w:t>
      </w:r>
      <w:r w:rsidR="00873E69" w:rsidRPr="004A54F6">
        <w:rPr>
          <w:rFonts w:eastAsia="Calibri"/>
          <w:color w:val="000000"/>
          <w:lang w:val="el-GR" w:bidi="he-IL"/>
        </w:rPr>
        <w:t xml:space="preserve">του ευρύτερου δημοσίου με αντικείμενο </w:t>
      </w:r>
      <w:r w:rsidR="007D1D6D" w:rsidRPr="004A54F6">
        <w:rPr>
          <w:rFonts w:eastAsia="Calibri"/>
          <w:color w:val="000000"/>
          <w:lang w:val="el-GR" w:bidi="he-IL"/>
        </w:rPr>
        <w:t>Υπηρεσίες Συμβούλου Τεχνικής Υποστήριξης συγχρηματοδοτούμενων Έργων ή/και Δράσεων Κρατικών Ενισχύσεων</w:t>
      </w:r>
      <w:r w:rsidR="004A54F6" w:rsidRPr="004A54F6">
        <w:rPr>
          <w:rFonts w:eastAsia="Calibri"/>
          <w:color w:val="000000"/>
          <w:lang w:val="el-GR" w:bidi="he-IL"/>
        </w:rPr>
        <w:t>.</w:t>
      </w:r>
    </w:p>
    <w:p w14:paraId="63DC80F0" w14:textId="77777777" w:rsidR="00D63CBA" w:rsidRPr="004A54F6" w:rsidRDefault="00D63CBA" w:rsidP="00D63CBA">
      <w:pPr>
        <w:numPr>
          <w:ilvl w:val="0"/>
          <w:numId w:val="41"/>
        </w:numPr>
        <w:suppressAutoHyphens w:val="0"/>
        <w:spacing w:after="0"/>
        <w:ind w:left="426"/>
        <w:contextualSpacing/>
        <w:rPr>
          <w:rFonts w:eastAsia="Calibri"/>
          <w:color w:val="000000"/>
          <w:lang w:val="el-GR" w:bidi="he-IL"/>
        </w:rPr>
      </w:pPr>
      <w:r w:rsidRPr="004A54F6">
        <w:rPr>
          <w:rFonts w:eastAsia="Calibri"/>
          <w:lang w:val="el-GR" w:eastAsia="en-GB" w:bidi="he-IL"/>
        </w:rPr>
        <w:t xml:space="preserve">Πέντε (5) Στελέχη Διαχείρισης Έργων, με εμπειρία </w:t>
      </w:r>
      <w:r w:rsidRPr="004A54F6">
        <w:rPr>
          <w:rFonts w:eastAsia="Calibri"/>
          <w:color w:val="000000"/>
          <w:lang w:val="el-GR" w:bidi="he-IL"/>
        </w:rPr>
        <w:t xml:space="preserve">τα τελευταία δύο (2) έτη 2021 και 2022, </w:t>
      </w:r>
      <w:r w:rsidRPr="004A54F6">
        <w:rPr>
          <w:rFonts w:eastAsia="Calibri"/>
          <w:lang w:val="el-GR" w:eastAsia="en-GB" w:bidi="he-IL"/>
        </w:rPr>
        <w:t>σε τουλάχιστον δύο (2) έργα δράσεων ενίσχυσης</w:t>
      </w:r>
      <w:r w:rsidRPr="004A54F6">
        <w:rPr>
          <w:rFonts w:eastAsia="Calibri"/>
          <w:color w:val="000000"/>
          <w:lang w:val="el-GR" w:bidi="he-IL"/>
        </w:rPr>
        <w:t xml:space="preserve"> του δημόσιου φορέα ή φορέα του ευρύτερου δημοσίου με αντικείμενο </w:t>
      </w:r>
      <w:r w:rsidR="007D1D6D" w:rsidRPr="004A54F6">
        <w:rPr>
          <w:rFonts w:eastAsia="Calibri"/>
          <w:color w:val="000000"/>
          <w:lang w:val="el-GR" w:bidi="he-IL"/>
        </w:rPr>
        <w:t>Υπηρεσίες Συμβούλου Τεχνικής Υποστήριξης συγχρηματοδοτούμενων Έργων ή/και Δράσεων Κρατικών Ενισχύσεων</w:t>
      </w:r>
      <w:r w:rsidR="004A54F6" w:rsidRPr="004A54F6">
        <w:rPr>
          <w:rFonts w:eastAsia="Calibri"/>
          <w:color w:val="000000"/>
          <w:lang w:val="el-GR" w:bidi="he-IL"/>
        </w:rPr>
        <w:t>.</w:t>
      </w:r>
    </w:p>
    <w:p w14:paraId="1D4B5DEB" w14:textId="77777777" w:rsidR="009A3E22" w:rsidRPr="009A3E22" w:rsidRDefault="009A3E22" w:rsidP="009A3E22">
      <w:pPr>
        <w:widowControl w:val="0"/>
        <w:spacing w:before="120" w:after="0"/>
        <w:rPr>
          <w:lang w:val="el-GR"/>
        </w:rPr>
      </w:pPr>
    </w:p>
    <w:bookmarkEnd w:id="131"/>
    <w:p w14:paraId="6F5ECBF9"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2419C3">
        <w:rPr>
          <w:lang w:val="el-GR"/>
        </w:rPr>
        <w:t>.</w:t>
      </w:r>
    </w:p>
    <w:p w14:paraId="22C3F3DD" w14:textId="77777777" w:rsidR="00C32AE0" w:rsidRPr="00157F39" w:rsidRDefault="00C32AE0" w:rsidP="00063FB6">
      <w:pPr>
        <w:rPr>
          <w:lang w:val="el-GR" w:eastAsia="en-US"/>
        </w:rPr>
      </w:pPr>
    </w:p>
    <w:p w14:paraId="526F280C" w14:textId="77777777" w:rsidR="008338F0" w:rsidRPr="001F4428" w:rsidRDefault="003355E7" w:rsidP="00086782">
      <w:pPr>
        <w:pStyle w:val="3"/>
        <w:ind w:left="1276"/>
        <w:rPr>
          <w:lang w:val="el-GR"/>
        </w:rPr>
      </w:pPr>
      <w:bookmarkStart w:id="132" w:name="_Ref496541343"/>
      <w:bookmarkStart w:id="133" w:name="_Ref496541651"/>
      <w:bookmarkStart w:id="134" w:name="_Toc97194282"/>
      <w:bookmarkStart w:id="135" w:name="_Toc97194428"/>
      <w:bookmarkStart w:id="136" w:name="_Toc126503209"/>
      <w:r w:rsidRPr="001F4428">
        <w:rPr>
          <w:lang w:val="el-GR"/>
        </w:rPr>
        <w:t xml:space="preserve">Πρότυπα διασφάλισης ποιότητας </w:t>
      </w:r>
      <w:r w:rsidRPr="00086782">
        <w:rPr>
          <w:lang w:val="el-GR"/>
        </w:rPr>
        <w:t>και πρότυπα περιβαλλοντικής διαχείρισης</w:t>
      </w:r>
      <w:bookmarkEnd w:id="132"/>
      <w:bookmarkEnd w:id="133"/>
      <w:bookmarkEnd w:id="134"/>
      <w:bookmarkEnd w:id="135"/>
      <w:bookmarkEnd w:id="136"/>
    </w:p>
    <w:p w14:paraId="0D602822"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3CF056AD" w14:textId="77777777" w:rsidR="0045452D" w:rsidRPr="00C00D32" w:rsidRDefault="0045452D" w:rsidP="0045452D">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6B39F8C5" w14:textId="77777777" w:rsidR="0045452D" w:rsidRPr="00C00D32" w:rsidRDefault="0045452D" w:rsidP="0045452D">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2A099A2C" w14:textId="77777777" w:rsidR="0045452D" w:rsidRPr="00C00D32" w:rsidRDefault="0045452D" w:rsidP="0045452D">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 xml:space="preserve">Σύστημα Διαχείρισης Πληροφοριών </w:t>
      </w:r>
      <w:proofErr w:type="spellStart"/>
      <w:r w:rsidRPr="00D52CB9">
        <w:rPr>
          <w:rFonts w:eastAsia="Calibri"/>
          <w:bCs/>
          <w:color w:val="000000"/>
          <w:lang w:val="el-GR"/>
        </w:rPr>
        <w:t>Ιδιωτικότητας</w:t>
      </w:r>
      <w:proofErr w:type="spellEnd"/>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 xml:space="preserve">ή ισοδύναμο </w:t>
      </w:r>
      <w:r>
        <w:rPr>
          <w:rFonts w:eastAsia="Calibri"/>
          <w:bCs/>
          <w:color w:val="000000"/>
          <w:lang w:val="el-GR"/>
        </w:rPr>
        <w:t>αυτού.</w:t>
      </w:r>
    </w:p>
    <w:p w14:paraId="4D6C6685" w14:textId="77777777" w:rsidR="000D3425" w:rsidRDefault="000D3425" w:rsidP="000D3425">
      <w:pPr>
        <w:rPr>
          <w:rFonts w:eastAsia="Calibri"/>
          <w:bCs/>
          <w:color w:val="000000"/>
          <w:lang w:val="el-GR"/>
        </w:rPr>
      </w:pPr>
      <w:r w:rsidRPr="00D861DF">
        <w:rPr>
          <w:rFonts w:eastAsia="Calibri"/>
          <w:b/>
          <w:bCs/>
          <w:color w:val="000000"/>
          <w:lang w:val="el-GR"/>
        </w:rPr>
        <w:t>δ)</w:t>
      </w:r>
      <w:r>
        <w:rPr>
          <w:rFonts w:eastAsia="Calibri"/>
          <w:bCs/>
          <w:color w:val="000000"/>
          <w:lang w:val="el-GR"/>
        </w:rPr>
        <w:t xml:space="preserve"> </w:t>
      </w:r>
      <w:r w:rsidRPr="00261B68">
        <w:rPr>
          <w:rFonts w:eastAsia="Calibri"/>
          <w:bCs/>
          <w:color w:val="000000"/>
          <w:lang w:val="el-GR"/>
        </w:rPr>
        <w:t xml:space="preserve">Πιστοποιητικό </w:t>
      </w:r>
      <w:r w:rsidRPr="00C00D32">
        <w:rPr>
          <w:rFonts w:eastAsia="Calibri"/>
          <w:bCs/>
          <w:color w:val="000000"/>
          <w:lang w:val="el-GR"/>
        </w:rPr>
        <w:t xml:space="preserve">από ανεξάρτητο διαπιστευμένο φορέα για </w:t>
      </w:r>
      <w:r w:rsidRPr="00261B68">
        <w:rPr>
          <w:rFonts w:eastAsia="Calibri"/>
          <w:bCs/>
          <w:color w:val="000000"/>
          <w:lang w:val="el-GR"/>
        </w:rPr>
        <w:t xml:space="preserve">Σύστημα Περιβαλλοντικής Διαχείρισης </w:t>
      </w:r>
      <w:r w:rsidRPr="00D861DF">
        <w:rPr>
          <w:rFonts w:eastAsia="Calibri"/>
          <w:b/>
          <w:bCs/>
          <w:color w:val="000000"/>
          <w:lang w:val="el-GR"/>
        </w:rPr>
        <w:t>ISO</w:t>
      </w:r>
      <w:r w:rsidRPr="00261B68">
        <w:rPr>
          <w:rFonts w:eastAsia="Calibri"/>
          <w:bCs/>
          <w:color w:val="000000"/>
          <w:lang w:val="el-GR"/>
        </w:rPr>
        <w:t xml:space="preserve"> </w:t>
      </w:r>
      <w:r w:rsidRPr="00D861DF">
        <w:rPr>
          <w:rFonts w:eastAsia="Calibri"/>
          <w:b/>
          <w:bCs/>
          <w:color w:val="000000"/>
          <w:lang w:val="el-GR"/>
        </w:rPr>
        <w:t>14001:2015</w:t>
      </w:r>
      <w:r w:rsidRPr="00261B68">
        <w:rPr>
          <w:rFonts w:eastAsia="Calibri"/>
          <w:bCs/>
          <w:color w:val="000000"/>
          <w:lang w:val="el-GR"/>
        </w:rPr>
        <w:t xml:space="preserve"> </w:t>
      </w:r>
      <w:r w:rsidRPr="00C00D32">
        <w:rPr>
          <w:rFonts w:eastAsia="Calibri"/>
          <w:bCs/>
          <w:color w:val="000000"/>
          <w:lang w:val="el-GR"/>
        </w:rPr>
        <w:t>ή ισοδύναμο αυτού,</w:t>
      </w:r>
    </w:p>
    <w:p w14:paraId="52A5E2AB" w14:textId="77777777" w:rsidR="000D3425" w:rsidRDefault="000D3425" w:rsidP="000D3425">
      <w:pPr>
        <w:rPr>
          <w:rFonts w:eastAsia="Calibri"/>
          <w:bCs/>
          <w:color w:val="000000"/>
          <w:lang w:val="el-GR"/>
        </w:rPr>
      </w:pPr>
      <w:r w:rsidRPr="00D861DF">
        <w:rPr>
          <w:rFonts w:eastAsia="Calibri"/>
          <w:b/>
          <w:bCs/>
          <w:color w:val="000000"/>
          <w:lang w:val="el-GR"/>
        </w:rPr>
        <w:t>ε)</w:t>
      </w:r>
      <w:r>
        <w:rPr>
          <w:rFonts w:eastAsia="Calibri"/>
          <w:bCs/>
          <w:color w:val="000000"/>
          <w:lang w:val="el-GR"/>
        </w:rPr>
        <w:t xml:space="preserve"> </w:t>
      </w:r>
      <w:r w:rsidRPr="00261B68">
        <w:rPr>
          <w:rFonts w:eastAsia="Calibri"/>
          <w:bCs/>
          <w:color w:val="000000"/>
          <w:lang w:val="el-GR"/>
        </w:rPr>
        <w:t xml:space="preserve">Πιστοποιητικό </w:t>
      </w:r>
      <w:r w:rsidRPr="00C00D32">
        <w:rPr>
          <w:rFonts w:eastAsia="Calibri"/>
          <w:bCs/>
          <w:color w:val="000000"/>
          <w:lang w:val="el-GR"/>
        </w:rPr>
        <w:t>από ανε</w:t>
      </w:r>
      <w:r>
        <w:rPr>
          <w:rFonts w:eastAsia="Calibri"/>
          <w:bCs/>
          <w:color w:val="000000"/>
          <w:lang w:val="el-GR"/>
        </w:rPr>
        <w:t xml:space="preserve">ξάρτητο διαπιστευμένο φορέα περί </w:t>
      </w:r>
      <w:r w:rsidRPr="00261B68">
        <w:rPr>
          <w:rFonts w:eastAsia="Calibri"/>
          <w:bCs/>
          <w:color w:val="000000"/>
          <w:lang w:val="el-GR"/>
        </w:rPr>
        <w:t>Επιχειρησιακής Συνέχειας (</w:t>
      </w:r>
      <w:proofErr w:type="spellStart"/>
      <w:r w:rsidRPr="00261B68">
        <w:rPr>
          <w:rFonts w:eastAsia="Calibri"/>
          <w:bCs/>
          <w:color w:val="000000"/>
          <w:lang w:val="el-GR"/>
        </w:rPr>
        <w:t>Business</w:t>
      </w:r>
      <w:proofErr w:type="spellEnd"/>
      <w:r w:rsidRPr="00261B68">
        <w:rPr>
          <w:rFonts w:eastAsia="Calibri"/>
          <w:bCs/>
          <w:color w:val="000000"/>
          <w:lang w:val="el-GR"/>
        </w:rPr>
        <w:t xml:space="preserve"> </w:t>
      </w:r>
      <w:proofErr w:type="spellStart"/>
      <w:r w:rsidRPr="00261B68">
        <w:rPr>
          <w:rFonts w:eastAsia="Calibri"/>
          <w:bCs/>
          <w:color w:val="000000"/>
          <w:lang w:val="el-GR"/>
        </w:rPr>
        <w:t>Continuity</w:t>
      </w:r>
      <w:proofErr w:type="spellEnd"/>
      <w:r w:rsidRPr="00261B68">
        <w:rPr>
          <w:rFonts w:eastAsia="Calibri"/>
          <w:bCs/>
          <w:color w:val="000000"/>
          <w:lang w:val="el-GR"/>
        </w:rPr>
        <w:t xml:space="preserve"> </w:t>
      </w:r>
      <w:proofErr w:type="spellStart"/>
      <w:r w:rsidRPr="00261B68">
        <w:rPr>
          <w:rFonts w:eastAsia="Calibri"/>
          <w:bCs/>
          <w:color w:val="000000"/>
          <w:lang w:val="el-GR"/>
        </w:rPr>
        <w:t>Management</w:t>
      </w:r>
      <w:proofErr w:type="spellEnd"/>
      <w:r w:rsidRPr="00261B68">
        <w:rPr>
          <w:rFonts w:eastAsia="Calibri"/>
          <w:bCs/>
          <w:color w:val="000000"/>
          <w:lang w:val="el-GR"/>
        </w:rPr>
        <w:t xml:space="preserve"> Systems) </w:t>
      </w:r>
      <w:r w:rsidRPr="00D861DF">
        <w:rPr>
          <w:rFonts w:eastAsia="Calibri"/>
          <w:b/>
          <w:bCs/>
          <w:color w:val="000000"/>
          <w:lang w:val="el-GR"/>
        </w:rPr>
        <w:t>ISO 22301:2012</w:t>
      </w:r>
      <w:r w:rsidRPr="00D861DF">
        <w:rPr>
          <w:rFonts w:eastAsia="Calibri"/>
          <w:bCs/>
          <w:color w:val="000000"/>
          <w:lang w:val="el-GR"/>
        </w:rPr>
        <w:t xml:space="preserve"> </w:t>
      </w:r>
      <w:r w:rsidRPr="00C00D32">
        <w:rPr>
          <w:rFonts w:eastAsia="Calibri"/>
          <w:bCs/>
          <w:color w:val="000000"/>
          <w:lang w:val="el-GR"/>
        </w:rPr>
        <w:t>ή ισοδύναμο αυτού,</w:t>
      </w:r>
    </w:p>
    <w:p w14:paraId="40F5989B" w14:textId="77777777" w:rsidR="000D3425" w:rsidRPr="00C00D32" w:rsidRDefault="000D3425" w:rsidP="000D3425">
      <w:pPr>
        <w:rPr>
          <w:rFonts w:eastAsia="Calibri"/>
          <w:bCs/>
          <w:color w:val="000000"/>
          <w:lang w:val="el-GR"/>
        </w:rPr>
      </w:pPr>
      <w:proofErr w:type="spellStart"/>
      <w:r w:rsidRPr="00D861DF">
        <w:rPr>
          <w:rFonts w:eastAsia="Calibri"/>
          <w:b/>
          <w:bCs/>
          <w:color w:val="000000"/>
          <w:lang w:val="el-GR"/>
        </w:rPr>
        <w:t>στ</w:t>
      </w:r>
      <w:proofErr w:type="spellEnd"/>
      <w:r w:rsidRPr="00D861DF">
        <w:rPr>
          <w:rFonts w:eastAsia="Calibri"/>
          <w:b/>
          <w:bCs/>
          <w:color w:val="000000"/>
          <w:lang w:val="el-GR"/>
        </w:rPr>
        <w:t>)</w:t>
      </w:r>
      <w:r>
        <w:rPr>
          <w:rFonts w:eastAsia="Calibri"/>
          <w:bCs/>
          <w:color w:val="000000"/>
          <w:lang w:val="el-GR"/>
        </w:rPr>
        <w:t xml:space="preserve"> </w:t>
      </w:r>
      <w:r w:rsidRPr="00261B68">
        <w:rPr>
          <w:rFonts w:eastAsia="Calibri"/>
          <w:bCs/>
          <w:color w:val="000000"/>
          <w:lang w:val="el-GR"/>
        </w:rPr>
        <w:t xml:space="preserve">Πιστοποιητικό </w:t>
      </w:r>
      <w:r w:rsidRPr="00C00D32">
        <w:rPr>
          <w:rFonts w:eastAsia="Calibri"/>
          <w:bCs/>
          <w:color w:val="000000"/>
          <w:lang w:val="el-GR"/>
        </w:rPr>
        <w:t>από ανε</w:t>
      </w:r>
      <w:r>
        <w:rPr>
          <w:rFonts w:eastAsia="Calibri"/>
          <w:bCs/>
          <w:color w:val="000000"/>
          <w:lang w:val="el-GR"/>
        </w:rPr>
        <w:t xml:space="preserve">ξάρτητο διαπιστευμένο φορέα </w:t>
      </w:r>
      <w:r w:rsidRPr="00261B68">
        <w:rPr>
          <w:rFonts w:eastAsia="Calibri"/>
          <w:bCs/>
          <w:color w:val="000000"/>
          <w:lang w:val="el-GR"/>
        </w:rPr>
        <w:t xml:space="preserve">περί Υγείας και Ασφάλειας στην Εργασία </w:t>
      </w:r>
      <w:r w:rsidRPr="00D861DF">
        <w:rPr>
          <w:rFonts w:eastAsia="Calibri"/>
          <w:b/>
          <w:bCs/>
          <w:color w:val="000000"/>
          <w:lang w:val="el-GR"/>
        </w:rPr>
        <w:t>ISO 45001:2018</w:t>
      </w:r>
      <w:r w:rsidRPr="00D861DF">
        <w:rPr>
          <w:rFonts w:eastAsia="Calibri"/>
          <w:bCs/>
          <w:color w:val="000000"/>
          <w:lang w:val="el-GR"/>
        </w:rPr>
        <w:t xml:space="preserve"> </w:t>
      </w:r>
      <w:r>
        <w:rPr>
          <w:rFonts w:eastAsia="Calibri"/>
          <w:bCs/>
          <w:color w:val="000000"/>
          <w:lang w:val="el-GR"/>
        </w:rPr>
        <w:t>ή ισοδύναμο αυτού.</w:t>
      </w:r>
    </w:p>
    <w:p w14:paraId="28EC4E06" w14:textId="77777777" w:rsidR="008B41C9" w:rsidRPr="001F4428" w:rsidRDefault="008B41C9" w:rsidP="003329FF">
      <w:pPr>
        <w:rPr>
          <w:lang w:val="el-GR"/>
        </w:rPr>
      </w:pPr>
    </w:p>
    <w:p w14:paraId="0C79FC3F"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ECEBBFA" w14:textId="77777777" w:rsidR="003E34BF" w:rsidRPr="003E34BF" w:rsidRDefault="003E34BF" w:rsidP="00B8545D">
      <w:pPr>
        <w:rPr>
          <w:bCs/>
          <w:lang w:val="el-GR"/>
        </w:rPr>
      </w:pPr>
    </w:p>
    <w:p w14:paraId="1C0E3D6A" w14:textId="77777777" w:rsidR="008338F0" w:rsidRDefault="003355E7" w:rsidP="00086782">
      <w:pPr>
        <w:pStyle w:val="3"/>
        <w:ind w:left="1276"/>
        <w:rPr>
          <w:lang w:val="el-GR"/>
        </w:rPr>
      </w:pPr>
      <w:bookmarkStart w:id="137" w:name="_Ref496541185"/>
      <w:bookmarkStart w:id="138" w:name="_Ref496541244"/>
      <w:bookmarkStart w:id="139" w:name="_Ref496541410"/>
      <w:bookmarkStart w:id="140" w:name="_Ref496541700"/>
      <w:bookmarkStart w:id="141" w:name="_Ref74505980"/>
      <w:bookmarkStart w:id="142" w:name="_Toc97194283"/>
      <w:bookmarkStart w:id="143" w:name="_Toc97194429"/>
      <w:bookmarkStart w:id="144" w:name="_Toc126503210"/>
      <w:r w:rsidRPr="00DD72A9">
        <w:rPr>
          <w:lang w:val="el-GR"/>
        </w:rPr>
        <w:t>Στήριξη στην ικανότητα τρίτων</w:t>
      </w:r>
      <w:bookmarkEnd w:id="137"/>
      <w:bookmarkEnd w:id="138"/>
      <w:bookmarkEnd w:id="139"/>
      <w:bookmarkEnd w:id="140"/>
      <w:r w:rsidRPr="00DD72A9">
        <w:rPr>
          <w:lang w:val="el-GR"/>
        </w:rPr>
        <w:t xml:space="preserve"> </w:t>
      </w:r>
      <w:r w:rsidR="0049631E" w:rsidRPr="00821852">
        <w:rPr>
          <w:lang w:val="el-GR"/>
        </w:rPr>
        <w:t>– Υπεργολαβία</w:t>
      </w:r>
      <w:bookmarkEnd w:id="141"/>
      <w:bookmarkEnd w:id="142"/>
      <w:bookmarkEnd w:id="143"/>
      <w:bookmarkEnd w:id="144"/>
    </w:p>
    <w:p w14:paraId="6956CBF2" w14:textId="77777777" w:rsidR="0049631E" w:rsidRPr="00A334BA" w:rsidRDefault="0049631E" w:rsidP="00821852">
      <w:pPr>
        <w:pStyle w:val="4"/>
        <w:rPr>
          <w:lang w:val="el-GR"/>
        </w:rPr>
      </w:pPr>
      <w:bookmarkStart w:id="145" w:name="_Toc97194284"/>
      <w:bookmarkStart w:id="146" w:name="_Toc126503211"/>
      <w:r w:rsidRPr="00A334BA">
        <w:rPr>
          <w:lang w:val="el-GR"/>
        </w:rPr>
        <w:t>Στήριξη στην ικανότητα τρίτων</w:t>
      </w:r>
      <w:bookmarkEnd w:id="145"/>
      <w:bookmarkEnd w:id="146"/>
    </w:p>
    <w:p w14:paraId="41DAE4D8" w14:textId="76EFB12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496541508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2.2.5</w:t>
      </w:r>
      <w:r w:rsidR="00DD27E9">
        <w:fldChar w:fldCharType="end"/>
      </w:r>
      <w:r w:rsidRPr="00603221">
        <w:rPr>
          <w:lang w:val="el-GR"/>
        </w:rPr>
        <w:t xml:space="preserve">) και τα σχετικά με την τεχνική και επαγγελματική ικανότητα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2.2.6</w:t>
      </w:r>
      <w:r w:rsidR="00DD27E9">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58A1BD2"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1E5A099A"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7F2F2944" w14:textId="77777777" w:rsidR="00695491" w:rsidRDefault="00695491" w:rsidP="00695491">
      <w:pPr>
        <w:rPr>
          <w:lang w:val="el-GR"/>
        </w:rPr>
      </w:pPr>
      <w:bookmarkStart w:id="14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F4F0B1D"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7"/>
    <w:p w14:paraId="266A49A7" w14:textId="0B2327D6"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340CC1">
        <w:rPr>
          <w:bCs/>
          <w:lang w:val="el-GR" w:eastAsia="ar-SA"/>
        </w:rPr>
        <w:fldChar w:fldCharType="begin"/>
      </w:r>
      <w:r>
        <w:rPr>
          <w:bCs/>
          <w:lang w:val="el-GR" w:eastAsia="ar-SA"/>
        </w:rPr>
        <w:instrText xml:space="preserve"> REF _Ref496541356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2.2.3</w:t>
      </w:r>
      <w:r w:rsidR="00340CC1">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69857A5" w14:textId="77777777" w:rsidR="00111D5A" w:rsidRDefault="00111D5A" w:rsidP="0049631E">
      <w:pPr>
        <w:rPr>
          <w:bCs/>
          <w:lang w:val="el-GR"/>
        </w:rPr>
      </w:pPr>
    </w:p>
    <w:p w14:paraId="2D6735D3" w14:textId="77777777" w:rsidR="00111D5A" w:rsidRPr="003C1E1A" w:rsidRDefault="00111D5A" w:rsidP="00111D5A">
      <w:pPr>
        <w:pStyle w:val="4"/>
        <w:rPr>
          <w:lang w:val="el-GR"/>
        </w:rPr>
      </w:pPr>
      <w:bookmarkStart w:id="148" w:name="_Toc97194285"/>
      <w:bookmarkStart w:id="149" w:name="_Toc126503212"/>
      <w:r w:rsidRPr="003C1E1A">
        <w:rPr>
          <w:lang w:val="el-GR"/>
        </w:rPr>
        <w:t>Υπεργολαβία</w:t>
      </w:r>
      <w:bookmarkEnd w:id="148"/>
      <w:bookmarkEnd w:id="149"/>
      <w:r w:rsidRPr="003C1E1A">
        <w:rPr>
          <w:lang w:val="el-GR"/>
        </w:rPr>
        <w:t xml:space="preserve"> </w:t>
      </w:r>
    </w:p>
    <w:p w14:paraId="6B88B42B" w14:textId="7978B25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340CC1">
        <w:rPr>
          <w:bCs/>
          <w:lang w:val="el-GR"/>
        </w:rPr>
        <w:fldChar w:fldCharType="begin"/>
      </w:r>
      <w:r w:rsidR="00111D5A">
        <w:rPr>
          <w:bCs/>
          <w:lang w:val="el-GR"/>
        </w:rPr>
        <w:instrText xml:space="preserve"> REF _Ref496541356 \r \h </w:instrText>
      </w:r>
      <w:r w:rsidR="00340CC1">
        <w:rPr>
          <w:bCs/>
          <w:lang w:val="el-GR"/>
        </w:rPr>
      </w:r>
      <w:r w:rsidR="00340CC1">
        <w:rPr>
          <w:bCs/>
          <w:lang w:val="el-GR"/>
        </w:rPr>
        <w:fldChar w:fldCharType="separate"/>
      </w:r>
      <w:r w:rsidR="00FD36C3">
        <w:rPr>
          <w:bCs/>
          <w:cs/>
          <w:lang w:val="el-GR"/>
        </w:rPr>
        <w:t>‎</w:t>
      </w:r>
      <w:r w:rsidR="00FD36C3">
        <w:rPr>
          <w:bCs/>
          <w:lang w:val="el-GR"/>
        </w:rPr>
        <w:t>2.2.3</w:t>
      </w:r>
      <w:r w:rsidR="00340CC1">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40CC1">
        <w:rPr>
          <w:bCs/>
          <w:lang w:val="el-GR"/>
        </w:rPr>
        <w:fldChar w:fldCharType="begin"/>
      </w:r>
      <w:r w:rsidR="00111D5A">
        <w:rPr>
          <w:bCs/>
          <w:lang w:val="el-GR"/>
        </w:rPr>
        <w:instrText xml:space="preserve"> REF _Ref496541356 \r \h </w:instrText>
      </w:r>
      <w:r w:rsidR="00340CC1">
        <w:rPr>
          <w:bCs/>
          <w:lang w:val="el-GR"/>
        </w:rPr>
      </w:r>
      <w:r w:rsidR="00340CC1">
        <w:rPr>
          <w:bCs/>
          <w:lang w:val="el-GR"/>
        </w:rPr>
        <w:fldChar w:fldCharType="separate"/>
      </w:r>
      <w:r w:rsidR="00FD36C3">
        <w:rPr>
          <w:bCs/>
          <w:cs/>
          <w:lang w:val="el-GR"/>
        </w:rPr>
        <w:t>‎</w:t>
      </w:r>
      <w:r w:rsidR="00FD36C3">
        <w:rPr>
          <w:bCs/>
          <w:lang w:val="el-GR"/>
        </w:rPr>
        <w:t>2.2.3</w:t>
      </w:r>
      <w:r w:rsidR="00340CC1">
        <w:rPr>
          <w:bCs/>
          <w:lang w:val="el-GR"/>
        </w:rPr>
        <w:fldChar w:fldCharType="end"/>
      </w:r>
      <w:r>
        <w:rPr>
          <w:bCs/>
          <w:lang w:val="el-GR"/>
        </w:rPr>
        <w:t xml:space="preserve">.  </w:t>
      </w:r>
    </w:p>
    <w:p w14:paraId="7674D1A0" w14:textId="77777777" w:rsidR="00C70B7E" w:rsidRPr="00603221" w:rsidRDefault="00C70B7E">
      <w:pPr>
        <w:rPr>
          <w:lang w:val="el-GR"/>
        </w:rPr>
      </w:pPr>
    </w:p>
    <w:p w14:paraId="7A9AD8A3" w14:textId="77777777" w:rsidR="008338F0" w:rsidRDefault="003355E7" w:rsidP="00086782">
      <w:pPr>
        <w:pStyle w:val="3"/>
        <w:ind w:left="1276"/>
        <w:rPr>
          <w:lang w:val="el-GR"/>
        </w:rPr>
      </w:pPr>
      <w:bookmarkStart w:id="150" w:name="_Toc97194286"/>
      <w:bookmarkStart w:id="151" w:name="_Toc97194430"/>
      <w:bookmarkStart w:id="152" w:name="_Toc126503213"/>
      <w:r w:rsidRPr="00603221">
        <w:rPr>
          <w:lang w:val="el-GR"/>
        </w:rPr>
        <w:t>Κανόνες απόδειξης ποιοτικής επιλογής</w:t>
      </w:r>
      <w:bookmarkEnd w:id="150"/>
      <w:bookmarkEnd w:id="151"/>
      <w:bookmarkEnd w:id="152"/>
    </w:p>
    <w:p w14:paraId="2175EC9D" w14:textId="3B41404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40CC1">
        <w:rPr>
          <w:bCs/>
          <w:lang w:val="el-GR" w:eastAsia="ar-SA"/>
        </w:rPr>
        <w:fldChar w:fldCharType="begin"/>
      </w:r>
      <w:r>
        <w:rPr>
          <w:bCs/>
          <w:lang w:val="el-GR" w:eastAsia="ar-SA"/>
        </w:rPr>
        <w:instrText xml:space="preserve"> REF _Ref496541397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2.2.1</w:t>
      </w:r>
      <w:r w:rsidR="00340CC1">
        <w:rPr>
          <w:bCs/>
          <w:lang w:val="el-GR" w:eastAsia="ar-SA"/>
        </w:rPr>
        <w:fldChar w:fldCharType="end"/>
      </w:r>
      <w:r w:rsidRPr="0049623E">
        <w:rPr>
          <w:bCs/>
          <w:lang w:val="el-GR" w:eastAsia="ar-SA"/>
        </w:rPr>
        <w:t xml:space="preserve"> έως </w:t>
      </w:r>
      <w:r w:rsidR="00340CC1">
        <w:rPr>
          <w:bCs/>
          <w:lang w:val="el-GR" w:eastAsia="ar-SA"/>
        </w:rPr>
        <w:fldChar w:fldCharType="begin"/>
      </w:r>
      <w:r>
        <w:rPr>
          <w:bCs/>
          <w:lang w:val="el-GR" w:eastAsia="ar-SA"/>
        </w:rPr>
        <w:instrText xml:space="preserve"> REF _Ref74505980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2.2.8</w:t>
      </w:r>
      <w:r w:rsidR="00340CC1">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2.2.9.1</w:t>
      </w:r>
      <w:r w:rsidR="00340CC1">
        <w:rPr>
          <w:bCs/>
          <w:lang w:val="el-GR" w:eastAsia="ar-SA"/>
        </w:rPr>
        <w:fldChar w:fldCharType="end"/>
      </w:r>
      <w:r w:rsidRPr="0049623E">
        <w:rPr>
          <w:bCs/>
          <w:lang w:val="el-GR" w:eastAsia="ar-SA"/>
        </w:rPr>
        <w:t xml:space="preserve">, κατά την υποβολή των δικαιολογητικών της παραγράφου </w:t>
      </w:r>
      <w:r w:rsidR="00340CC1">
        <w:rPr>
          <w:bCs/>
          <w:lang w:val="el-GR" w:eastAsia="ar-SA"/>
        </w:rPr>
        <w:fldChar w:fldCharType="begin"/>
      </w:r>
      <w:r w:rsidR="00E72FB5">
        <w:rPr>
          <w:bCs/>
          <w:lang w:val="el-GR" w:eastAsia="ar-SA"/>
        </w:rPr>
        <w:instrText xml:space="preserve"> REF _Ref40957856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2.2.9.2</w:t>
      </w:r>
      <w:r w:rsidR="00340CC1">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4402FF34" w14:textId="3A32848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40CC1">
        <w:rPr>
          <w:bCs/>
          <w:lang w:val="el-GR" w:eastAsia="ar-SA"/>
        </w:rPr>
        <w:fldChar w:fldCharType="begin"/>
      </w:r>
      <w:r>
        <w:rPr>
          <w:bCs/>
          <w:lang w:val="el-GR" w:eastAsia="ar-SA"/>
        </w:rPr>
        <w:instrText xml:space="preserve"> REF _Ref74505980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2.2.8</w:t>
      </w:r>
      <w:r w:rsidR="00340CC1">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2.2.9.2</w:t>
      </w:r>
      <w:r w:rsidR="00340CC1">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40CC1">
        <w:rPr>
          <w:lang w:val="el-GR" w:eastAsia="ar-SA"/>
        </w:rPr>
        <w:fldChar w:fldCharType="begin"/>
      </w:r>
      <w:r>
        <w:rPr>
          <w:lang w:val="el-GR" w:eastAsia="ar-SA"/>
        </w:rPr>
        <w:instrText xml:space="preserve"> REF _Ref496541356 \r \h </w:instrText>
      </w:r>
      <w:r w:rsidR="00340CC1">
        <w:rPr>
          <w:lang w:val="el-GR" w:eastAsia="ar-SA"/>
        </w:rPr>
      </w:r>
      <w:r w:rsidR="00340CC1">
        <w:rPr>
          <w:lang w:val="el-GR" w:eastAsia="ar-SA"/>
        </w:rPr>
        <w:fldChar w:fldCharType="separate"/>
      </w:r>
      <w:r w:rsidR="00FD36C3">
        <w:rPr>
          <w:cs/>
          <w:lang w:val="el-GR" w:eastAsia="ar-SA"/>
        </w:rPr>
        <w:t>‎</w:t>
      </w:r>
      <w:r w:rsidR="00FD36C3">
        <w:rPr>
          <w:lang w:val="el-GR" w:eastAsia="ar-SA"/>
        </w:rPr>
        <w:t>2.2.3</w:t>
      </w:r>
      <w:r w:rsidR="00340CC1">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340CC1">
        <w:rPr>
          <w:bCs/>
          <w:lang w:val="el-GR" w:eastAsia="ar-SA"/>
        </w:rPr>
        <w:fldChar w:fldCharType="begin"/>
      </w:r>
      <w:r>
        <w:rPr>
          <w:bCs/>
          <w:lang w:val="el-GR" w:eastAsia="ar-SA"/>
        </w:rPr>
        <w:instrText xml:space="preserve"> REF _Ref496541309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2.2.5</w:t>
      </w:r>
      <w:r w:rsidR="00340CC1">
        <w:rPr>
          <w:bCs/>
          <w:lang w:val="el-GR" w:eastAsia="ar-SA"/>
        </w:rPr>
        <w:fldChar w:fldCharType="end"/>
      </w:r>
      <w:r w:rsidR="00821B85">
        <w:rPr>
          <w:bCs/>
          <w:lang w:val="el-GR" w:eastAsia="ar-SA"/>
        </w:rPr>
        <w:t xml:space="preserve"> και </w:t>
      </w:r>
      <w:r w:rsidR="00340CC1">
        <w:rPr>
          <w:bCs/>
          <w:lang w:val="el-GR" w:eastAsia="ar-SA"/>
        </w:rPr>
        <w:fldChar w:fldCharType="begin"/>
      </w:r>
      <w:r>
        <w:rPr>
          <w:bCs/>
          <w:lang w:val="el-GR" w:eastAsia="ar-SA"/>
        </w:rPr>
        <w:instrText xml:space="preserve"> REF _Ref496541329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2.2.6</w:t>
      </w:r>
      <w:r w:rsidR="00340CC1">
        <w:rPr>
          <w:bCs/>
          <w:lang w:val="el-GR" w:eastAsia="ar-SA"/>
        </w:rPr>
        <w:fldChar w:fldCharType="end"/>
      </w:r>
      <w:r w:rsidRPr="0049623E">
        <w:rPr>
          <w:bCs/>
          <w:lang w:val="el-GR" w:eastAsia="ar-SA"/>
        </w:rPr>
        <w:t>).</w:t>
      </w:r>
    </w:p>
    <w:p w14:paraId="42054243" w14:textId="6F8FCA1D"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340CC1">
        <w:rPr>
          <w:bCs/>
          <w:lang w:val="el-GR" w:eastAsia="ar-SA"/>
        </w:rPr>
      </w:r>
      <w:r w:rsidR="00340CC1">
        <w:rPr>
          <w:bCs/>
          <w:lang w:val="el-GR" w:eastAsia="ar-SA"/>
        </w:rPr>
        <w:fldChar w:fldCharType="separate"/>
      </w:r>
      <w:r w:rsidR="00FD36C3">
        <w:rPr>
          <w:bCs/>
          <w:cs/>
          <w:lang w:val="el-GR" w:eastAsia="ar-SA"/>
        </w:rPr>
        <w:t>‎</w:t>
      </w:r>
      <w:r w:rsidR="00FD36C3">
        <w:rPr>
          <w:bCs/>
          <w:lang w:val="el-GR" w:eastAsia="ar-SA"/>
        </w:rPr>
        <w:t>2.2.9.2</w:t>
      </w:r>
      <w:r w:rsidR="00340CC1">
        <w:rPr>
          <w:bCs/>
          <w:lang w:val="el-GR" w:eastAsia="ar-SA"/>
        </w:rPr>
        <w:fldChar w:fldCharType="end"/>
      </w:r>
      <w:r w:rsidRPr="0049623E">
        <w:rPr>
          <w:bCs/>
          <w:lang w:val="el-GR" w:eastAsia="ar-SA"/>
        </w:rPr>
        <w:t xml:space="preserve">, ότι δεν συντρέχουν οι λόγοι αποκλεισμού της παραγράφου </w:t>
      </w:r>
      <w:r w:rsidR="00340CC1">
        <w:rPr>
          <w:lang w:val="el-GR" w:eastAsia="ar-SA"/>
        </w:rPr>
        <w:fldChar w:fldCharType="begin"/>
      </w:r>
      <w:r>
        <w:rPr>
          <w:lang w:val="el-GR" w:eastAsia="ar-SA"/>
        </w:rPr>
        <w:instrText xml:space="preserve"> REF _Ref496541356 \r \h </w:instrText>
      </w:r>
      <w:r w:rsidR="00340CC1">
        <w:rPr>
          <w:lang w:val="el-GR" w:eastAsia="ar-SA"/>
        </w:rPr>
      </w:r>
      <w:r w:rsidR="00340CC1">
        <w:rPr>
          <w:lang w:val="el-GR" w:eastAsia="ar-SA"/>
        </w:rPr>
        <w:fldChar w:fldCharType="separate"/>
      </w:r>
      <w:r w:rsidR="00FD36C3">
        <w:rPr>
          <w:cs/>
          <w:lang w:val="el-GR" w:eastAsia="ar-SA"/>
        </w:rPr>
        <w:t>‎</w:t>
      </w:r>
      <w:r w:rsidR="00FD36C3">
        <w:rPr>
          <w:lang w:val="el-GR" w:eastAsia="ar-SA"/>
        </w:rPr>
        <w:t>2.2.3</w:t>
      </w:r>
      <w:r w:rsidR="00340CC1">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ECBCC0B"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B5FBBAE" w14:textId="77777777" w:rsidR="00A817FC" w:rsidRPr="00A334BA" w:rsidRDefault="00A817FC" w:rsidP="00821852">
      <w:pPr>
        <w:rPr>
          <w:lang w:val="el-GR"/>
        </w:rPr>
      </w:pPr>
    </w:p>
    <w:p w14:paraId="32AFDB74" w14:textId="77777777" w:rsidR="008338F0" w:rsidRPr="00723994" w:rsidRDefault="003355E7" w:rsidP="003A109E">
      <w:pPr>
        <w:pStyle w:val="4"/>
        <w:rPr>
          <w:lang w:val="el-GR"/>
        </w:rPr>
      </w:pPr>
      <w:bookmarkStart w:id="153" w:name="_Ref74505997"/>
      <w:bookmarkStart w:id="154" w:name="_Toc97194287"/>
      <w:bookmarkStart w:id="155" w:name="_Toc126503214"/>
      <w:r w:rsidRPr="00723994">
        <w:rPr>
          <w:lang w:val="el-GR"/>
        </w:rPr>
        <w:t>Προκαταρκτική απόδειξη κατά την υποβολή προσφορών</w:t>
      </w:r>
      <w:bookmarkEnd w:id="153"/>
      <w:bookmarkEnd w:id="154"/>
      <w:bookmarkEnd w:id="155"/>
      <w:r w:rsidRPr="00723994">
        <w:rPr>
          <w:lang w:val="el-GR"/>
        </w:rPr>
        <w:t xml:space="preserve"> </w:t>
      </w:r>
    </w:p>
    <w:p w14:paraId="1F82B16E" w14:textId="53E8D9F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2.2.3</w:t>
      </w:r>
      <w:r w:rsidR="00DD27E9">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40CC1">
        <w:rPr>
          <w:lang w:val="el-GR"/>
        </w:rPr>
        <w:fldChar w:fldCharType="begin"/>
      </w:r>
      <w:r w:rsidR="007E61C0">
        <w:rPr>
          <w:lang w:val="el-GR"/>
        </w:rPr>
        <w:instrText xml:space="preserve"> REF _Ref74510337 \r \h </w:instrText>
      </w:r>
      <w:r w:rsidR="00340CC1">
        <w:rPr>
          <w:lang w:val="el-GR"/>
        </w:rPr>
      </w:r>
      <w:r w:rsidR="00340CC1">
        <w:rPr>
          <w:lang w:val="el-GR"/>
        </w:rPr>
        <w:fldChar w:fldCharType="separate"/>
      </w:r>
      <w:r w:rsidR="00FD36C3">
        <w:rPr>
          <w:cs/>
          <w:lang w:val="el-GR"/>
        </w:rPr>
        <w:t>‎</w:t>
      </w:r>
      <w:r w:rsidR="00FD36C3">
        <w:rPr>
          <w:lang w:val="el-GR"/>
        </w:rPr>
        <w:t>2.2.4</w:t>
      </w:r>
      <w:r w:rsidR="00340CC1">
        <w:rPr>
          <w:lang w:val="el-GR"/>
        </w:rPr>
        <w:fldChar w:fldCharType="end"/>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496541309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2.2.5</w:t>
      </w:r>
      <w:r w:rsidR="00DD27E9">
        <w:fldChar w:fldCharType="end"/>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2.2.6</w:t>
      </w:r>
      <w:r w:rsidR="00DD27E9">
        <w:fldChar w:fldCharType="end"/>
      </w:r>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496541343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2.2.7</w:t>
      </w:r>
      <w:r w:rsidR="00DD27E9">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510086970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603221">
        <w:rPr>
          <w:lang w:val="el-GR"/>
        </w:rPr>
        <w:t>ΕΥΡΩΠΑΙΚΟ ΕΝΙΑΙΟ ΕΓΓΡΑΦΟ ΣΥΜΒΑΣΗΣ (ΕΕΕΣ)</w:t>
      </w:r>
      <w:r w:rsidR="00DD27E9">
        <w:fldChar w:fldCharType="end"/>
      </w:r>
      <w:r w:rsidR="00F64037">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496624736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603221">
        <w:rPr>
          <w:color w:val="000099"/>
          <w:lang w:val="el-GR"/>
        </w:rPr>
        <w:t xml:space="preserve">ΠΑΡΑΡΤΗΜΑ ΙΙI – ΕΥΡΩΠΑΙΚΟ ΕΝΙΑΙΟ ΕΓΓΡΑΦΟ ΣΥΜΒΑΣΗΣ (ΕΕΕΣ) </w:t>
      </w:r>
      <w:r w:rsidR="00DD27E9">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73DD9CF4" w14:textId="77777777" w:rsidR="00F64037" w:rsidRPr="00B739BB" w:rsidRDefault="00F64037" w:rsidP="00B739BB">
      <w:pPr>
        <w:rPr>
          <w:lang w:val="el-GR"/>
        </w:rPr>
      </w:pPr>
    </w:p>
    <w:p w14:paraId="17DB2E3C"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89755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A6821CB"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E5144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A47D617"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00ECF23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1D151B39"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4DC21B1F"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A974932" w14:textId="77777777" w:rsidR="00F64037" w:rsidRPr="00821852" w:rsidRDefault="00F64037" w:rsidP="00B739BB">
      <w:pPr>
        <w:rPr>
          <w:iCs/>
          <w:color w:val="5B9BD5"/>
          <w:lang w:val="el-GR"/>
        </w:rPr>
      </w:pPr>
    </w:p>
    <w:p w14:paraId="08DFC58E" w14:textId="77777777" w:rsidR="00C0210C" w:rsidRPr="009E58E5" w:rsidRDefault="00C0210C" w:rsidP="00C0210C">
      <w:pPr>
        <w:pStyle w:val="4"/>
        <w:rPr>
          <w:lang w:val="el-GR"/>
        </w:rPr>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Toc126503215"/>
      <w:bookmarkEnd w:id="156"/>
      <w:bookmarkEnd w:id="157"/>
      <w:bookmarkEnd w:id="158"/>
      <w:bookmarkEnd w:id="159"/>
      <w:bookmarkEnd w:id="160"/>
      <w:bookmarkEnd w:id="161"/>
      <w:bookmarkEnd w:id="162"/>
      <w:bookmarkEnd w:id="163"/>
      <w:bookmarkEnd w:id="164"/>
      <w:bookmarkEnd w:id="165"/>
      <w:bookmarkEnd w:id="166"/>
      <w:bookmarkEnd w:id="167"/>
      <w:r w:rsidRPr="009E58E5">
        <w:rPr>
          <w:lang w:val="el-GR"/>
        </w:rPr>
        <w:t xml:space="preserve">Αποδεικτικά μέσα </w:t>
      </w:r>
      <w:bookmarkEnd w:id="168"/>
      <w:r w:rsidRPr="009E58E5">
        <w:rPr>
          <w:lang w:val="el-GR"/>
        </w:rPr>
        <w:t>- Δικαιολογητικά προσωρινού αναδόχου</w:t>
      </w:r>
      <w:bookmarkEnd w:id="169"/>
      <w:bookmarkEnd w:id="170"/>
      <w:bookmarkEnd w:id="171"/>
    </w:p>
    <w:p w14:paraId="0BAA8985" w14:textId="7C67AF05"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40CC1">
        <w:rPr>
          <w:bCs/>
          <w:lang w:val="el-GR"/>
        </w:rPr>
        <w:fldChar w:fldCharType="begin"/>
      </w:r>
      <w:r w:rsidR="00B9111A">
        <w:rPr>
          <w:bCs/>
          <w:lang w:val="el-GR"/>
        </w:rPr>
        <w:instrText xml:space="preserve"> REF _Ref67613215 \r \h </w:instrText>
      </w:r>
      <w:r w:rsidR="00340CC1">
        <w:rPr>
          <w:bCs/>
          <w:lang w:val="el-GR"/>
        </w:rPr>
      </w:r>
      <w:r w:rsidR="00340CC1">
        <w:rPr>
          <w:bCs/>
          <w:lang w:val="el-GR"/>
        </w:rPr>
        <w:fldChar w:fldCharType="separate"/>
      </w:r>
      <w:r w:rsidR="00FD36C3">
        <w:rPr>
          <w:bCs/>
          <w:cs/>
          <w:lang w:val="el-GR"/>
        </w:rPr>
        <w:t>‎</w:t>
      </w:r>
      <w:r w:rsidR="00FD36C3">
        <w:rPr>
          <w:bCs/>
          <w:lang w:val="el-GR"/>
        </w:rPr>
        <w:t>3.2</w:t>
      </w:r>
      <w:r w:rsidR="00340CC1">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86A57E2"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12BA4528"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FBD106" w14:textId="43EB5B5B"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340CC1">
        <w:rPr>
          <w:bCs/>
          <w:lang w:val="el-GR"/>
        </w:rPr>
        <w:fldChar w:fldCharType="begin"/>
      </w:r>
      <w:r>
        <w:rPr>
          <w:bCs/>
          <w:lang w:val="el-GR"/>
        </w:rPr>
        <w:instrText xml:space="preserve"> REF _Ref67613215 \r \h </w:instrText>
      </w:r>
      <w:r w:rsidR="00340CC1">
        <w:rPr>
          <w:bCs/>
          <w:lang w:val="el-GR"/>
        </w:rPr>
      </w:r>
      <w:r w:rsidR="00340CC1">
        <w:rPr>
          <w:bCs/>
          <w:lang w:val="el-GR"/>
        </w:rPr>
        <w:fldChar w:fldCharType="separate"/>
      </w:r>
      <w:r w:rsidR="00FD36C3">
        <w:rPr>
          <w:bCs/>
          <w:cs/>
          <w:lang w:val="el-GR"/>
        </w:rPr>
        <w:t>‎</w:t>
      </w:r>
      <w:r w:rsidR="00FD36C3">
        <w:rPr>
          <w:bCs/>
          <w:lang w:val="el-GR"/>
        </w:rPr>
        <w:t>3.2</w:t>
      </w:r>
      <w:r w:rsidR="00340CC1">
        <w:rPr>
          <w:bCs/>
          <w:lang w:val="el-GR"/>
        </w:rPr>
        <w:fldChar w:fldCharType="end"/>
      </w:r>
      <w:r w:rsidRPr="00B76605">
        <w:rPr>
          <w:bCs/>
          <w:lang w:val="el-GR"/>
        </w:rPr>
        <w:t xml:space="preserve"> της παρούσας.</w:t>
      </w:r>
    </w:p>
    <w:p w14:paraId="6D8E7D36"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E667D00" w14:textId="5AEE0238"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40CC1">
        <w:rPr>
          <w:lang w:val="el-GR"/>
        </w:rPr>
        <w:fldChar w:fldCharType="begin"/>
      </w:r>
      <w:r>
        <w:rPr>
          <w:lang w:val="el-GR"/>
        </w:rPr>
        <w:instrText xml:space="preserve"> REF _Ref496541356 \r \h </w:instrText>
      </w:r>
      <w:r w:rsidR="00340CC1">
        <w:rPr>
          <w:lang w:val="el-GR"/>
        </w:rPr>
      </w:r>
      <w:r w:rsidR="00340CC1">
        <w:rPr>
          <w:lang w:val="el-GR"/>
        </w:rPr>
        <w:fldChar w:fldCharType="separate"/>
      </w:r>
      <w:r w:rsidR="00FD36C3">
        <w:rPr>
          <w:cs/>
          <w:lang w:val="el-GR"/>
        </w:rPr>
        <w:t>‎</w:t>
      </w:r>
      <w:r w:rsidR="00FD36C3">
        <w:rPr>
          <w:lang w:val="el-GR"/>
        </w:rPr>
        <w:t>2.2.3</w:t>
      </w:r>
      <w:r w:rsidR="00340CC1">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0CD6308F" w14:textId="7D92B89B"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FD36C3">
        <w:rPr>
          <w:color w:val="000000"/>
          <w:cs/>
          <w:lang w:val="el-GR"/>
        </w:rPr>
        <w:t>‎</w:t>
      </w:r>
      <w:r w:rsidR="00FD36C3">
        <w:rPr>
          <w:color w:val="000000"/>
          <w:lang w:val="el-GR"/>
        </w:rPr>
        <w:t>2.2.3.3</w:t>
      </w:r>
      <w:r w:rsidR="00340CC1">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FD36C3">
        <w:rPr>
          <w:color w:val="000000"/>
          <w:cs/>
          <w:lang w:val="el-GR"/>
        </w:rPr>
        <w:t>‎</w:t>
      </w:r>
      <w:r w:rsidR="00FD36C3">
        <w:rPr>
          <w:color w:val="000000"/>
          <w:lang w:val="el-GR"/>
        </w:rPr>
        <w:t>2.2.3.3</w:t>
      </w:r>
      <w:r w:rsidR="00340CC1">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1011A356" w14:textId="77777777" w:rsidR="00C27CEC" w:rsidRPr="00BD65F6" w:rsidRDefault="00C27CEC" w:rsidP="00C27CEC">
      <w:pPr>
        <w:rPr>
          <w:lang w:val="el-GR"/>
        </w:rPr>
      </w:pPr>
      <w:r>
        <w:rPr>
          <w:color w:val="000000"/>
          <w:lang w:val="el-GR"/>
        </w:rPr>
        <w:t>Ειδικότερα οι οικονομικοί φορείς προσκομίζουν:</w:t>
      </w:r>
    </w:p>
    <w:p w14:paraId="0FB3D55D" w14:textId="0B712C03" w:rsidR="00C27CEC" w:rsidRDefault="00C27CEC" w:rsidP="00C27CEC">
      <w:pPr>
        <w:rPr>
          <w:color w:val="000000"/>
          <w:lang w:val="el-GR"/>
        </w:rPr>
      </w:pPr>
      <w:r>
        <w:rPr>
          <w:b/>
          <w:bCs/>
          <w:lang w:val="el-GR"/>
        </w:rPr>
        <w:t>α)</w:t>
      </w:r>
      <w:r>
        <w:rPr>
          <w:lang w:val="el-GR"/>
        </w:rPr>
        <w:t xml:space="preserve"> 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bCs/>
          <w:cs/>
          <w:lang w:val="el-GR"/>
        </w:rPr>
        <w:t>‎</w:t>
      </w:r>
      <w:r w:rsidR="00FD36C3">
        <w:rPr>
          <w:lang w:val="el-GR"/>
        </w:rPr>
        <w:t>2.2.3.1</w:t>
      </w:r>
      <w:r w:rsidR="00DD27E9">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010D1054" w14:textId="3E9A60B9"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2.2.3.1</w:t>
      </w:r>
      <w:r w:rsidR="00DD27E9">
        <w:fldChar w:fldCharType="end"/>
      </w:r>
      <w:r w:rsidRPr="00C27CEC">
        <w:rPr>
          <w:color w:val="000000"/>
          <w:lang w:val="el-GR"/>
        </w:rPr>
        <w:t>,</w:t>
      </w:r>
    </w:p>
    <w:p w14:paraId="6D381B30" w14:textId="3D1CA74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bCs/>
          <w:color w:val="000000"/>
          <w:cs/>
          <w:lang w:val="el-GR"/>
        </w:rPr>
        <w:t>‎</w:t>
      </w:r>
      <w:r w:rsidR="00FD36C3">
        <w:rPr>
          <w:lang w:val="el-GR"/>
        </w:rPr>
        <w:t>2.2.3.2</w:t>
      </w:r>
      <w:r w:rsidR="00DD27E9">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1C77F4E1"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0FA2518" w14:textId="42945133"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color w:val="000000"/>
          <w:cs/>
          <w:lang w:val="el-GR"/>
        </w:rPr>
        <w:t>‎</w:t>
      </w:r>
      <w:r w:rsidR="00FD36C3">
        <w:rPr>
          <w:lang w:val="el-GR"/>
        </w:rPr>
        <w:t>2.2.3.2</w:t>
      </w:r>
      <w:r w:rsidR="00DD27E9">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576DDCE3" w14:textId="2F4DE02B"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bCs/>
          <w:color w:val="000000"/>
          <w:cs/>
          <w:lang w:val="el-GR"/>
        </w:rPr>
        <w:t>‎</w:t>
      </w:r>
      <w:r w:rsidR="00FD36C3">
        <w:rPr>
          <w:lang w:val="el-GR"/>
        </w:rPr>
        <w:t>2.2.3.2</w:t>
      </w:r>
      <w:r w:rsidR="00DD27E9">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2CBFE222" w14:textId="1106DCB2"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color w:val="000000"/>
          <w:cs/>
          <w:lang w:val="el-GR"/>
        </w:rPr>
        <w:t>‎</w:t>
      </w:r>
      <w:r w:rsidR="00FD36C3">
        <w:rPr>
          <w:lang w:val="el-GR"/>
        </w:rPr>
        <w:t>2.2.3.2</w:t>
      </w:r>
      <w:r w:rsidR="00DD27E9">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852FAE2" w14:textId="6706A95D"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40CC1">
        <w:rPr>
          <w:color w:val="000000"/>
          <w:lang w:val="el-GR"/>
        </w:rPr>
        <w:fldChar w:fldCharType="begin"/>
      </w:r>
      <w:r w:rsidR="00614898">
        <w:rPr>
          <w:color w:val="000000"/>
          <w:lang w:val="el-GR"/>
        </w:rPr>
        <w:instrText xml:space="preserve"> REF _Ref496540586 \r \h </w:instrText>
      </w:r>
      <w:r w:rsidR="00340CC1">
        <w:rPr>
          <w:color w:val="000000"/>
          <w:lang w:val="el-GR"/>
        </w:rPr>
      </w:r>
      <w:r w:rsidR="00340CC1">
        <w:rPr>
          <w:color w:val="000000"/>
          <w:lang w:val="el-GR"/>
        </w:rPr>
        <w:fldChar w:fldCharType="separate"/>
      </w:r>
      <w:r w:rsidR="00FD36C3">
        <w:rPr>
          <w:color w:val="000000"/>
          <w:cs/>
          <w:lang w:val="el-GR"/>
        </w:rPr>
        <w:t>‎</w:t>
      </w:r>
      <w:r w:rsidR="00FD36C3">
        <w:rPr>
          <w:color w:val="000000"/>
          <w:lang w:val="el-GR"/>
        </w:rPr>
        <w:t>2.2.3.3</w:t>
      </w:r>
      <w:r w:rsidR="00340CC1">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26F835A"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0B0EBF9B" w14:textId="77777777" w:rsidR="008E444E" w:rsidRDefault="008E444E" w:rsidP="008E444E">
      <w:pPr>
        <w:rPr>
          <w:b/>
          <w:lang w:val="el-GR"/>
        </w:rPr>
      </w:pPr>
      <w:bookmarkStart w:id="17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FD961B8"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186BA7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08ABF745"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839C099" w14:textId="573C1930"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FD36C3">
        <w:rPr>
          <w:color w:val="000000"/>
          <w:cs/>
          <w:lang w:val="el-GR"/>
        </w:rPr>
        <w:t>‎</w:t>
      </w:r>
      <w:r w:rsidR="00FD36C3">
        <w:rPr>
          <w:color w:val="000000"/>
          <w:lang w:val="el-GR"/>
        </w:rPr>
        <w:t>2.2.3.3</w:t>
      </w:r>
      <w:r w:rsidR="00340CC1">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A9E7FB3" w14:textId="7021846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340CC1">
        <w:rPr>
          <w:lang w:val="el-GR"/>
        </w:rPr>
        <w:fldChar w:fldCharType="begin"/>
      </w:r>
      <w:r>
        <w:rPr>
          <w:lang w:val="el-GR"/>
        </w:rPr>
        <w:instrText xml:space="preserve"> REF _Ref496540821 \r \h </w:instrText>
      </w:r>
      <w:r w:rsidR="00340CC1">
        <w:rPr>
          <w:lang w:val="el-GR"/>
        </w:rPr>
      </w:r>
      <w:r w:rsidR="00340CC1">
        <w:rPr>
          <w:lang w:val="el-GR"/>
        </w:rPr>
        <w:fldChar w:fldCharType="separate"/>
      </w:r>
      <w:r w:rsidR="00FD36C3">
        <w:rPr>
          <w:cs/>
          <w:lang w:val="el-GR"/>
        </w:rPr>
        <w:t>‎</w:t>
      </w:r>
      <w:r w:rsidR="00FD36C3">
        <w:rPr>
          <w:lang w:val="el-GR"/>
        </w:rPr>
        <w:t>2.2.3.7</w:t>
      </w:r>
      <w:r w:rsidR="00340CC1">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D95F93A" w14:textId="77777777" w:rsidR="004D042A" w:rsidRPr="00DD1A4B" w:rsidRDefault="004D042A">
      <w:pPr>
        <w:rPr>
          <w:b/>
          <w:bCs/>
          <w:lang w:val="el-GR"/>
        </w:rPr>
      </w:pPr>
    </w:p>
    <w:p w14:paraId="5D8701EE" w14:textId="5F5EAFD3"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40CC1">
        <w:rPr>
          <w:b/>
          <w:lang w:val="el-GR"/>
        </w:rPr>
        <w:fldChar w:fldCharType="begin"/>
      </w:r>
      <w:r w:rsidR="007E61C0">
        <w:rPr>
          <w:b/>
          <w:lang w:val="el-GR"/>
        </w:rPr>
        <w:instrText xml:space="preserve"> REF _Ref74510337 \r \h </w:instrText>
      </w:r>
      <w:r w:rsidR="00340CC1">
        <w:rPr>
          <w:b/>
          <w:lang w:val="el-GR"/>
        </w:rPr>
      </w:r>
      <w:r w:rsidR="00340CC1">
        <w:rPr>
          <w:b/>
          <w:lang w:val="el-GR"/>
        </w:rPr>
        <w:fldChar w:fldCharType="separate"/>
      </w:r>
      <w:r w:rsidR="00FD36C3">
        <w:rPr>
          <w:b/>
          <w:cs/>
          <w:lang w:val="el-GR"/>
        </w:rPr>
        <w:t>‎</w:t>
      </w:r>
      <w:r w:rsidR="00FD36C3">
        <w:rPr>
          <w:b/>
          <w:lang w:val="el-GR"/>
        </w:rPr>
        <w:t>2.2.4</w:t>
      </w:r>
      <w:r w:rsidR="00340CC1">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3" w:name="_Hlk67663604"/>
      <w:r w:rsidR="00A61AA7" w:rsidRPr="00603221">
        <w:rPr>
          <w:b/>
          <w:lang w:val="el-GR"/>
        </w:rPr>
        <w:t xml:space="preserve">οι οικονομικοί φορείς </w:t>
      </w:r>
      <w:bookmarkEnd w:id="173"/>
      <w:r w:rsidR="00A61AA7" w:rsidRPr="00603221">
        <w:rPr>
          <w:b/>
          <w:lang w:val="el-GR"/>
        </w:rPr>
        <w:t>προσκομίζουν τα αναφερόμενα στον κατωτέρω πίνακα:</w:t>
      </w:r>
    </w:p>
    <w:p w14:paraId="1F61FBD4"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D25B0" w14:paraId="536D0A2F" w14:textId="77777777" w:rsidTr="009C5EA6">
        <w:trPr>
          <w:trHeight w:val="711"/>
        </w:trPr>
        <w:tc>
          <w:tcPr>
            <w:tcW w:w="675" w:type="dxa"/>
            <w:shd w:val="clear" w:color="auto" w:fill="D9D9D9"/>
          </w:tcPr>
          <w:p w14:paraId="0D06AADE"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3D5B8A0"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3F52E7">
              <w:rPr>
                <w:b/>
                <w:bCs/>
                <w:lang w:val="el-GR"/>
              </w:rPr>
              <w:t>παροχής συμβουλευτικών υπηρεσιών</w:t>
            </w:r>
            <w:r w:rsidR="00372DB8">
              <w:rPr>
                <w:b/>
                <w:bCs/>
                <w:lang w:val="el-GR"/>
              </w:rPr>
              <w:t>.</w:t>
            </w:r>
          </w:p>
          <w:p w14:paraId="4918B1E2"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D25B0" w14:paraId="01AECF93" w14:textId="77777777" w:rsidTr="009C5EA6">
        <w:trPr>
          <w:trHeight w:val="1480"/>
        </w:trPr>
        <w:tc>
          <w:tcPr>
            <w:tcW w:w="675" w:type="dxa"/>
          </w:tcPr>
          <w:p w14:paraId="192C9A2C" w14:textId="77777777" w:rsidR="00D56132" w:rsidRPr="00603221" w:rsidRDefault="00D56132" w:rsidP="009C5EA6">
            <w:pPr>
              <w:rPr>
                <w:lang w:val="el-GR"/>
              </w:rPr>
            </w:pPr>
            <w:r w:rsidRPr="00603221">
              <w:rPr>
                <w:lang w:val="el-GR"/>
              </w:rPr>
              <w:t>1.1</w:t>
            </w:r>
          </w:p>
        </w:tc>
        <w:tc>
          <w:tcPr>
            <w:tcW w:w="9180" w:type="dxa"/>
          </w:tcPr>
          <w:p w14:paraId="5F234F71"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8AB8A80"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7ED3249" w14:textId="77777777" w:rsidR="00D05C7B" w:rsidRPr="00603221" w:rsidRDefault="00D05C7B" w:rsidP="00282306">
            <w:pPr>
              <w:autoSpaceDE w:val="0"/>
              <w:autoSpaceDN w:val="0"/>
              <w:adjustRightInd w:val="0"/>
              <w:spacing w:after="0"/>
              <w:rPr>
                <w:lang w:val="el-GR" w:eastAsia="el-GR"/>
              </w:rPr>
            </w:pPr>
          </w:p>
        </w:tc>
      </w:tr>
    </w:tbl>
    <w:p w14:paraId="2A5DDE98" w14:textId="77777777" w:rsidR="0041248A" w:rsidRDefault="0041248A">
      <w:pPr>
        <w:rPr>
          <w:b/>
          <w:lang w:val="el-GR"/>
        </w:rPr>
      </w:pPr>
    </w:p>
    <w:p w14:paraId="6E313CCB" w14:textId="77777777" w:rsidR="00282306" w:rsidRPr="0041248A" w:rsidRDefault="00282306" w:rsidP="00282306">
      <w:pPr>
        <w:rPr>
          <w:bCs/>
          <w:lang w:val="el-GR"/>
        </w:rPr>
      </w:pPr>
      <w:bookmarkStart w:id="174"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4"/>
    <w:p w14:paraId="71F624D7" w14:textId="77777777" w:rsidR="00270326" w:rsidRPr="00603221" w:rsidRDefault="00270326">
      <w:pPr>
        <w:rPr>
          <w:lang w:val="el-GR"/>
        </w:rPr>
      </w:pPr>
    </w:p>
    <w:p w14:paraId="0AF037EE" w14:textId="71A3E446"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496541508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cs/>
          <w:lang w:val="el-GR"/>
        </w:rPr>
        <w:t>‎</w:t>
      </w:r>
      <w:r w:rsidR="00FD36C3">
        <w:rPr>
          <w:lang w:val="el-GR"/>
        </w:rPr>
        <w:t>2.2.5</w:t>
      </w:r>
      <w:r w:rsidR="00DD27E9">
        <w:fldChar w:fldCharType="end"/>
      </w:r>
      <w:r w:rsidRPr="00603221">
        <w:rPr>
          <w:b/>
          <w:lang w:val="el-GR"/>
        </w:rPr>
        <w:t xml:space="preserve"> </w:t>
      </w:r>
      <w:bookmarkStart w:id="175"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D25B0" w14:paraId="4EFDE007" w14:textId="77777777" w:rsidTr="009C5EA6">
        <w:trPr>
          <w:trHeight w:val="711"/>
        </w:trPr>
        <w:tc>
          <w:tcPr>
            <w:tcW w:w="675" w:type="dxa"/>
            <w:shd w:val="clear" w:color="auto" w:fill="D9D9D9"/>
          </w:tcPr>
          <w:bookmarkEnd w:id="175"/>
          <w:p w14:paraId="3C9E67A0"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3FA2783" w14:textId="767DCA35" w:rsidR="00DB5A15" w:rsidRPr="00DB5A15" w:rsidRDefault="00FF5678" w:rsidP="00DB5A15">
            <w:pPr>
              <w:rPr>
                <w:color w:val="26282A"/>
                <w:lang w:val="el-GR" w:eastAsia="en-GB"/>
              </w:rPr>
            </w:pPr>
            <w:r w:rsidRPr="00D6202B">
              <w:rPr>
                <w:b/>
                <w:bCs/>
                <w:lang w:val="el-GR"/>
              </w:rPr>
              <w:t xml:space="preserve">Οι οικονομικοί φορείς που συμμετέχουν στη διαδικασία σύναψης της παρούσας απαιτείται να έχουν </w:t>
            </w:r>
            <w:r w:rsidR="00DB5A15" w:rsidRPr="00226B7D">
              <w:rPr>
                <w:lang w:val="el-GR"/>
              </w:rPr>
              <w:t>ά</w:t>
            </w:r>
            <w:r w:rsidR="00DB5A15" w:rsidRPr="00226B7D">
              <w:rPr>
                <w:color w:val="000000"/>
                <w:lang w:val="el-GR" w:eastAsia="en-GB"/>
              </w:rPr>
              <w:t>θ</w:t>
            </w:r>
            <w:r w:rsidR="00DB5A15" w:rsidRPr="00DB5A15">
              <w:rPr>
                <w:color w:val="000000"/>
                <w:lang w:val="el-GR" w:eastAsia="en-GB"/>
              </w:rPr>
              <w:t>ροισμα κύκλου εργασιών των τριών τελευταίων διαχειριστικών χρήσεων</w:t>
            </w:r>
            <w:r w:rsidR="00DB5A15" w:rsidRPr="00DB5A15">
              <w:rPr>
                <w:color w:val="000000"/>
                <w:lang w:eastAsia="en-GB"/>
              </w:rPr>
              <w:t> </w:t>
            </w:r>
            <w:bookmarkStart w:id="176" w:name="m_7156982799556942414__Hlk114750669"/>
            <w:r w:rsidR="00DB5A15" w:rsidRPr="00DB5A15">
              <w:rPr>
                <w:color w:val="222222"/>
                <w:lang w:val="el-GR" w:eastAsia="en-GB"/>
              </w:rPr>
              <w:t>(2020,2021,2022)</w:t>
            </w:r>
            <w:r w:rsidR="00DB5A15" w:rsidRPr="00DB5A15">
              <w:rPr>
                <w:color w:val="222222"/>
                <w:lang w:eastAsia="en-GB"/>
              </w:rPr>
              <w:t> </w:t>
            </w:r>
            <w:bookmarkEnd w:id="176"/>
            <w:r w:rsidR="00DB5A15" w:rsidRPr="00DB5A15">
              <w:rPr>
                <w:color w:val="000000"/>
                <w:lang w:val="el-GR" w:eastAsia="en-GB"/>
              </w:rPr>
              <w:t xml:space="preserve">ή για όσο διάστημα ασκούν την επιχειρηματική τους δράση εφόσον είναι μικρότερο των τριών ετών, τουλάχιστον ίσου με το </w:t>
            </w:r>
            <w:r w:rsidR="00875564">
              <w:rPr>
                <w:color w:val="000000"/>
                <w:lang w:val="el-GR" w:eastAsia="en-GB"/>
              </w:rPr>
              <w:t>διακόσια</w:t>
            </w:r>
            <w:r w:rsidR="00DB5A15" w:rsidRPr="00DB5A15">
              <w:rPr>
                <w:color w:val="000000"/>
                <w:lang w:val="el-GR" w:eastAsia="en-GB"/>
              </w:rPr>
              <w:t xml:space="preserve"> τοις εκατό (</w:t>
            </w:r>
            <w:r w:rsidR="00875564">
              <w:rPr>
                <w:color w:val="000000"/>
                <w:lang w:val="el-GR" w:eastAsia="en-GB"/>
              </w:rPr>
              <w:t>20</w:t>
            </w:r>
            <w:r w:rsidR="00DB5A15" w:rsidRPr="00DB5A15">
              <w:rPr>
                <w:color w:val="000000"/>
                <w:lang w:val="el-GR" w:eastAsia="en-GB"/>
              </w:rPr>
              <w:t>0%) του προϋπολογισμού του υπό ανάθεση έργου μη συμπεριλαμβανομένου ΦΠΑ.</w:t>
            </w:r>
          </w:p>
          <w:p w14:paraId="4ECAA3E1" w14:textId="77777777" w:rsidR="00D56132" w:rsidRPr="00603221" w:rsidRDefault="00DB5A15" w:rsidP="009C5EA6">
            <w:pPr>
              <w:autoSpaceDE w:val="0"/>
              <w:autoSpaceDN w:val="0"/>
              <w:adjustRightInd w:val="0"/>
              <w:rPr>
                <w:lang w:val="el-GR" w:eastAsia="el-GR"/>
              </w:rPr>
            </w:pPr>
            <w:r w:rsidRPr="00DB5A15">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ED25B0" w14:paraId="3D752F3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885EF5"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6AFC4DB"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w:t>
            </w:r>
            <w:r w:rsidRPr="00DB5A15">
              <w:rPr>
                <w:color w:val="26282A"/>
                <w:lang w:eastAsia="en-GB"/>
              </w:rPr>
              <w:t> </w:t>
            </w:r>
            <w:r w:rsidRPr="00DB5A15">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701FD61B"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1065ADC4"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27C7F7AB" w14:textId="77777777" w:rsidR="00D56132" w:rsidRPr="00603221" w:rsidRDefault="00DB5A15" w:rsidP="00EC1F41">
            <w:pPr>
              <w:autoSpaceDE w:val="0"/>
              <w:autoSpaceDN w:val="0"/>
              <w:adjustRightInd w:val="0"/>
              <w:rPr>
                <w:b/>
                <w:lang w:val="el-GR" w:eastAsia="el-GR"/>
              </w:rPr>
            </w:pPr>
            <w:r w:rsidRPr="00DB5A15">
              <w:rPr>
                <w:color w:val="26282A"/>
                <w:lang w:val="el-GR" w:eastAsia="en-GB"/>
              </w:rPr>
              <w:t>-</w:t>
            </w:r>
            <w:r w:rsidRPr="00DB5A15">
              <w:rPr>
                <w:color w:val="26282A"/>
                <w:lang w:eastAsia="en-GB"/>
              </w:rPr>
              <w:t>   </w:t>
            </w:r>
            <w:r w:rsidRPr="00DB5A15">
              <w:rPr>
                <w:color w:val="26282A"/>
                <w:lang w:val="el-GR" w:eastAsia="en-GB"/>
              </w:rPr>
              <w:t xml:space="preserve">Υπεύθυνη δήλωση, όπου θα δηλώνεται ότι, </w:t>
            </w:r>
            <w:r w:rsidR="00EC1F41">
              <w:rPr>
                <w:color w:val="26282A"/>
                <w:lang w:val="el-GR" w:eastAsia="en-GB"/>
              </w:rPr>
              <w:t>ο μέσος όρος</w:t>
            </w:r>
            <w:r w:rsidRPr="00DB5A15">
              <w:rPr>
                <w:color w:val="26282A"/>
                <w:lang w:val="el-GR" w:eastAsia="en-GB"/>
              </w:rPr>
              <w:t xml:space="preserve"> του κύκλου εργασιών του προσφέροντος οικονομικού φορέα κατά τις τρεις (3) τελευταίες διαχειριστικές χρήσεις</w:t>
            </w:r>
            <w:r w:rsidRPr="00DB5A15">
              <w:rPr>
                <w:color w:val="26282A"/>
                <w:lang w:eastAsia="en-GB"/>
              </w:rPr>
              <w:t> </w:t>
            </w:r>
            <w:bookmarkStart w:id="177" w:name="m_7156982799556942414__Hlk120794400"/>
            <w:r w:rsidRPr="00DB5A15">
              <w:rPr>
                <w:color w:val="222222"/>
                <w:lang w:val="el-GR" w:eastAsia="en-GB"/>
              </w:rPr>
              <w:t>(2020,2021,2022)</w:t>
            </w:r>
            <w:r w:rsidRPr="00DB5A15">
              <w:rPr>
                <w:color w:val="222222"/>
                <w:lang w:eastAsia="en-GB"/>
              </w:rPr>
              <w:t> </w:t>
            </w:r>
            <w:bookmarkEnd w:id="177"/>
            <w:r w:rsidRPr="00DB5A15">
              <w:rPr>
                <w:color w:val="26282A"/>
                <w:lang w:val="el-GR" w:eastAsia="en-GB"/>
              </w:rPr>
              <w:t xml:space="preserve">ή για όσο διάστημα ασκεί την επιχειρησιακή του δράση εφόσον αυτό είναι μικρότερο, είναι τουλάχιστον ίσος με </w:t>
            </w:r>
            <w:r w:rsidR="00EC1F41">
              <w:rPr>
                <w:color w:val="26282A"/>
                <w:lang w:val="el-GR" w:eastAsia="en-GB"/>
              </w:rPr>
              <w:t>το διπλάσιο (20</w:t>
            </w:r>
            <w:r w:rsidRPr="00DB5A15">
              <w:rPr>
                <w:color w:val="26282A"/>
                <w:lang w:val="el-GR" w:eastAsia="en-GB"/>
              </w:rPr>
              <w:t>0%) του προϋπολογισμού του υπό ανάθεση έργου, μη συμπεριλαμβανομένου Φ.Π.Α.</w:t>
            </w:r>
          </w:p>
        </w:tc>
      </w:tr>
    </w:tbl>
    <w:p w14:paraId="53A03CFF" w14:textId="77777777" w:rsidR="00D56132" w:rsidRPr="00603221" w:rsidRDefault="00D56132">
      <w:pPr>
        <w:rPr>
          <w:b/>
          <w:lang w:val="el-GR"/>
        </w:rPr>
      </w:pPr>
    </w:p>
    <w:p w14:paraId="4550E671" w14:textId="4229BD99"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cs/>
          <w:lang w:val="el-GR"/>
        </w:rPr>
        <w:t>‎</w:t>
      </w:r>
      <w:r w:rsidR="00FD36C3">
        <w:rPr>
          <w:lang w:val="el-GR"/>
        </w:rPr>
        <w:t>2.2.6</w:t>
      </w:r>
      <w:r w:rsidR="00DD27E9">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ED25B0" w14:paraId="6DDD4860" w14:textId="77777777" w:rsidTr="00641C65">
        <w:trPr>
          <w:trHeight w:val="758"/>
        </w:trPr>
        <w:tc>
          <w:tcPr>
            <w:tcW w:w="675" w:type="dxa"/>
            <w:shd w:val="clear" w:color="auto" w:fill="D9D9D9"/>
          </w:tcPr>
          <w:p w14:paraId="4BA554CB" w14:textId="77777777" w:rsidR="007340CA" w:rsidRPr="00603221" w:rsidRDefault="00C40FB9" w:rsidP="009C5EA6">
            <w:pPr>
              <w:rPr>
                <w:b/>
                <w:lang w:val="el-GR"/>
              </w:rPr>
            </w:pPr>
            <w:r w:rsidRPr="00603221">
              <w:rPr>
                <w:b/>
                <w:lang w:val="el-GR"/>
              </w:rPr>
              <w:t>3</w:t>
            </w:r>
          </w:p>
        </w:tc>
        <w:tc>
          <w:tcPr>
            <w:tcW w:w="9180" w:type="dxa"/>
            <w:shd w:val="clear" w:color="auto" w:fill="D9D9D9"/>
          </w:tcPr>
          <w:p w14:paraId="20B2BE20" w14:textId="0E3F4209"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 xml:space="preserve">την κατάλληλα τεκμηριωμένη και αποδεδειγμένη επαγγελματική ικανότητα στην υλοποίηση </w:t>
            </w:r>
            <w:r w:rsidR="00BA3987">
              <w:rPr>
                <w:rFonts w:cs="Tahoma"/>
                <w:b/>
                <w:sz w:val="22"/>
                <w:szCs w:val="22"/>
              </w:rPr>
              <w:t xml:space="preserve">αντίστοιχων </w:t>
            </w:r>
            <w:r w:rsidR="00D204CA" w:rsidRPr="007A3572">
              <w:rPr>
                <w:rFonts w:cs="Tahoma"/>
                <w:b/>
                <w:sz w:val="22"/>
                <w:szCs w:val="22"/>
              </w:rPr>
              <w:t>έργων με το υπό ανάθεση Έργο</w:t>
            </w:r>
            <w:r w:rsidR="00D204CA">
              <w:rPr>
                <w:rFonts w:cs="Tahoma"/>
                <w:b/>
                <w:sz w:val="22"/>
                <w:szCs w:val="22"/>
              </w:rPr>
              <w:t xml:space="preserve"> σύμφωνα με την παρ.</w:t>
            </w:r>
            <w:r w:rsidR="00340CC1">
              <w:rPr>
                <w:rFonts w:cs="Tahoma"/>
                <w:b/>
                <w:sz w:val="22"/>
                <w:szCs w:val="22"/>
              </w:rPr>
              <w:fldChar w:fldCharType="begin"/>
            </w:r>
            <w:r w:rsidR="002A37B5">
              <w:rPr>
                <w:rFonts w:cs="Tahoma"/>
                <w:b/>
                <w:sz w:val="22"/>
                <w:szCs w:val="22"/>
              </w:rPr>
              <w:instrText xml:space="preserve"> REF _Ref40965350 \r \h </w:instrText>
            </w:r>
            <w:r w:rsidR="00340CC1">
              <w:rPr>
                <w:rFonts w:cs="Tahoma"/>
                <w:b/>
                <w:sz w:val="22"/>
                <w:szCs w:val="22"/>
              </w:rPr>
            </w:r>
            <w:r w:rsidR="00340CC1">
              <w:rPr>
                <w:rFonts w:cs="Tahoma"/>
                <w:b/>
                <w:sz w:val="22"/>
                <w:szCs w:val="22"/>
              </w:rPr>
              <w:fldChar w:fldCharType="separate"/>
            </w:r>
            <w:r w:rsidR="00FD36C3">
              <w:rPr>
                <w:rFonts w:cs="Tahoma"/>
                <w:b/>
                <w:sz w:val="22"/>
                <w:szCs w:val="22"/>
                <w:cs/>
              </w:rPr>
              <w:t>‎</w:t>
            </w:r>
            <w:r w:rsidR="00FD36C3">
              <w:rPr>
                <w:rFonts w:cs="Tahoma"/>
                <w:b/>
                <w:sz w:val="22"/>
                <w:szCs w:val="22"/>
              </w:rPr>
              <w:t>2.2.6.1</w:t>
            </w:r>
            <w:r w:rsidR="00340CC1">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043484F4"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ED25B0" w14:paraId="7D906422" w14:textId="77777777" w:rsidTr="009C5EA6">
        <w:tc>
          <w:tcPr>
            <w:tcW w:w="675" w:type="dxa"/>
          </w:tcPr>
          <w:p w14:paraId="5D2E6C81" w14:textId="77777777" w:rsidR="007340CA" w:rsidRPr="00603221" w:rsidRDefault="00C40FB9" w:rsidP="009C5EA6">
            <w:r w:rsidRPr="00603221">
              <w:rPr>
                <w:lang w:val="el-GR"/>
              </w:rPr>
              <w:t>3</w:t>
            </w:r>
            <w:r w:rsidR="007340CA" w:rsidRPr="00603221">
              <w:t>.1</w:t>
            </w:r>
          </w:p>
        </w:tc>
        <w:tc>
          <w:tcPr>
            <w:tcW w:w="9180" w:type="dxa"/>
          </w:tcPr>
          <w:p w14:paraId="590584C7"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 xml:space="preserve">κατά τα </w:t>
            </w:r>
            <w:r w:rsidR="000D3425">
              <w:rPr>
                <w:rFonts w:cs="Tahoma"/>
                <w:sz w:val="22"/>
                <w:szCs w:val="22"/>
              </w:rPr>
              <w:t>δύο</w:t>
            </w:r>
            <w:r w:rsidR="000D3425" w:rsidRPr="00FF5678">
              <w:rPr>
                <w:rFonts w:cs="Tahoma"/>
                <w:sz w:val="22"/>
                <w:szCs w:val="22"/>
              </w:rPr>
              <w:t xml:space="preserve"> </w:t>
            </w:r>
            <w:r w:rsidRPr="00FF5678">
              <w:rPr>
                <w:rFonts w:cs="Tahoma"/>
                <w:sz w:val="22"/>
                <w:szCs w:val="22"/>
              </w:rPr>
              <w:t>(</w:t>
            </w:r>
            <w:r w:rsidR="000D3425">
              <w:rPr>
                <w:rFonts w:cs="Tahoma"/>
                <w:sz w:val="22"/>
                <w:szCs w:val="22"/>
              </w:rPr>
              <w:t>2</w:t>
            </w:r>
            <w:r w:rsidRPr="00FF5678">
              <w:rPr>
                <w:rFonts w:cs="Tahoma"/>
                <w:sz w:val="22"/>
                <w:szCs w:val="22"/>
              </w:rPr>
              <w:t>)</w:t>
            </w:r>
            <w:r w:rsidRPr="00603221">
              <w:rPr>
                <w:rFonts w:cs="Tahoma"/>
                <w:sz w:val="22"/>
                <w:szCs w:val="22"/>
              </w:rPr>
              <w:t xml:space="preserve"> τελευταία έτη</w:t>
            </w:r>
            <w:r w:rsidR="000D3425">
              <w:rPr>
                <w:rFonts w:cs="Tahoma"/>
                <w:sz w:val="22"/>
                <w:szCs w:val="22"/>
              </w:rPr>
              <w:t xml:space="preserve"> (2021, 2022)</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ED25B0" w14:paraId="5BC6EF5D" w14:textId="77777777" w:rsidTr="009C5EA6">
              <w:tc>
                <w:tcPr>
                  <w:tcW w:w="171" w:type="pct"/>
                  <w:shd w:val="clear" w:color="auto" w:fill="D9D9D9"/>
                </w:tcPr>
                <w:p w14:paraId="43C3A00F"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42E02A27"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2CBDF7AE"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0ED39C11"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6716E116"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73C5E99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0A9E8B6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7F57214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4CA4440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54D1E8F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13E2A58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78F4A0B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ED25B0" w14:paraId="574A5C8C" w14:textId="77777777" w:rsidTr="009C5EA6">
              <w:tc>
                <w:tcPr>
                  <w:tcW w:w="171" w:type="pct"/>
                </w:tcPr>
                <w:p w14:paraId="79D99CEC" w14:textId="77777777" w:rsidR="007340CA" w:rsidRPr="00603221" w:rsidRDefault="007340CA" w:rsidP="009C5EA6">
                  <w:pPr>
                    <w:tabs>
                      <w:tab w:val="left" w:pos="-2268"/>
                    </w:tabs>
                    <w:spacing w:line="276" w:lineRule="auto"/>
                    <w:rPr>
                      <w:b/>
                      <w:lang w:val="el-GR"/>
                    </w:rPr>
                  </w:pPr>
                </w:p>
              </w:tc>
              <w:tc>
                <w:tcPr>
                  <w:tcW w:w="547" w:type="pct"/>
                </w:tcPr>
                <w:p w14:paraId="2C65F748" w14:textId="77777777" w:rsidR="007340CA" w:rsidRPr="00603221" w:rsidRDefault="007340CA" w:rsidP="009C5EA6">
                  <w:pPr>
                    <w:tabs>
                      <w:tab w:val="left" w:pos="-2268"/>
                    </w:tabs>
                    <w:spacing w:line="276" w:lineRule="auto"/>
                    <w:ind w:left="-108"/>
                    <w:rPr>
                      <w:b/>
                      <w:lang w:val="el-GR"/>
                    </w:rPr>
                  </w:pPr>
                </w:p>
              </w:tc>
              <w:tc>
                <w:tcPr>
                  <w:tcW w:w="640" w:type="pct"/>
                </w:tcPr>
                <w:p w14:paraId="5ECC4E36" w14:textId="77777777" w:rsidR="007340CA" w:rsidRPr="00603221" w:rsidRDefault="007340CA" w:rsidP="009C5EA6">
                  <w:pPr>
                    <w:tabs>
                      <w:tab w:val="left" w:pos="-2268"/>
                    </w:tabs>
                    <w:spacing w:line="276" w:lineRule="auto"/>
                    <w:ind w:left="-108"/>
                    <w:rPr>
                      <w:b/>
                      <w:lang w:val="el-GR"/>
                    </w:rPr>
                  </w:pPr>
                </w:p>
              </w:tc>
              <w:tc>
                <w:tcPr>
                  <w:tcW w:w="645" w:type="pct"/>
                </w:tcPr>
                <w:p w14:paraId="5EE14B47" w14:textId="77777777" w:rsidR="007340CA" w:rsidRPr="00603221" w:rsidRDefault="007340CA" w:rsidP="009C5EA6">
                  <w:pPr>
                    <w:tabs>
                      <w:tab w:val="left" w:pos="-2268"/>
                    </w:tabs>
                    <w:spacing w:line="276" w:lineRule="auto"/>
                    <w:ind w:left="-108"/>
                    <w:rPr>
                      <w:b/>
                      <w:lang w:val="el-GR"/>
                    </w:rPr>
                  </w:pPr>
                </w:p>
              </w:tc>
              <w:tc>
                <w:tcPr>
                  <w:tcW w:w="607" w:type="pct"/>
                </w:tcPr>
                <w:p w14:paraId="0411BE96" w14:textId="77777777" w:rsidR="007340CA" w:rsidRPr="00603221" w:rsidRDefault="007340CA" w:rsidP="009C5EA6">
                  <w:pPr>
                    <w:tabs>
                      <w:tab w:val="left" w:pos="-2268"/>
                    </w:tabs>
                    <w:spacing w:line="276" w:lineRule="auto"/>
                    <w:ind w:left="72"/>
                    <w:rPr>
                      <w:b/>
                      <w:lang w:val="el-GR"/>
                    </w:rPr>
                  </w:pPr>
                </w:p>
              </w:tc>
              <w:tc>
                <w:tcPr>
                  <w:tcW w:w="763" w:type="pct"/>
                </w:tcPr>
                <w:p w14:paraId="37C92129" w14:textId="77777777" w:rsidR="007340CA" w:rsidRPr="00603221" w:rsidRDefault="007340CA" w:rsidP="009C5EA6">
                  <w:pPr>
                    <w:tabs>
                      <w:tab w:val="left" w:pos="-2268"/>
                    </w:tabs>
                    <w:spacing w:line="276" w:lineRule="auto"/>
                    <w:rPr>
                      <w:b/>
                      <w:lang w:val="el-GR"/>
                    </w:rPr>
                  </w:pPr>
                </w:p>
              </w:tc>
              <w:tc>
                <w:tcPr>
                  <w:tcW w:w="845" w:type="pct"/>
                </w:tcPr>
                <w:p w14:paraId="3A0A033A" w14:textId="77777777" w:rsidR="007340CA" w:rsidRPr="00603221" w:rsidRDefault="007340CA" w:rsidP="009C5EA6">
                  <w:pPr>
                    <w:tabs>
                      <w:tab w:val="left" w:pos="-2268"/>
                    </w:tabs>
                    <w:spacing w:line="276" w:lineRule="auto"/>
                    <w:rPr>
                      <w:b/>
                      <w:lang w:val="el-GR"/>
                    </w:rPr>
                  </w:pPr>
                </w:p>
              </w:tc>
              <w:tc>
                <w:tcPr>
                  <w:tcW w:w="781" w:type="pct"/>
                </w:tcPr>
                <w:p w14:paraId="2D2AA00A" w14:textId="77777777" w:rsidR="007340CA" w:rsidRPr="00603221" w:rsidRDefault="007340CA" w:rsidP="009C5EA6">
                  <w:pPr>
                    <w:tabs>
                      <w:tab w:val="left" w:pos="-2268"/>
                    </w:tabs>
                    <w:spacing w:line="276" w:lineRule="auto"/>
                    <w:rPr>
                      <w:b/>
                      <w:lang w:val="el-GR"/>
                    </w:rPr>
                  </w:pPr>
                </w:p>
              </w:tc>
            </w:tr>
          </w:tbl>
          <w:p w14:paraId="5ACD5A8C" w14:textId="77777777" w:rsidR="007340CA" w:rsidRPr="00603221" w:rsidRDefault="007340CA" w:rsidP="009C5EA6">
            <w:pPr>
              <w:pStyle w:val="Tabletext"/>
              <w:spacing w:line="276" w:lineRule="auto"/>
              <w:jc w:val="both"/>
              <w:rPr>
                <w:rFonts w:cs="Tahoma"/>
                <w:sz w:val="22"/>
                <w:szCs w:val="22"/>
              </w:rPr>
            </w:pPr>
          </w:p>
          <w:p w14:paraId="13179816"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0B3234B3"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201C6D0E"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ED25B0" w14:paraId="266A974B" w14:textId="77777777" w:rsidTr="009C5EA6">
        <w:tc>
          <w:tcPr>
            <w:tcW w:w="675" w:type="dxa"/>
            <w:shd w:val="clear" w:color="auto" w:fill="D9D9D9"/>
          </w:tcPr>
          <w:p w14:paraId="275E7972"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6E65BF16" w14:textId="2A16D508"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340CC1">
              <w:rPr>
                <w:b/>
                <w:bCs/>
                <w:lang w:val="el-GR" w:eastAsia="el-GR"/>
              </w:rPr>
              <w:fldChar w:fldCharType="begin"/>
            </w:r>
            <w:r w:rsidR="00F05738">
              <w:rPr>
                <w:b/>
                <w:bCs/>
                <w:lang w:val="el-GR" w:eastAsia="el-GR"/>
              </w:rPr>
              <w:instrText xml:space="preserve"> REF _Ref122528826 \r \h </w:instrText>
            </w:r>
            <w:r w:rsidR="00340CC1">
              <w:rPr>
                <w:b/>
                <w:bCs/>
                <w:lang w:val="el-GR" w:eastAsia="el-GR"/>
              </w:rPr>
            </w:r>
            <w:r w:rsidR="00340CC1">
              <w:rPr>
                <w:b/>
                <w:bCs/>
                <w:lang w:val="el-GR" w:eastAsia="el-GR"/>
              </w:rPr>
              <w:fldChar w:fldCharType="separate"/>
            </w:r>
            <w:r w:rsidR="00FD36C3">
              <w:rPr>
                <w:b/>
                <w:bCs/>
                <w:cs/>
                <w:lang w:val="el-GR" w:eastAsia="el-GR"/>
              </w:rPr>
              <w:t>‎</w:t>
            </w:r>
            <w:r w:rsidR="00FD36C3">
              <w:rPr>
                <w:b/>
                <w:bCs/>
                <w:lang w:val="el-GR" w:eastAsia="el-GR"/>
              </w:rPr>
              <w:t>2.2.6.2</w:t>
            </w:r>
            <w:r w:rsidR="00340CC1">
              <w:rPr>
                <w:b/>
                <w:bCs/>
                <w:lang w:val="el-GR" w:eastAsia="el-GR"/>
              </w:rPr>
              <w:fldChar w:fldCharType="end"/>
            </w:r>
          </w:p>
          <w:p w14:paraId="5060A36E"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ED25B0" w14:paraId="60D18908" w14:textId="77777777" w:rsidTr="009C5EA6">
        <w:trPr>
          <w:trHeight w:val="1063"/>
        </w:trPr>
        <w:tc>
          <w:tcPr>
            <w:tcW w:w="675" w:type="dxa"/>
          </w:tcPr>
          <w:p w14:paraId="623AD40A" w14:textId="77777777" w:rsidR="00135A3A" w:rsidRPr="00603221" w:rsidRDefault="00135A3A" w:rsidP="00135A3A">
            <w:r w:rsidRPr="00603221">
              <w:rPr>
                <w:lang w:val="el-GR"/>
              </w:rPr>
              <w:t>4</w:t>
            </w:r>
            <w:r w:rsidRPr="00603221">
              <w:t>.1</w:t>
            </w:r>
          </w:p>
        </w:tc>
        <w:tc>
          <w:tcPr>
            <w:tcW w:w="9180" w:type="dxa"/>
          </w:tcPr>
          <w:p w14:paraId="05E55B8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ED25B0" w14:paraId="1B819F55" w14:textId="77777777" w:rsidTr="00F05738">
              <w:trPr>
                <w:trHeight w:val="788"/>
              </w:trPr>
              <w:tc>
                <w:tcPr>
                  <w:tcW w:w="262" w:type="pct"/>
                  <w:shd w:val="clear" w:color="auto" w:fill="E0E0E0"/>
                  <w:vAlign w:val="center"/>
                </w:tcPr>
                <w:p w14:paraId="4AF4FFFE" w14:textId="77777777" w:rsidR="00135A3A" w:rsidRPr="00603221" w:rsidRDefault="00135A3A" w:rsidP="00135A3A">
                  <w:pPr>
                    <w:spacing w:line="276" w:lineRule="auto"/>
                  </w:pPr>
                  <w:r w:rsidRPr="00603221">
                    <w:t>Α/Α</w:t>
                  </w:r>
                </w:p>
              </w:tc>
              <w:tc>
                <w:tcPr>
                  <w:tcW w:w="1130" w:type="pct"/>
                  <w:shd w:val="clear" w:color="auto" w:fill="E0E0E0"/>
                  <w:vAlign w:val="center"/>
                </w:tcPr>
                <w:p w14:paraId="340D84B9"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05A971B2"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507B6DE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2A338E75"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16ECF50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D25B0" w14:paraId="1CB02D0A" w14:textId="77777777" w:rsidTr="00F05738">
              <w:trPr>
                <w:trHeight w:val="394"/>
              </w:trPr>
              <w:tc>
                <w:tcPr>
                  <w:tcW w:w="262" w:type="pct"/>
                  <w:vAlign w:val="center"/>
                </w:tcPr>
                <w:p w14:paraId="56CA4EC7" w14:textId="77777777" w:rsidR="00135A3A" w:rsidRPr="00603221" w:rsidRDefault="00135A3A" w:rsidP="00135A3A">
                  <w:pPr>
                    <w:spacing w:line="276" w:lineRule="auto"/>
                    <w:rPr>
                      <w:lang w:val="el-GR"/>
                    </w:rPr>
                  </w:pPr>
                </w:p>
              </w:tc>
              <w:tc>
                <w:tcPr>
                  <w:tcW w:w="1130" w:type="pct"/>
                  <w:vAlign w:val="center"/>
                </w:tcPr>
                <w:p w14:paraId="2A3D0C66" w14:textId="77777777" w:rsidR="00135A3A" w:rsidRPr="00603221" w:rsidRDefault="00135A3A" w:rsidP="00135A3A">
                  <w:pPr>
                    <w:spacing w:line="276" w:lineRule="auto"/>
                    <w:rPr>
                      <w:lang w:val="el-GR"/>
                    </w:rPr>
                  </w:pPr>
                </w:p>
              </w:tc>
              <w:tc>
                <w:tcPr>
                  <w:tcW w:w="1130" w:type="pct"/>
                  <w:vAlign w:val="center"/>
                </w:tcPr>
                <w:p w14:paraId="0311724F" w14:textId="77777777" w:rsidR="00135A3A" w:rsidRPr="00603221" w:rsidRDefault="00135A3A" w:rsidP="00135A3A">
                  <w:pPr>
                    <w:spacing w:line="276" w:lineRule="auto"/>
                    <w:rPr>
                      <w:lang w:val="el-GR"/>
                    </w:rPr>
                  </w:pPr>
                </w:p>
              </w:tc>
              <w:tc>
                <w:tcPr>
                  <w:tcW w:w="1132" w:type="pct"/>
                  <w:vAlign w:val="center"/>
                </w:tcPr>
                <w:p w14:paraId="4F5AFE97" w14:textId="77777777" w:rsidR="00135A3A" w:rsidRPr="00603221" w:rsidRDefault="00135A3A" w:rsidP="00135A3A">
                  <w:pPr>
                    <w:spacing w:line="276" w:lineRule="auto"/>
                    <w:rPr>
                      <w:lang w:val="el-GR"/>
                    </w:rPr>
                  </w:pPr>
                </w:p>
              </w:tc>
              <w:tc>
                <w:tcPr>
                  <w:tcW w:w="552" w:type="pct"/>
                  <w:vAlign w:val="center"/>
                </w:tcPr>
                <w:p w14:paraId="70E5C20B" w14:textId="77777777" w:rsidR="00135A3A" w:rsidRPr="00603221" w:rsidRDefault="00135A3A" w:rsidP="00135A3A">
                  <w:pPr>
                    <w:spacing w:line="276" w:lineRule="auto"/>
                    <w:rPr>
                      <w:lang w:val="el-GR"/>
                    </w:rPr>
                  </w:pPr>
                </w:p>
              </w:tc>
              <w:tc>
                <w:tcPr>
                  <w:tcW w:w="794" w:type="pct"/>
                  <w:shd w:val="clear" w:color="auto" w:fill="C0C0C0"/>
                </w:tcPr>
                <w:p w14:paraId="39521303" w14:textId="77777777" w:rsidR="00135A3A" w:rsidRPr="00603221" w:rsidRDefault="00135A3A" w:rsidP="00135A3A">
                  <w:pPr>
                    <w:spacing w:line="276" w:lineRule="auto"/>
                    <w:rPr>
                      <w:lang w:val="el-GR"/>
                    </w:rPr>
                  </w:pPr>
                </w:p>
              </w:tc>
            </w:tr>
            <w:tr w:rsidR="00135A3A" w:rsidRPr="00ED25B0" w14:paraId="2FC8BD01" w14:textId="77777777" w:rsidTr="00F05738">
              <w:trPr>
                <w:trHeight w:val="394"/>
              </w:trPr>
              <w:tc>
                <w:tcPr>
                  <w:tcW w:w="262" w:type="pct"/>
                  <w:vAlign w:val="center"/>
                </w:tcPr>
                <w:p w14:paraId="2DBC8F08" w14:textId="77777777" w:rsidR="00135A3A" w:rsidRPr="00603221" w:rsidRDefault="00135A3A" w:rsidP="00135A3A">
                  <w:pPr>
                    <w:spacing w:line="276" w:lineRule="auto"/>
                    <w:rPr>
                      <w:lang w:val="el-GR"/>
                    </w:rPr>
                  </w:pPr>
                </w:p>
              </w:tc>
              <w:tc>
                <w:tcPr>
                  <w:tcW w:w="1130" w:type="pct"/>
                  <w:vAlign w:val="center"/>
                </w:tcPr>
                <w:p w14:paraId="35C7FACD" w14:textId="77777777" w:rsidR="00135A3A" w:rsidRPr="00603221" w:rsidRDefault="00135A3A" w:rsidP="00135A3A">
                  <w:pPr>
                    <w:spacing w:line="276" w:lineRule="auto"/>
                    <w:rPr>
                      <w:lang w:val="el-GR"/>
                    </w:rPr>
                  </w:pPr>
                </w:p>
              </w:tc>
              <w:tc>
                <w:tcPr>
                  <w:tcW w:w="1130" w:type="pct"/>
                  <w:vAlign w:val="center"/>
                </w:tcPr>
                <w:p w14:paraId="53ED5C98" w14:textId="77777777" w:rsidR="00135A3A" w:rsidRPr="00603221" w:rsidRDefault="00135A3A" w:rsidP="00135A3A">
                  <w:pPr>
                    <w:spacing w:line="276" w:lineRule="auto"/>
                    <w:rPr>
                      <w:lang w:val="el-GR"/>
                    </w:rPr>
                  </w:pPr>
                </w:p>
              </w:tc>
              <w:tc>
                <w:tcPr>
                  <w:tcW w:w="1132" w:type="pct"/>
                  <w:vAlign w:val="center"/>
                </w:tcPr>
                <w:p w14:paraId="5406100E" w14:textId="77777777" w:rsidR="00135A3A" w:rsidRPr="00603221" w:rsidRDefault="00135A3A" w:rsidP="00135A3A">
                  <w:pPr>
                    <w:spacing w:line="276" w:lineRule="auto"/>
                    <w:rPr>
                      <w:lang w:val="el-GR"/>
                    </w:rPr>
                  </w:pPr>
                </w:p>
              </w:tc>
              <w:tc>
                <w:tcPr>
                  <w:tcW w:w="552" w:type="pct"/>
                  <w:vAlign w:val="center"/>
                </w:tcPr>
                <w:p w14:paraId="07A2C4F4" w14:textId="77777777" w:rsidR="00135A3A" w:rsidRPr="00603221" w:rsidRDefault="00135A3A" w:rsidP="00135A3A">
                  <w:pPr>
                    <w:spacing w:line="276" w:lineRule="auto"/>
                    <w:rPr>
                      <w:lang w:val="el-GR"/>
                    </w:rPr>
                  </w:pPr>
                </w:p>
              </w:tc>
              <w:tc>
                <w:tcPr>
                  <w:tcW w:w="794" w:type="pct"/>
                  <w:shd w:val="clear" w:color="auto" w:fill="C0C0C0"/>
                </w:tcPr>
                <w:p w14:paraId="0A6A6C48" w14:textId="77777777" w:rsidR="00135A3A" w:rsidRPr="00603221" w:rsidRDefault="00135A3A" w:rsidP="00135A3A">
                  <w:pPr>
                    <w:spacing w:line="276" w:lineRule="auto"/>
                    <w:rPr>
                      <w:lang w:val="el-GR"/>
                    </w:rPr>
                  </w:pPr>
                </w:p>
              </w:tc>
            </w:tr>
            <w:tr w:rsidR="00135A3A" w:rsidRPr="00ED25B0" w14:paraId="2B71CB3C" w14:textId="77777777" w:rsidTr="00F05738">
              <w:trPr>
                <w:trHeight w:val="394"/>
              </w:trPr>
              <w:tc>
                <w:tcPr>
                  <w:tcW w:w="262" w:type="pct"/>
                  <w:vAlign w:val="center"/>
                </w:tcPr>
                <w:p w14:paraId="4307A7B4" w14:textId="77777777" w:rsidR="00135A3A" w:rsidRPr="00603221" w:rsidRDefault="00135A3A" w:rsidP="00135A3A">
                  <w:pPr>
                    <w:spacing w:line="276" w:lineRule="auto"/>
                    <w:rPr>
                      <w:lang w:val="el-GR"/>
                    </w:rPr>
                  </w:pPr>
                </w:p>
              </w:tc>
              <w:tc>
                <w:tcPr>
                  <w:tcW w:w="1130" w:type="pct"/>
                  <w:vAlign w:val="center"/>
                </w:tcPr>
                <w:p w14:paraId="17B98427" w14:textId="77777777" w:rsidR="00135A3A" w:rsidRPr="00603221" w:rsidRDefault="00135A3A" w:rsidP="00135A3A">
                  <w:pPr>
                    <w:spacing w:line="276" w:lineRule="auto"/>
                    <w:rPr>
                      <w:lang w:val="el-GR"/>
                    </w:rPr>
                  </w:pPr>
                </w:p>
              </w:tc>
              <w:tc>
                <w:tcPr>
                  <w:tcW w:w="1130" w:type="pct"/>
                  <w:vAlign w:val="center"/>
                </w:tcPr>
                <w:p w14:paraId="430F84E4" w14:textId="77777777" w:rsidR="00135A3A" w:rsidRPr="00603221" w:rsidRDefault="00135A3A" w:rsidP="00135A3A">
                  <w:pPr>
                    <w:spacing w:line="276" w:lineRule="auto"/>
                    <w:rPr>
                      <w:lang w:val="el-GR"/>
                    </w:rPr>
                  </w:pPr>
                </w:p>
              </w:tc>
              <w:tc>
                <w:tcPr>
                  <w:tcW w:w="1132" w:type="pct"/>
                  <w:vAlign w:val="center"/>
                </w:tcPr>
                <w:p w14:paraId="4569E58F" w14:textId="77777777" w:rsidR="00135A3A" w:rsidRPr="00603221" w:rsidRDefault="00135A3A" w:rsidP="00135A3A">
                  <w:pPr>
                    <w:spacing w:line="276" w:lineRule="auto"/>
                    <w:rPr>
                      <w:lang w:val="el-GR"/>
                    </w:rPr>
                  </w:pPr>
                </w:p>
              </w:tc>
              <w:tc>
                <w:tcPr>
                  <w:tcW w:w="552" w:type="pct"/>
                  <w:vAlign w:val="center"/>
                </w:tcPr>
                <w:p w14:paraId="0A988AC6" w14:textId="77777777" w:rsidR="00135A3A" w:rsidRPr="00603221" w:rsidRDefault="00135A3A" w:rsidP="00135A3A">
                  <w:pPr>
                    <w:spacing w:line="276" w:lineRule="auto"/>
                    <w:rPr>
                      <w:lang w:val="el-GR"/>
                    </w:rPr>
                  </w:pPr>
                </w:p>
              </w:tc>
              <w:tc>
                <w:tcPr>
                  <w:tcW w:w="794" w:type="pct"/>
                  <w:shd w:val="clear" w:color="auto" w:fill="C0C0C0"/>
                </w:tcPr>
                <w:p w14:paraId="19109005" w14:textId="77777777" w:rsidR="00135A3A" w:rsidRPr="00603221" w:rsidRDefault="00135A3A" w:rsidP="00135A3A">
                  <w:pPr>
                    <w:spacing w:line="276" w:lineRule="auto"/>
                    <w:rPr>
                      <w:lang w:val="el-GR"/>
                    </w:rPr>
                  </w:pPr>
                </w:p>
              </w:tc>
            </w:tr>
            <w:tr w:rsidR="00135A3A" w:rsidRPr="00ED25B0" w14:paraId="3341190B" w14:textId="77777777" w:rsidTr="00F05738">
              <w:trPr>
                <w:trHeight w:val="380"/>
              </w:trPr>
              <w:tc>
                <w:tcPr>
                  <w:tcW w:w="3654" w:type="pct"/>
                  <w:gridSpan w:val="4"/>
                  <w:tcBorders>
                    <w:bottom w:val="single" w:sz="4" w:space="0" w:color="000080"/>
                  </w:tcBorders>
                  <w:shd w:val="clear" w:color="auto" w:fill="C0C0C0"/>
                  <w:vAlign w:val="center"/>
                </w:tcPr>
                <w:p w14:paraId="478E9836"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4721A2C"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862D98E" w14:textId="77777777" w:rsidR="00135A3A" w:rsidRPr="00603221" w:rsidRDefault="00135A3A" w:rsidP="00135A3A">
                  <w:pPr>
                    <w:spacing w:line="276" w:lineRule="auto"/>
                    <w:rPr>
                      <w:lang w:val="el-GR"/>
                    </w:rPr>
                  </w:pPr>
                </w:p>
              </w:tc>
            </w:tr>
          </w:tbl>
          <w:p w14:paraId="636A8985" w14:textId="77777777" w:rsidR="00135A3A" w:rsidRPr="00603221" w:rsidRDefault="00135A3A" w:rsidP="00135A3A">
            <w:pPr>
              <w:autoSpaceDE w:val="0"/>
              <w:autoSpaceDN w:val="0"/>
              <w:adjustRightInd w:val="0"/>
              <w:spacing w:after="70"/>
              <w:jc w:val="left"/>
              <w:rPr>
                <w:b/>
                <w:bCs/>
                <w:lang w:val="el-GR" w:eastAsia="el-GR"/>
              </w:rPr>
            </w:pPr>
          </w:p>
          <w:p w14:paraId="092A9AF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ED25B0" w14:paraId="2B472348" w14:textId="77777777" w:rsidTr="00F05738">
              <w:trPr>
                <w:trHeight w:val="788"/>
              </w:trPr>
              <w:tc>
                <w:tcPr>
                  <w:tcW w:w="262" w:type="pct"/>
                  <w:shd w:val="clear" w:color="auto" w:fill="E0E0E0"/>
                  <w:vAlign w:val="center"/>
                </w:tcPr>
                <w:p w14:paraId="4286F168"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4DE80529"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91AE2B0"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7777703F"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3C1A19D2"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505D6DB9"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ED25B0" w14:paraId="01347664" w14:textId="77777777" w:rsidTr="00F05738">
              <w:trPr>
                <w:trHeight w:val="380"/>
              </w:trPr>
              <w:tc>
                <w:tcPr>
                  <w:tcW w:w="262" w:type="pct"/>
                  <w:vAlign w:val="center"/>
                </w:tcPr>
                <w:p w14:paraId="63214929" w14:textId="77777777" w:rsidR="00135A3A" w:rsidRPr="00603221" w:rsidRDefault="00135A3A" w:rsidP="00135A3A">
                  <w:pPr>
                    <w:spacing w:line="276" w:lineRule="auto"/>
                    <w:rPr>
                      <w:lang w:val="el-GR"/>
                    </w:rPr>
                  </w:pPr>
                </w:p>
              </w:tc>
              <w:tc>
                <w:tcPr>
                  <w:tcW w:w="1147" w:type="pct"/>
                  <w:vAlign w:val="center"/>
                </w:tcPr>
                <w:p w14:paraId="0F009917" w14:textId="77777777" w:rsidR="00135A3A" w:rsidRPr="00603221" w:rsidRDefault="00135A3A" w:rsidP="00135A3A">
                  <w:pPr>
                    <w:spacing w:line="276" w:lineRule="auto"/>
                    <w:rPr>
                      <w:lang w:val="el-GR"/>
                    </w:rPr>
                  </w:pPr>
                </w:p>
              </w:tc>
              <w:tc>
                <w:tcPr>
                  <w:tcW w:w="1146" w:type="pct"/>
                  <w:vAlign w:val="center"/>
                </w:tcPr>
                <w:p w14:paraId="24FDD01D" w14:textId="77777777" w:rsidR="00135A3A" w:rsidRPr="00603221" w:rsidRDefault="00135A3A" w:rsidP="00135A3A">
                  <w:pPr>
                    <w:spacing w:line="276" w:lineRule="auto"/>
                    <w:rPr>
                      <w:lang w:val="el-GR"/>
                    </w:rPr>
                  </w:pPr>
                </w:p>
              </w:tc>
              <w:tc>
                <w:tcPr>
                  <w:tcW w:w="1147" w:type="pct"/>
                  <w:vAlign w:val="center"/>
                </w:tcPr>
                <w:p w14:paraId="3825AA53" w14:textId="77777777" w:rsidR="00135A3A" w:rsidRPr="00603221" w:rsidRDefault="00135A3A" w:rsidP="00135A3A">
                  <w:pPr>
                    <w:spacing w:line="276" w:lineRule="auto"/>
                    <w:rPr>
                      <w:lang w:val="el-GR"/>
                    </w:rPr>
                  </w:pPr>
                </w:p>
              </w:tc>
              <w:tc>
                <w:tcPr>
                  <w:tcW w:w="504" w:type="pct"/>
                  <w:vAlign w:val="center"/>
                </w:tcPr>
                <w:p w14:paraId="1803F810" w14:textId="77777777" w:rsidR="00135A3A" w:rsidRPr="00603221" w:rsidRDefault="00135A3A" w:rsidP="00135A3A">
                  <w:pPr>
                    <w:spacing w:line="276" w:lineRule="auto"/>
                    <w:rPr>
                      <w:lang w:val="el-GR"/>
                    </w:rPr>
                  </w:pPr>
                </w:p>
              </w:tc>
              <w:tc>
                <w:tcPr>
                  <w:tcW w:w="794" w:type="pct"/>
                  <w:shd w:val="clear" w:color="auto" w:fill="C0C0C0"/>
                </w:tcPr>
                <w:p w14:paraId="6B504358" w14:textId="77777777" w:rsidR="00135A3A" w:rsidRPr="00603221" w:rsidRDefault="00135A3A" w:rsidP="00135A3A">
                  <w:pPr>
                    <w:spacing w:line="276" w:lineRule="auto"/>
                    <w:rPr>
                      <w:lang w:val="el-GR"/>
                    </w:rPr>
                  </w:pPr>
                </w:p>
              </w:tc>
            </w:tr>
            <w:tr w:rsidR="00135A3A" w:rsidRPr="00ED25B0" w14:paraId="0E7400DB" w14:textId="77777777" w:rsidTr="00F05738">
              <w:trPr>
                <w:trHeight w:val="394"/>
              </w:trPr>
              <w:tc>
                <w:tcPr>
                  <w:tcW w:w="262" w:type="pct"/>
                  <w:vAlign w:val="center"/>
                </w:tcPr>
                <w:p w14:paraId="54AE91B3" w14:textId="77777777" w:rsidR="00135A3A" w:rsidRPr="00603221" w:rsidRDefault="00135A3A" w:rsidP="00135A3A">
                  <w:pPr>
                    <w:spacing w:line="276" w:lineRule="auto"/>
                    <w:rPr>
                      <w:lang w:val="el-GR"/>
                    </w:rPr>
                  </w:pPr>
                </w:p>
              </w:tc>
              <w:tc>
                <w:tcPr>
                  <w:tcW w:w="1147" w:type="pct"/>
                  <w:vAlign w:val="center"/>
                </w:tcPr>
                <w:p w14:paraId="481862C9" w14:textId="77777777" w:rsidR="00135A3A" w:rsidRPr="00603221" w:rsidRDefault="00135A3A" w:rsidP="00135A3A">
                  <w:pPr>
                    <w:spacing w:line="276" w:lineRule="auto"/>
                    <w:rPr>
                      <w:lang w:val="el-GR"/>
                    </w:rPr>
                  </w:pPr>
                </w:p>
              </w:tc>
              <w:tc>
                <w:tcPr>
                  <w:tcW w:w="1146" w:type="pct"/>
                  <w:vAlign w:val="center"/>
                </w:tcPr>
                <w:p w14:paraId="6A928764" w14:textId="77777777" w:rsidR="00135A3A" w:rsidRPr="00603221" w:rsidRDefault="00135A3A" w:rsidP="00135A3A">
                  <w:pPr>
                    <w:spacing w:line="276" w:lineRule="auto"/>
                    <w:rPr>
                      <w:lang w:val="el-GR"/>
                    </w:rPr>
                  </w:pPr>
                </w:p>
              </w:tc>
              <w:tc>
                <w:tcPr>
                  <w:tcW w:w="1147" w:type="pct"/>
                  <w:vAlign w:val="center"/>
                </w:tcPr>
                <w:p w14:paraId="12610762" w14:textId="77777777" w:rsidR="00135A3A" w:rsidRPr="00603221" w:rsidRDefault="00135A3A" w:rsidP="00135A3A">
                  <w:pPr>
                    <w:spacing w:line="276" w:lineRule="auto"/>
                    <w:rPr>
                      <w:lang w:val="el-GR"/>
                    </w:rPr>
                  </w:pPr>
                </w:p>
              </w:tc>
              <w:tc>
                <w:tcPr>
                  <w:tcW w:w="504" w:type="pct"/>
                  <w:vAlign w:val="center"/>
                </w:tcPr>
                <w:p w14:paraId="2F64FE57" w14:textId="77777777" w:rsidR="00135A3A" w:rsidRPr="00603221" w:rsidRDefault="00135A3A" w:rsidP="00135A3A">
                  <w:pPr>
                    <w:spacing w:line="276" w:lineRule="auto"/>
                    <w:rPr>
                      <w:lang w:val="el-GR"/>
                    </w:rPr>
                  </w:pPr>
                </w:p>
              </w:tc>
              <w:tc>
                <w:tcPr>
                  <w:tcW w:w="794" w:type="pct"/>
                  <w:shd w:val="clear" w:color="auto" w:fill="C0C0C0"/>
                </w:tcPr>
                <w:p w14:paraId="507E0AE0" w14:textId="77777777" w:rsidR="00135A3A" w:rsidRPr="00603221" w:rsidRDefault="00135A3A" w:rsidP="00135A3A">
                  <w:pPr>
                    <w:spacing w:line="276" w:lineRule="auto"/>
                    <w:rPr>
                      <w:lang w:val="el-GR"/>
                    </w:rPr>
                  </w:pPr>
                </w:p>
              </w:tc>
            </w:tr>
            <w:tr w:rsidR="00135A3A" w:rsidRPr="00ED25B0" w14:paraId="62EEC79B" w14:textId="77777777" w:rsidTr="00F05738">
              <w:trPr>
                <w:trHeight w:val="394"/>
              </w:trPr>
              <w:tc>
                <w:tcPr>
                  <w:tcW w:w="262" w:type="pct"/>
                  <w:vAlign w:val="center"/>
                </w:tcPr>
                <w:p w14:paraId="13517DFE" w14:textId="77777777" w:rsidR="00135A3A" w:rsidRPr="00603221" w:rsidRDefault="00135A3A" w:rsidP="00135A3A">
                  <w:pPr>
                    <w:spacing w:line="276" w:lineRule="auto"/>
                    <w:rPr>
                      <w:lang w:val="el-GR"/>
                    </w:rPr>
                  </w:pPr>
                </w:p>
              </w:tc>
              <w:tc>
                <w:tcPr>
                  <w:tcW w:w="1147" w:type="pct"/>
                  <w:vAlign w:val="center"/>
                </w:tcPr>
                <w:p w14:paraId="385B4819" w14:textId="77777777" w:rsidR="00135A3A" w:rsidRPr="00603221" w:rsidRDefault="00135A3A" w:rsidP="00135A3A">
                  <w:pPr>
                    <w:spacing w:line="276" w:lineRule="auto"/>
                    <w:rPr>
                      <w:lang w:val="el-GR"/>
                    </w:rPr>
                  </w:pPr>
                </w:p>
              </w:tc>
              <w:tc>
                <w:tcPr>
                  <w:tcW w:w="1146" w:type="pct"/>
                  <w:vAlign w:val="center"/>
                </w:tcPr>
                <w:p w14:paraId="20E9C438" w14:textId="77777777" w:rsidR="00135A3A" w:rsidRPr="00603221" w:rsidRDefault="00135A3A" w:rsidP="00135A3A">
                  <w:pPr>
                    <w:spacing w:line="276" w:lineRule="auto"/>
                    <w:rPr>
                      <w:lang w:val="el-GR"/>
                    </w:rPr>
                  </w:pPr>
                </w:p>
              </w:tc>
              <w:tc>
                <w:tcPr>
                  <w:tcW w:w="1147" w:type="pct"/>
                  <w:vAlign w:val="center"/>
                </w:tcPr>
                <w:p w14:paraId="431969B7" w14:textId="77777777" w:rsidR="00135A3A" w:rsidRPr="00603221" w:rsidRDefault="00135A3A" w:rsidP="00135A3A">
                  <w:pPr>
                    <w:spacing w:line="276" w:lineRule="auto"/>
                    <w:rPr>
                      <w:lang w:val="el-GR"/>
                    </w:rPr>
                  </w:pPr>
                </w:p>
              </w:tc>
              <w:tc>
                <w:tcPr>
                  <w:tcW w:w="504" w:type="pct"/>
                  <w:vAlign w:val="center"/>
                </w:tcPr>
                <w:p w14:paraId="40F9755C" w14:textId="77777777" w:rsidR="00135A3A" w:rsidRPr="00603221" w:rsidRDefault="00135A3A" w:rsidP="00135A3A">
                  <w:pPr>
                    <w:spacing w:line="276" w:lineRule="auto"/>
                    <w:rPr>
                      <w:lang w:val="el-GR"/>
                    </w:rPr>
                  </w:pPr>
                </w:p>
              </w:tc>
              <w:tc>
                <w:tcPr>
                  <w:tcW w:w="794" w:type="pct"/>
                  <w:shd w:val="clear" w:color="auto" w:fill="C0C0C0"/>
                </w:tcPr>
                <w:p w14:paraId="3D182922" w14:textId="77777777" w:rsidR="00135A3A" w:rsidRPr="00603221" w:rsidRDefault="00135A3A" w:rsidP="00135A3A">
                  <w:pPr>
                    <w:spacing w:line="276" w:lineRule="auto"/>
                    <w:rPr>
                      <w:lang w:val="el-GR"/>
                    </w:rPr>
                  </w:pPr>
                </w:p>
              </w:tc>
            </w:tr>
            <w:tr w:rsidR="00135A3A" w:rsidRPr="00ED25B0" w14:paraId="31DA97D3" w14:textId="77777777" w:rsidTr="00F05738">
              <w:trPr>
                <w:trHeight w:val="394"/>
              </w:trPr>
              <w:tc>
                <w:tcPr>
                  <w:tcW w:w="3702" w:type="pct"/>
                  <w:gridSpan w:val="4"/>
                  <w:tcBorders>
                    <w:bottom w:val="single" w:sz="4" w:space="0" w:color="000080"/>
                  </w:tcBorders>
                  <w:shd w:val="clear" w:color="auto" w:fill="C0C0C0"/>
                  <w:vAlign w:val="center"/>
                </w:tcPr>
                <w:p w14:paraId="7D6C5F5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193A617"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58578D75" w14:textId="77777777" w:rsidR="00135A3A" w:rsidRPr="00603221" w:rsidRDefault="00135A3A" w:rsidP="00135A3A">
                  <w:pPr>
                    <w:spacing w:line="276" w:lineRule="auto"/>
                    <w:rPr>
                      <w:lang w:val="el-GR"/>
                    </w:rPr>
                  </w:pPr>
                </w:p>
              </w:tc>
            </w:tr>
          </w:tbl>
          <w:p w14:paraId="29FF36B8" w14:textId="77777777" w:rsidR="00135A3A" w:rsidRPr="00603221" w:rsidRDefault="00135A3A" w:rsidP="00135A3A">
            <w:pPr>
              <w:autoSpaceDE w:val="0"/>
              <w:autoSpaceDN w:val="0"/>
              <w:adjustRightInd w:val="0"/>
              <w:spacing w:after="70"/>
              <w:jc w:val="left"/>
              <w:rPr>
                <w:b/>
                <w:bCs/>
                <w:lang w:val="el-GR" w:eastAsia="el-GR"/>
              </w:rPr>
            </w:pPr>
          </w:p>
          <w:p w14:paraId="3EE30C1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ED25B0" w14:paraId="6C228645" w14:textId="77777777" w:rsidTr="00F05738">
              <w:trPr>
                <w:trHeight w:val="788"/>
              </w:trPr>
              <w:tc>
                <w:tcPr>
                  <w:tcW w:w="262" w:type="pct"/>
                  <w:shd w:val="clear" w:color="auto" w:fill="E0E0E0"/>
                  <w:vAlign w:val="center"/>
                </w:tcPr>
                <w:p w14:paraId="27544ACA"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67C5FF32"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31DC1CDF"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644C6C9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2EE543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D25B0" w14:paraId="3D115A6B" w14:textId="77777777" w:rsidTr="00F05738">
              <w:trPr>
                <w:trHeight w:val="394"/>
              </w:trPr>
              <w:tc>
                <w:tcPr>
                  <w:tcW w:w="262" w:type="pct"/>
                  <w:vAlign w:val="center"/>
                </w:tcPr>
                <w:p w14:paraId="0385E44E" w14:textId="77777777" w:rsidR="00135A3A" w:rsidRPr="00603221" w:rsidRDefault="00135A3A" w:rsidP="00135A3A">
                  <w:pPr>
                    <w:spacing w:line="276" w:lineRule="auto"/>
                    <w:rPr>
                      <w:lang w:val="el-GR"/>
                    </w:rPr>
                  </w:pPr>
                </w:p>
              </w:tc>
              <w:tc>
                <w:tcPr>
                  <w:tcW w:w="2261" w:type="pct"/>
                  <w:vAlign w:val="center"/>
                </w:tcPr>
                <w:p w14:paraId="429432B7" w14:textId="77777777" w:rsidR="00135A3A" w:rsidRPr="00603221" w:rsidRDefault="00135A3A" w:rsidP="00135A3A">
                  <w:pPr>
                    <w:spacing w:line="276" w:lineRule="auto"/>
                    <w:rPr>
                      <w:lang w:val="el-GR"/>
                    </w:rPr>
                  </w:pPr>
                </w:p>
              </w:tc>
              <w:tc>
                <w:tcPr>
                  <w:tcW w:w="1130" w:type="pct"/>
                  <w:vAlign w:val="center"/>
                </w:tcPr>
                <w:p w14:paraId="4A6A8107" w14:textId="77777777" w:rsidR="00135A3A" w:rsidRPr="00603221" w:rsidRDefault="00135A3A" w:rsidP="00135A3A">
                  <w:pPr>
                    <w:spacing w:line="276" w:lineRule="auto"/>
                    <w:rPr>
                      <w:lang w:val="el-GR"/>
                    </w:rPr>
                  </w:pPr>
                </w:p>
              </w:tc>
              <w:tc>
                <w:tcPr>
                  <w:tcW w:w="553" w:type="pct"/>
                  <w:vAlign w:val="center"/>
                </w:tcPr>
                <w:p w14:paraId="72E4CE9E" w14:textId="77777777" w:rsidR="00135A3A" w:rsidRPr="00603221" w:rsidRDefault="00135A3A" w:rsidP="00135A3A">
                  <w:pPr>
                    <w:spacing w:line="276" w:lineRule="auto"/>
                    <w:rPr>
                      <w:lang w:val="el-GR"/>
                    </w:rPr>
                  </w:pPr>
                </w:p>
              </w:tc>
              <w:tc>
                <w:tcPr>
                  <w:tcW w:w="795" w:type="pct"/>
                  <w:shd w:val="clear" w:color="auto" w:fill="C0C0C0"/>
                </w:tcPr>
                <w:p w14:paraId="4ED784E0" w14:textId="77777777" w:rsidR="00135A3A" w:rsidRPr="00603221" w:rsidRDefault="00135A3A" w:rsidP="00135A3A">
                  <w:pPr>
                    <w:spacing w:line="276" w:lineRule="auto"/>
                    <w:rPr>
                      <w:lang w:val="el-GR"/>
                    </w:rPr>
                  </w:pPr>
                </w:p>
              </w:tc>
            </w:tr>
            <w:tr w:rsidR="00135A3A" w:rsidRPr="00ED25B0" w14:paraId="4644FAE2" w14:textId="77777777" w:rsidTr="00F05738">
              <w:trPr>
                <w:trHeight w:val="394"/>
              </w:trPr>
              <w:tc>
                <w:tcPr>
                  <w:tcW w:w="262" w:type="pct"/>
                  <w:vAlign w:val="center"/>
                </w:tcPr>
                <w:p w14:paraId="5DC69AED" w14:textId="77777777" w:rsidR="00135A3A" w:rsidRPr="00603221" w:rsidRDefault="00135A3A" w:rsidP="00135A3A">
                  <w:pPr>
                    <w:spacing w:line="276" w:lineRule="auto"/>
                    <w:rPr>
                      <w:lang w:val="el-GR"/>
                    </w:rPr>
                  </w:pPr>
                </w:p>
              </w:tc>
              <w:tc>
                <w:tcPr>
                  <w:tcW w:w="2261" w:type="pct"/>
                  <w:vAlign w:val="center"/>
                </w:tcPr>
                <w:p w14:paraId="2732710F" w14:textId="77777777" w:rsidR="00135A3A" w:rsidRPr="00603221" w:rsidRDefault="00135A3A" w:rsidP="00135A3A">
                  <w:pPr>
                    <w:spacing w:line="276" w:lineRule="auto"/>
                    <w:rPr>
                      <w:lang w:val="el-GR"/>
                    </w:rPr>
                  </w:pPr>
                </w:p>
              </w:tc>
              <w:tc>
                <w:tcPr>
                  <w:tcW w:w="1130" w:type="pct"/>
                  <w:vAlign w:val="center"/>
                </w:tcPr>
                <w:p w14:paraId="552802B2" w14:textId="77777777" w:rsidR="00135A3A" w:rsidRPr="00603221" w:rsidRDefault="00135A3A" w:rsidP="00135A3A">
                  <w:pPr>
                    <w:spacing w:line="276" w:lineRule="auto"/>
                    <w:rPr>
                      <w:lang w:val="el-GR"/>
                    </w:rPr>
                  </w:pPr>
                </w:p>
              </w:tc>
              <w:tc>
                <w:tcPr>
                  <w:tcW w:w="553" w:type="pct"/>
                  <w:vAlign w:val="center"/>
                </w:tcPr>
                <w:p w14:paraId="7AFC53FB" w14:textId="77777777" w:rsidR="00135A3A" w:rsidRPr="00603221" w:rsidRDefault="00135A3A" w:rsidP="00135A3A">
                  <w:pPr>
                    <w:spacing w:line="276" w:lineRule="auto"/>
                    <w:rPr>
                      <w:lang w:val="el-GR"/>
                    </w:rPr>
                  </w:pPr>
                </w:p>
              </w:tc>
              <w:tc>
                <w:tcPr>
                  <w:tcW w:w="795" w:type="pct"/>
                  <w:shd w:val="clear" w:color="auto" w:fill="C0C0C0"/>
                </w:tcPr>
                <w:p w14:paraId="3D2EC4E9" w14:textId="77777777" w:rsidR="00135A3A" w:rsidRPr="00603221" w:rsidRDefault="00135A3A" w:rsidP="00135A3A">
                  <w:pPr>
                    <w:spacing w:line="276" w:lineRule="auto"/>
                    <w:rPr>
                      <w:lang w:val="el-GR"/>
                    </w:rPr>
                  </w:pPr>
                </w:p>
              </w:tc>
            </w:tr>
            <w:tr w:rsidR="00135A3A" w:rsidRPr="00ED25B0" w14:paraId="5D78114C" w14:textId="77777777" w:rsidTr="00F05738">
              <w:trPr>
                <w:trHeight w:val="394"/>
              </w:trPr>
              <w:tc>
                <w:tcPr>
                  <w:tcW w:w="262" w:type="pct"/>
                  <w:vAlign w:val="center"/>
                </w:tcPr>
                <w:p w14:paraId="5F597A94" w14:textId="77777777" w:rsidR="00135A3A" w:rsidRPr="00603221" w:rsidRDefault="00135A3A" w:rsidP="00135A3A">
                  <w:pPr>
                    <w:spacing w:line="276" w:lineRule="auto"/>
                    <w:rPr>
                      <w:lang w:val="el-GR"/>
                    </w:rPr>
                  </w:pPr>
                </w:p>
              </w:tc>
              <w:tc>
                <w:tcPr>
                  <w:tcW w:w="2261" w:type="pct"/>
                  <w:vAlign w:val="center"/>
                </w:tcPr>
                <w:p w14:paraId="06C06EBD" w14:textId="77777777" w:rsidR="00135A3A" w:rsidRPr="00603221" w:rsidRDefault="00135A3A" w:rsidP="00135A3A">
                  <w:pPr>
                    <w:spacing w:line="276" w:lineRule="auto"/>
                    <w:rPr>
                      <w:lang w:val="el-GR"/>
                    </w:rPr>
                  </w:pPr>
                </w:p>
              </w:tc>
              <w:tc>
                <w:tcPr>
                  <w:tcW w:w="1130" w:type="pct"/>
                  <w:vAlign w:val="center"/>
                </w:tcPr>
                <w:p w14:paraId="1F64FC83" w14:textId="77777777" w:rsidR="00135A3A" w:rsidRPr="00603221" w:rsidRDefault="00135A3A" w:rsidP="00135A3A">
                  <w:pPr>
                    <w:spacing w:line="276" w:lineRule="auto"/>
                    <w:rPr>
                      <w:lang w:val="el-GR"/>
                    </w:rPr>
                  </w:pPr>
                </w:p>
              </w:tc>
              <w:tc>
                <w:tcPr>
                  <w:tcW w:w="553" w:type="pct"/>
                  <w:vAlign w:val="center"/>
                </w:tcPr>
                <w:p w14:paraId="0037FBBF" w14:textId="77777777" w:rsidR="00135A3A" w:rsidRPr="00603221" w:rsidRDefault="00135A3A" w:rsidP="00135A3A">
                  <w:pPr>
                    <w:spacing w:line="276" w:lineRule="auto"/>
                    <w:rPr>
                      <w:lang w:val="el-GR"/>
                    </w:rPr>
                  </w:pPr>
                </w:p>
              </w:tc>
              <w:tc>
                <w:tcPr>
                  <w:tcW w:w="795" w:type="pct"/>
                  <w:shd w:val="clear" w:color="auto" w:fill="C0C0C0"/>
                </w:tcPr>
                <w:p w14:paraId="7EC16CCE" w14:textId="77777777" w:rsidR="00135A3A" w:rsidRPr="00603221" w:rsidRDefault="00135A3A" w:rsidP="00135A3A">
                  <w:pPr>
                    <w:spacing w:line="276" w:lineRule="auto"/>
                    <w:rPr>
                      <w:lang w:val="el-GR"/>
                    </w:rPr>
                  </w:pPr>
                </w:p>
              </w:tc>
            </w:tr>
            <w:tr w:rsidR="00135A3A" w:rsidRPr="00ED25B0" w14:paraId="375E8107" w14:textId="77777777" w:rsidTr="00F05738">
              <w:trPr>
                <w:trHeight w:val="380"/>
              </w:trPr>
              <w:tc>
                <w:tcPr>
                  <w:tcW w:w="3653" w:type="pct"/>
                  <w:gridSpan w:val="3"/>
                  <w:shd w:val="clear" w:color="auto" w:fill="C0C0C0"/>
                  <w:vAlign w:val="center"/>
                </w:tcPr>
                <w:p w14:paraId="623C7F94"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5F72AFB" w14:textId="77777777" w:rsidR="00135A3A" w:rsidRPr="00603221" w:rsidRDefault="00135A3A" w:rsidP="00135A3A">
                  <w:pPr>
                    <w:spacing w:line="276" w:lineRule="auto"/>
                    <w:rPr>
                      <w:lang w:val="el-GR"/>
                    </w:rPr>
                  </w:pPr>
                </w:p>
              </w:tc>
              <w:tc>
                <w:tcPr>
                  <w:tcW w:w="795" w:type="pct"/>
                  <w:shd w:val="clear" w:color="auto" w:fill="C0C0C0"/>
                </w:tcPr>
                <w:p w14:paraId="3638AD56" w14:textId="77777777" w:rsidR="00135A3A" w:rsidRPr="00603221" w:rsidRDefault="00135A3A" w:rsidP="00135A3A">
                  <w:pPr>
                    <w:spacing w:line="276" w:lineRule="auto"/>
                    <w:rPr>
                      <w:lang w:val="el-GR"/>
                    </w:rPr>
                  </w:pPr>
                </w:p>
              </w:tc>
            </w:tr>
          </w:tbl>
          <w:p w14:paraId="3F88B9A4"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B46A915"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77693EC8" w14:textId="77777777" w:rsidTr="009C5EA6">
        <w:tc>
          <w:tcPr>
            <w:tcW w:w="675" w:type="dxa"/>
          </w:tcPr>
          <w:p w14:paraId="6182E23A" w14:textId="77777777" w:rsidR="00135A3A" w:rsidRPr="00603221" w:rsidRDefault="00135A3A" w:rsidP="00135A3A">
            <w:r w:rsidRPr="00603221">
              <w:rPr>
                <w:lang w:val="el-GR"/>
              </w:rPr>
              <w:t>4</w:t>
            </w:r>
            <w:r w:rsidRPr="00603221">
              <w:t>.2</w:t>
            </w:r>
          </w:p>
        </w:tc>
        <w:tc>
          <w:tcPr>
            <w:tcW w:w="9180" w:type="dxa"/>
          </w:tcPr>
          <w:p w14:paraId="752DC19B" w14:textId="612C686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DD27E9">
              <w:fldChar w:fldCharType="begin"/>
            </w:r>
            <w:r w:rsidR="00DD27E9">
              <w:instrText xml:space="preserve"> REF _Ref496624509 \h  \* MERGEFORMAT </w:instrText>
            </w:r>
            <w:r w:rsidR="00DD27E9">
              <w:fldChar w:fldCharType="separate"/>
            </w:r>
            <w:r w:rsidR="00FD36C3" w:rsidRPr="00603221">
              <w:rPr>
                <w:lang w:val="el-GR"/>
              </w:rPr>
              <w:t xml:space="preserve">ΠΑΡΑΡΤΗΜΑ </w:t>
            </w:r>
            <w:r w:rsidR="00FD36C3" w:rsidRPr="00FD36C3">
              <w:t>Ι</w:t>
            </w:r>
            <w:r w:rsidR="00FD36C3" w:rsidRPr="00603221">
              <w:t>V</w:t>
            </w:r>
            <w:r w:rsidR="00FD36C3" w:rsidRPr="00603221">
              <w:rPr>
                <w:lang w:val="el-GR"/>
              </w:rPr>
              <w:t xml:space="preserve"> – Υπόδειγμα Βιογραφικού Σημειώματος</w:t>
            </w:r>
            <w:r w:rsidR="00DD27E9">
              <w:fldChar w:fldCharType="end"/>
            </w:r>
            <w:r w:rsidRPr="00603221">
              <w:rPr>
                <w:lang w:val="el-GR"/>
              </w:rPr>
              <w:t>»)</w:t>
            </w:r>
          </w:p>
        </w:tc>
      </w:tr>
    </w:tbl>
    <w:p w14:paraId="1B9A7904" w14:textId="77777777" w:rsidR="00814752" w:rsidRPr="00603221" w:rsidRDefault="00814752">
      <w:pPr>
        <w:rPr>
          <w:b/>
          <w:bCs/>
          <w:lang w:val="el-GR"/>
        </w:rPr>
      </w:pPr>
    </w:p>
    <w:p w14:paraId="102159C2" w14:textId="70E53414"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cs/>
          <w:lang w:val="el-GR"/>
        </w:rPr>
        <w:t>‎</w:t>
      </w:r>
      <w:r w:rsidR="00FD36C3">
        <w:rPr>
          <w:lang w:val="el-GR"/>
        </w:rPr>
        <w:t>2.2.7</w:t>
      </w:r>
      <w:r w:rsidR="00DD27E9">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ED25B0" w14:paraId="6D8D6B57" w14:textId="77777777" w:rsidTr="009C5EA6">
        <w:trPr>
          <w:trHeight w:val="711"/>
        </w:trPr>
        <w:tc>
          <w:tcPr>
            <w:tcW w:w="675" w:type="dxa"/>
            <w:shd w:val="clear" w:color="auto" w:fill="D9D9D9"/>
          </w:tcPr>
          <w:p w14:paraId="6A7D3001"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5FA78FF8" w14:textId="77A67E63"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cs/>
                <w:lang w:val="el-GR"/>
              </w:rPr>
              <w:t>‎</w:t>
            </w:r>
            <w:r w:rsidR="00FD36C3">
              <w:rPr>
                <w:lang w:val="el-GR"/>
              </w:rPr>
              <w:t>2.2.7</w:t>
            </w:r>
            <w:r w:rsidR="00DD27E9">
              <w:fldChar w:fldCharType="end"/>
            </w:r>
          </w:p>
          <w:p w14:paraId="3A4B15BB"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ED25B0" w14:paraId="427BD57A" w14:textId="77777777" w:rsidTr="009C5EA6">
        <w:trPr>
          <w:trHeight w:val="1480"/>
        </w:trPr>
        <w:tc>
          <w:tcPr>
            <w:tcW w:w="675" w:type="dxa"/>
          </w:tcPr>
          <w:p w14:paraId="655BE296" w14:textId="77777777" w:rsidR="00BD358F" w:rsidRPr="00603221" w:rsidRDefault="00C40FB9" w:rsidP="009C5EA6">
            <w:r w:rsidRPr="00603221">
              <w:rPr>
                <w:lang w:val="el-GR"/>
              </w:rPr>
              <w:t>5</w:t>
            </w:r>
            <w:r w:rsidR="00BD358F" w:rsidRPr="00603221">
              <w:t>.1</w:t>
            </w:r>
          </w:p>
        </w:tc>
        <w:tc>
          <w:tcPr>
            <w:tcW w:w="9180" w:type="dxa"/>
          </w:tcPr>
          <w:p w14:paraId="1110899C"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B97ED1" w14:textId="77777777" w:rsidR="00221291" w:rsidRPr="00603221" w:rsidRDefault="00221291">
      <w:pPr>
        <w:rPr>
          <w:b/>
          <w:bCs/>
          <w:lang w:val="el-GR"/>
        </w:rPr>
      </w:pPr>
    </w:p>
    <w:p w14:paraId="1E42D512"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4F4CF69"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C5A7A4"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FBD16C5"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41F5563"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11B9E4A"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B94693B"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795C8EF"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84A641F"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8EFD74B"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42356E0" w14:textId="77777777" w:rsidR="008338F0" w:rsidRPr="00603221" w:rsidRDefault="008338F0">
      <w:pPr>
        <w:rPr>
          <w:b/>
          <w:bCs/>
          <w:lang w:val="el-GR"/>
        </w:rPr>
      </w:pPr>
    </w:p>
    <w:p w14:paraId="6AC8A82A"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EE83677"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D7E3997"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0E741ED7"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7CFCE70" w14:textId="77777777" w:rsidR="00C81258" w:rsidRDefault="00C81258" w:rsidP="00AC2E76">
      <w:pPr>
        <w:rPr>
          <w:lang w:val="el-GR"/>
        </w:rPr>
      </w:pPr>
    </w:p>
    <w:p w14:paraId="1A2F583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558BC75"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84292FE" w14:textId="77777777" w:rsidR="00C81258" w:rsidRPr="00603221" w:rsidRDefault="00C81258" w:rsidP="00AC2E76">
      <w:pPr>
        <w:rPr>
          <w:b/>
          <w:bCs/>
          <w:i/>
          <w:color w:val="5B9BD5"/>
          <w:lang w:val="el-GR"/>
        </w:rPr>
      </w:pPr>
    </w:p>
    <w:p w14:paraId="0D0E06D9" w14:textId="77777777" w:rsidR="002B2F6A" w:rsidRDefault="003355E7" w:rsidP="002B2F6A">
      <w:pPr>
        <w:rPr>
          <w:lang w:val="el-GR"/>
        </w:rPr>
      </w:pPr>
      <w:r w:rsidRPr="00603221">
        <w:rPr>
          <w:b/>
          <w:bCs/>
          <w:lang w:val="el-GR"/>
        </w:rPr>
        <w:t>Β.</w:t>
      </w:r>
      <w:r w:rsidR="00D8414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E296DDF"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669094F"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4696FAEF" w14:textId="77777777" w:rsidR="00EB1543" w:rsidRDefault="00EB1543" w:rsidP="00EB1543">
      <w:pPr>
        <w:rPr>
          <w:lang w:val="el-GR"/>
        </w:rPr>
      </w:pPr>
      <w:r w:rsidRPr="00603221">
        <w:rPr>
          <w:b/>
          <w:bCs/>
          <w:lang w:val="el-GR"/>
        </w:rPr>
        <w:t>Β.</w:t>
      </w:r>
      <w:r w:rsidR="00D8414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925777F" w14:textId="77777777" w:rsidR="00D84146" w:rsidRPr="00465217" w:rsidRDefault="00D84146" w:rsidP="00D84146">
      <w:pPr>
        <w:rPr>
          <w:szCs w:val="24"/>
          <w:lang w:val="el-GR"/>
        </w:rPr>
      </w:pPr>
      <w:r>
        <w:rPr>
          <w:b/>
          <w:bCs/>
          <w:lang w:val="el-GR"/>
        </w:rPr>
        <w:t>Β.1</w:t>
      </w:r>
      <w:r w:rsidRPr="00FF1EA0">
        <w:rPr>
          <w:b/>
          <w:bCs/>
          <w:lang w:val="el-GR"/>
        </w:rPr>
        <w:t>1</w:t>
      </w:r>
      <w:r>
        <w:rPr>
          <w:b/>
          <w:bCs/>
          <w:lang w:val="el-GR"/>
        </w:rPr>
        <w:t xml:space="preserve">. </w:t>
      </w:r>
      <w:r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1D66005B" w14:textId="77777777" w:rsidR="00D84146" w:rsidRPr="00465217" w:rsidRDefault="00D84146" w:rsidP="00D84146">
      <w:pPr>
        <w:ind w:left="360" w:hanging="360"/>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6D2865E4" w14:textId="77777777" w:rsidR="00D84146" w:rsidRPr="00465217" w:rsidRDefault="00D84146" w:rsidP="00D84146">
      <w:pPr>
        <w:ind w:left="360" w:hanging="360"/>
        <w:rPr>
          <w:szCs w:val="24"/>
          <w:lang w:val="el-GR"/>
        </w:rPr>
      </w:pPr>
      <w:r w:rsidRPr="00465217">
        <w:rPr>
          <w:szCs w:val="24"/>
          <w:lang w:val="el-GR"/>
        </w:rPr>
        <w:t>-</w:t>
      </w:r>
      <w:r w:rsidRPr="00465217">
        <w:rPr>
          <w:szCs w:val="24"/>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1D9DCEE" w14:textId="77777777" w:rsidR="00D84146" w:rsidRPr="00603221" w:rsidRDefault="00D84146" w:rsidP="00EB1543">
      <w:pPr>
        <w:rPr>
          <w:color w:val="000000"/>
          <w:lang w:val="el-GR"/>
        </w:rPr>
      </w:pPr>
    </w:p>
    <w:p w14:paraId="5DFD6F19" w14:textId="77777777" w:rsidR="002B2F6A" w:rsidRPr="00611572" w:rsidRDefault="002B2F6A" w:rsidP="002B2F6A">
      <w:pPr>
        <w:rPr>
          <w:b/>
          <w:bCs/>
          <w:lang w:val="el-GR"/>
        </w:rPr>
      </w:pPr>
      <w:r>
        <w:rPr>
          <w:b/>
          <w:bCs/>
          <w:lang w:val="el-GR"/>
        </w:rPr>
        <w:t>Β.</w:t>
      </w:r>
      <w:r w:rsidR="00D84146">
        <w:rPr>
          <w:b/>
          <w:bCs/>
          <w:lang w:val="el-GR"/>
        </w:rPr>
        <w:t>12</w:t>
      </w:r>
      <w:r>
        <w:rPr>
          <w:b/>
          <w:bCs/>
          <w:lang w:val="el-GR"/>
        </w:rPr>
        <w:t xml:space="preserve">. </w:t>
      </w:r>
      <w:r w:rsidRPr="00611572">
        <w:rPr>
          <w:b/>
          <w:bCs/>
          <w:lang w:val="el-GR"/>
        </w:rPr>
        <w:t>Επισημαίνεται ότι γίνονται αποδεκτές:</w:t>
      </w:r>
    </w:p>
    <w:p w14:paraId="5E9C0DB6"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3C6F415" w14:textId="77777777"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228E91DD" w14:textId="77777777" w:rsidR="00C33C73" w:rsidRPr="00603221" w:rsidRDefault="00C33C73" w:rsidP="003A109E">
      <w:pPr>
        <w:pStyle w:val="2"/>
        <w:rPr>
          <w:rFonts w:cs="Tahoma"/>
          <w:lang w:val="el-GR"/>
        </w:rPr>
      </w:pPr>
      <w:r w:rsidRPr="00603221">
        <w:rPr>
          <w:rFonts w:cs="Tahoma"/>
          <w:lang w:val="el-GR"/>
        </w:rPr>
        <w:tab/>
      </w:r>
      <w:bookmarkStart w:id="178" w:name="_Toc97194289"/>
      <w:bookmarkStart w:id="179" w:name="_Toc97194431"/>
      <w:bookmarkStart w:id="180" w:name="_Toc126503216"/>
      <w:r w:rsidRPr="00603221">
        <w:rPr>
          <w:rFonts w:cs="Tahoma"/>
          <w:lang w:val="el-GR"/>
        </w:rPr>
        <w:t>Κριτήρια Ανάθεσης</w:t>
      </w:r>
      <w:bookmarkEnd w:id="178"/>
      <w:bookmarkEnd w:id="179"/>
      <w:bookmarkEnd w:id="180"/>
      <w:r w:rsidRPr="00603221">
        <w:rPr>
          <w:rFonts w:cs="Tahoma"/>
          <w:lang w:val="el-GR"/>
        </w:rPr>
        <w:t xml:space="preserve"> </w:t>
      </w:r>
    </w:p>
    <w:p w14:paraId="527E82A8" w14:textId="77777777" w:rsidR="008338F0" w:rsidRPr="00603221" w:rsidRDefault="003355E7" w:rsidP="00A9034C">
      <w:pPr>
        <w:pStyle w:val="3"/>
        <w:ind w:left="709" w:hanging="709"/>
        <w:rPr>
          <w:lang w:val="el-GR"/>
        </w:rPr>
      </w:pPr>
      <w:bookmarkStart w:id="181" w:name="_Ref496542191"/>
      <w:bookmarkStart w:id="182" w:name="_Toc97194290"/>
      <w:bookmarkStart w:id="183" w:name="_Toc97194432"/>
      <w:bookmarkStart w:id="184" w:name="_Toc126503217"/>
      <w:r w:rsidRPr="00603221">
        <w:rPr>
          <w:lang w:val="el-GR"/>
        </w:rPr>
        <w:t>Κριτήριο ανάθεσης</w:t>
      </w:r>
      <w:bookmarkEnd w:id="181"/>
      <w:bookmarkEnd w:id="182"/>
      <w:bookmarkEnd w:id="183"/>
      <w:bookmarkEnd w:id="184"/>
    </w:p>
    <w:p w14:paraId="5A6749C9"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47868D4B"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0FE757F5" w14:textId="77777777" w:rsidR="00C40FB9" w:rsidRPr="00603221" w:rsidRDefault="00C40FB9" w:rsidP="0001217D">
      <w:pPr>
        <w:rPr>
          <w:lang w:val="el-GR"/>
        </w:rPr>
      </w:pPr>
    </w:p>
    <w:p w14:paraId="39260016" w14:textId="77777777" w:rsidR="0001217D" w:rsidRPr="00603221" w:rsidRDefault="0001217D" w:rsidP="00603221">
      <w:pPr>
        <w:pStyle w:val="4"/>
        <w:rPr>
          <w:rFonts w:cs="Tahoma"/>
          <w:szCs w:val="22"/>
          <w:u w:val="single"/>
          <w:lang w:val="el-GR"/>
        </w:rPr>
      </w:pPr>
      <w:bookmarkStart w:id="185" w:name="_Toc9049526"/>
      <w:bookmarkStart w:id="186" w:name="_Toc9050798"/>
      <w:bookmarkStart w:id="187" w:name="_Toc16061711"/>
      <w:bookmarkStart w:id="188" w:name="_Toc25743321"/>
      <w:bookmarkStart w:id="189" w:name="_Toc26592535"/>
      <w:bookmarkStart w:id="190" w:name="_Toc43634791"/>
      <w:bookmarkStart w:id="191" w:name="_Toc44821171"/>
      <w:bookmarkStart w:id="192" w:name="_Toc48552963"/>
      <w:bookmarkStart w:id="193" w:name="_Toc49074409"/>
      <w:bookmarkStart w:id="194" w:name="_Toc286055470"/>
      <w:bookmarkStart w:id="195" w:name="_Toc97194294"/>
      <w:bookmarkStart w:id="196" w:name="_Toc126503218"/>
      <w:r w:rsidRPr="00603221">
        <w:rPr>
          <w:rFonts w:cs="Tahoma"/>
          <w:szCs w:val="22"/>
          <w:u w:val="single"/>
          <w:lang w:val="el-GR"/>
        </w:rPr>
        <w:t>Διαμόρφωση συγκριτικού κόστους Προσφοράς</w:t>
      </w:r>
      <w:bookmarkEnd w:id="185"/>
      <w:bookmarkEnd w:id="186"/>
      <w:bookmarkEnd w:id="187"/>
      <w:bookmarkEnd w:id="188"/>
      <w:bookmarkEnd w:id="189"/>
      <w:bookmarkEnd w:id="190"/>
      <w:bookmarkEnd w:id="191"/>
      <w:bookmarkEnd w:id="192"/>
      <w:bookmarkEnd w:id="193"/>
      <w:bookmarkEnd w:id="194"/>
      <w:bookmarkEnd w:id="195"/>
      <w:bookmarkEnd w:id="196"/>
    </w:p>
    <w:p w14:paraId="01DE1AAC"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40B1E152" w14:textId="098D48E1"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340CC1" w:rsidRPr="00123153">
        <w:rPr>
          <w:lang w:val="el-GR"/>
        </w:rPr>
        <w:fldChar w:fldCharType="begin"/>
      </w:r>
      <w:r w:rsidR="00694974" w:rsidRPr="00123153">
        <w:rPr>
          <w:lang w:val="el-GR"/>
        </w:rPr>
        <w:instrText xml:space="preserve"> REF _Ref40980023 \h </w:instrText>
      </w:r>
      <w:r w:rsidR="00340CC1" w:rsidRPr="00123153">
        <w:rPr>
          <w:lang w:val="el-GR"/>
        </w:rPr>
      </w:r>
      <w:r w:rsidR="00340CC1" w:rsidRPr="00123153">
        <w:rPr>
          <w:lang w:val="el-GR"/>
        </w:rPr>
        <w:fldChar w:fldCharType="separate"/>
      </w:r>
      <w:r w:rsidR="00FD36C3" w:rsidRPr="00603221">
        <w:rPr>
          <w:lang w:val="el-GR"/>
        </w:rPr>
        <w:t xml:space="preserve">ΠΑΡΑΡΤΗΜΑ </w:t>
      </w:r>
      <w:r w:rsidR="00FD36C3" w:rsidRPr="00603221">
        <w:t>VI</w:t>
      </w:r>
      <w:r w:rsidR="00FD36C3" w:rsidRPr="00603221">
        <w:rPr>
          <w:lang w:val="el-GR"/>
        </w:rPr>
        <w:t xml:space="preserve"> – Υπόδειγμα Οικονομικής Προσφοράς</w:t>
      </w:r>
      <w:r w:rsidR="00340CC1" w:rsidRPr="00123153">
        <w:rPr>
          <w:lang w:val="el-GR"/>
        </w:rPr>
        <w:fldChar w:fldCharType="end"/>
      </w:r>
      <w:r w:rsidR="007F03FD" w:rsidRPr="00123153">
        <w:rPr>
          <w:lang w:val="el-GR"/>
        </w:rPr>
        <w:t xml:space="preserve">, </w:t>
      </w:r>
      <w:r w:rsidR="00340CC1" w:rsidRPr="00123153">
        <w:rPr>
          <w:lang w:val="en-US"/>
        </w:rPr>
        <w:fldChar w:fldCharType="begin"/>
      </w:r>
      <w:r w:rsidR="00123153" w:rsidRPr="00123153">
        <w:rPr>
          <w:lang w:val="el-GR"/>
        </w:rPr>
        <w:instrText xml:space="preserve"> REF _Ref104352824 \h </w:instrText>
      </w:r>
      <w:r w:rsidR="00340CC1" w:rsidRPr="00123153">
        <w:rPr>
          <w:lang w:val="en-US"/>
        </w:rPr>
      </w:r>
      <w:r w:rsidR="00340CC1" w:rsidRPr="00123153">
        <w:rPr>
          <w:lang w:val="en-US"/>
        </w:rPr>
        <w:fldChar w:fldCharType="separate"/>
      </w:r>
      <w:r w:rsidR="00FD36C3" w:rsidRPr="00C4217E">
        <w:rPr>
          <w:lang w:val="el-GR"/>
        </w:rPr>
        <w:t>Συγκεντρωτικός Πίνακας Οικονομικής Προσφοράς Έργου</w:t>
      </w:r>
      <w:r w:rsidR="00340CC1"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31DE069" w14:textId="77777777" w:rsidR="00EB4B2B" w:rsidRPr="00603221" w:rsidRDefault="00EB4B2B" w:rsidP="00766AC6">
      <w:pPr>
        <w:rPr>
          <w:b/>
          <w:u w:val="single"/>
          <w:lang w:val="el-GR"/>
        </w:rPr>
      </w:pPr>
    </w:p>
    <w:p w14:paraId="2C36C98D" w14:textId="77777777" w:rsidR="00221291" w:rsidRPr="00603221" w:rsidRDefault="00221291">
      <w:pPr>
        <w:suppressAutoHyphens w:val="0"/>
        <w:spacing w:after="0"/>
        <w:jc w:val="left"/>
        <w:rPr>
          <w:lang w:val="el-GR"/>
        </w:rPr>
      </w:pPr>
      <w:r w:rsidRPr="00603221">
        <w:rPr>
          <w:lang w:val="el-GR"/>
        </w:rPr>
        <w:br w:type="page"/>
      </w:r>
    </w:p>
    <w:p w14:paraId="4CDF02E9" w14:textId="77777777" w:rsidR="004629AE" w:rsidRPr="00603221" w:rsidRDefault="004629AE">
      <w:pPr>
        <w:rPr>
          <w:lang w:val="el-GR"/>
        </w:rPr>
      </w:pPr>
    </w:p>
    <w:p w14:paraId="227F8993" w14:textId="77777777" w:rsidR="008338F0" w:rsidRPr="00603221" w:rsidRDefault="003355E7" w:rsidP="003A109E">
      <w:pPr>
        <w:pStyle w:val="2"/>
        <w:rPr>
          <w:rFonts w:cs="Tahoma"/>
          <w:lang w:val="el-GR"/>
        </w:rPr>
      </w:pPr>
      <w:r w:rsidRPr="00603221">
        <w:rPr>
          <w:rFonts w:cs="Tahoma"/>
          <w:lang w:val="el-GR"/>
        </w:rPr>
        <w:tab/>
      </w:r>
      <w:bookmarkStart w:id="197" w:name="_Toc97194296"/>
      <w:bookmarkStart w:id="198" w:name="_Toc97194435"/>
      <w:bookmarkStart w:id="199" w:name="_Toc126503219"/>
      <w:r w:rsidRPr="00603221">
        <w:rPr>
          <w:rFonts w:cs="Tahoma"/>
          <w:lang w:val="el-GR"/>
        </w:rPr>
        <w:t>Κατάρτιση - Περιεχόμενο Προσφορών</w:t>
      </w:r>
      <w:bookmarkEnd w:id="197"/>
      <w:bookmarkEnd w:id="198"/>
      <w:bookmarkEnd w:id="199"/>
    </w:p>
    <w:p w14:paraId="11CD9995" w14:textId="77777777" w:rsidR="008338F0" w:rsidRPr="00603221" w:rsidRDefault="003355E7" w:rsidP="005A1609">
      <w:pPr>
        <w:pStyle w:val="3"/>
        <w:ind w:left="709" w:hanging="709"/>
        <w:rPr>
          <w:lang w:val="el-GR"/>
        </w:rPr>
      </w:pPr>
      <w:bookmarkStart w:id="200" w:name="_Ref496542253"/>
      <w:bookmarkStart w:id="201" w:name="_Toc97194297"/>
      <w:bookmarkStart w:id="202" w:name="_Toc97194436"/>
      <w:bookmarkStart w:id="203" w:name="_Toc126503220"/>
      <w:r w:rsidRPr="00603221">
        <w:rPr>
          <w:lang w:val="el-GR"/>
        </w:rPr>
        <w:t>Γενικοί όροι υποβολής προσφορών</w:t>
      </w:r>
      <w:bookmarkEnd w:id="200"/>
      <w:bookmarkEnd w:id="201"/>
      <w:bookmarkEnd w:id="202"/>
      <w:bookmarkEnd w:id="203"/>
    </w:p>
    <w:p w14:paraId="1789A00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5CDF209"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18CAF88C"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3DADCBF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4F763937" w14:textId="77777777" w:rsidR="002B2F6A" w:rsidRPr="002B2F6A" w:rsidRDefault="002B2F6A" w:rsidP="002B2F6A">
      <w:pPr>
        <w:rPr>
          <w:color w:val="000000"/>
          <w:lang w:val="el-GR" w:eastAsia="el-GR"/>
        </w:rPr>
      </w:pPr>
    </w:p>
    <w:p w14:paraId="057DCA33" w14:textId="77777777" w:rsidR="008338F0" w:rsidRPr="00603221" w:rsidRDefault="003355E7" w:rsidP="005A1609">
      <w:pPr>
        <w:pStyle w:val="3"/>
        <w:ind w:left="709" w:hanging="709"/>
        <w:rPr>
          <w:lang w:val="el-GR"/>
        </w:rPr>
      </w:pPr>
      <w:bookmarkStart w:id="204" w:name="_Toc74566860"/>
      <w:bookmarkStart w:id="205" w:name="_Ref496542299"/>
      <w:bookmarkStart w:id="206" w:name="_Toc97194298"/>
      <w:bookmarkStart w:id="207" w:name="_Toc97194437"/>
      <w:bookmarkStart w:id="208" w:name="_Toc126503221"/>
      <w:bookmarkEnd w:id="204"/>
      <w:r w:rsidRPr="00603221">
        <w:rPr>
          <w:lang w:val="el-GR"/>
        </w:rPr>
        <w:t>Χρόνος και Τρόπος υποβολής προσφορών</w:t>
      </w:r>
      <w:bookmarkEnd w:id="205"/>
      <w:bookmarkEnd w:id="206"/>
      <w:bookmarkEnd w:id="207"/>
      <w:bookmarkEnd w:id="208"/>
      <w:r w:rsidRPr="00603221">
        <w:rPr>
          <w:lang w:val="el-GR"/>
        </w:rPr>
        <w:t xml:space="preserve"> </w:t>
      </w:r>
    </w:p>
    <w:p w14:paraId="45C2CA7D" w14:textId="77777777" w:rsidR="008338F0" w:rsidRDefault="008338F0" w:rsidP="00DB2BAF">
      <w:pPr>
        <w:rPr>
          <w:lang w:val="el-GR"/>
        </w:rPr>
      </w:pPr>
    </w:p>
    <w:p w14:paraId="5CDEED95" w14:textId="67E05482" w:rsidR="004B759E" w:rsidRPr="00821852" w:rsidRDefault="000F0E29" w:rsidP="00D472F0">
      <w:pPr>
        <w:rPr>
          <w:b/>
          <w:bCs/>
          <w:lang w:val="el-GR"/>
        </w:rPr>
      </w:pPr>
      <w:bookmarkStart w:id="209" w:name="_Toc74566862"/>
      <w:bookmarkStart w:id="210" w:name="_Toc97194299"/>
      <w:bookmarkEnd w:id="209"/>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40979373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1.5</w:t>
      </w:r>
      <w:r w:rsidR="00DD27E9">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0"/>
    </w:p>
    <w:p w14:paraId="6F4D549A"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4B3923B" w14:textId="77777777" w:rsidR="000F0E29" w:rsidRPr="000F0E29" w:rsidRDefault="000F0E29" w:rsidP="00D472F0">
      <w:pPr>
        <w:rPr>
          <w:lang w:val="el-GR"/>
        </w:rPr>
      </w:pPr>
      <w:bookmarkStart w:id="211" w:name="_Toc97194300"/>
    </w:p>
    <w:p w14:paraId="77FDA5B1"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1"/>
    </w:p>
    <w:p w14:paraId="58CA6359"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7522479" w14:textId="77777777" w:rsidR="004B759E" w:rsidRPr="00A334BA" w:rsidRDefault="004B759E" w:rsidP="00821852">
      <w:pPr>
        <w:rPr>
          <w:lang w:val="el-GR"/>
        </w:rPr>
      </w:pPr>
    </w:p>
    <w:p w14:paraId="554E1950"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02DE65C" w14:textId="77777777" w:rsidR="000F0E29" w:rsidRPr="000F0E29" w:rsidRDefault="000F0E29" w:rsidP="00D472F0">
      <w:pPr>
        <w:rPr>
          <w:lang w:val="el-GR"/>
        </w:rPr>
      </w:pPr>
      <w:bookmarkStart w:id="212" w:name="_Toc74566865"/>
      <w:bookmarkStart w:id="213" w:name="_Toc97194301"/>
      <w:bookmarkEnd w:id="212"/>
    </w:p>
    <w:p w14:paraId="6BEB1828"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3"/>
      <w:r w:rsidR="004B759E" w:rsidRPr="00821852">
        <w:rPr>
          <w:lang w:val="el-GR"/>
        </w:rPr>
        <w:t xml:space="preserve"> </w:t>
      </w:r>
    </w:p>
    <w:p w14:paraId="350AB456"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6B5202E"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DA075DB"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FD610D3"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2504652" w14:textId="77777777" w:rsidR="00D472F0" w:rsidRPr="00D472F0" w:rsidRDefault="00D472F0" w:rsidP="000F0E29">
      <w:pPr>
        <w:rPr>
          <w:lang w:val="el-GR"/>
        </w:rPr>
      </w:pPr>
      <w:bookmarkStart w:id="214" w:name="_Ref75869622"/>
      <w:bookmarkStart w:id="215" w:name="_Toc97194302"/>
    </w:p>
    <w:p w14:paraId="1CA67F33" w14:textId="6B5B255E"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6" w:name="_Toc74566867"/>
      <w:bookmarkStart w:id="217" w:name="_Toc74566868"/>
      <w:bookmarkStart w:id="218" w:name="_Toc74566869"/>
      <w:bookmarkStart w:id="219" w:name="_Toc74566870"/>
      <w:bookmarkEnd w:id="216"/>
      <w:bookmarkEnd w:id="217"/>
      <w:bookmarkEnd w:id="218"/>
      <w:bookmarkEnd w:id="219"/>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510087097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lang w:val="el-GR"/>
        </w:rPr>
        <w:t>ΠΑΡΑΡΤΗΜΑ V – Υπόδειγμα Τεχνικής Προσφοράς</w:t>
      </w:r>
      <w:r w:rsidR="00DD27E9">
        <w:fldChar w:fldCharType="end"/>
      </w:r>
      <w:r w:rsidR="00AE32CA" w:rsidRPr="00821852">
        <w:rPr>
          <w:lang w:val="el-GR"/>
        </w:rPr>
        <w:t xml:space="preserve"> &amp;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510087099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603221">
        <w:rPr>
          <w:lang w:val="el-GR"/>
        </w:rPr>
        <w:t xml:space="preserve">ΠΑΡΑΡΤΗΜΑ </w:t>
      </w:r>
      <w:r w:rsidR="00FD36C3" w:rsidRPr="00FD36C3">
        <w:rPr>
          <w:lang w:val="el-GR"/>
        </w:rPr>
        <w:t>VI</w:t>
      </w:r>
      <w:r w:rsidR="00FD36C3" w:rsidRPr="00603221">
        <w:rPr>
          <w:lang w:val="el-GR"/>
        </w:rPr>
        <w:t xml:space="preserve"> – Υπόδειγμα Οικονομικής Προσφοράς</w:t>
      </w:r>
      <w:r w:rsidR="00DD27E9">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4"/>
      <w:bookmarkEnd w:id="215"/>
    </w:p>
    <w:p w14:paraId="3A6A7EFA" w14:textId="77777777" w:rsidR="00FC039B" w:rsidRPr="00FC039B" w:rsidRDefault="00FC039B" w:rsidP="00FC039B">
      <w:pPr>
        <w:rPr>
          <w:lang w:val="el-GR"/>
        </w:rPr>
      </w:pPr>
    </w:p>
    <w:p w14:paraId="2296002F" w14:textId="77777777" w:rsidR="004E36A7" w:rsidRPr="00821852" w:rsidRDefault="000F0E29" w:rsidP="00D472F0">
      <w:pPr>
        <w:rPr>
          <w:lang w:val="el-GR"/>
        </w:rPr>
      </w:pPr>
      <w:bookmarkStart w:id="220" w:name="_Toc74566872"/>
      <w:bookmarkStart w:id="221" w:name="_Toc74566873"/>
      <w:bookmarkStart w:id="222" w:name="_Toc97194304"/>
      <w:bookmarkEnd w:id="220"/>
      <w:bookmarkEnd w:id="221"/>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22"/>
    </w:p>
    <w:p w14:paraId="6F91C9DD" w14:textId="77777777" w:rsidR="004E36A7" w:rsidRPr="008A2283" w:rsidRDefault="004E36A7" w:rsidP="004E36A7">
      <w:pPr>
        <w:rPr>
          <w:color w:val="000000"/>
          <w:lang w:val="el-GR"/>
        </w:rPr>
      </w:pPr>
      <w:bookmarkStart w:id="22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6FA055E"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0ACB826"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7D214AD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01410D6D"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7ACBC3B"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78BDEEA9"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979BCC9"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23"/>
    </w:p>
    <w:p w14:paraId="3E4C3A5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680FB4"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C2F20EA"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670E9782"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5D742A6"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1E24ADC7"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02B6C1C"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CDF2639"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7CA0717"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C7ECFED"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7FB9762"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9EB4DBC" w14:textId="77777777" w:rsidR="00CA1F25" w:rsidRPr="00603221" w:rsidRDefault="00CA1F25">
      <w:pPr>
        <w:rPr>
          <w:i/>
          <w:iCs/>
          <w:color w:val="5B9BD5"/>
          <w:lang w:val="el-GR"/>
        </w:rPr>
      </w:pPr>
    </w:p>
    <w:p w14:paraId="33121BE9" w14:textId="77777777" w:rsidR="008338F0" w:rsidRPr="005A1609" w:rsidRDefault="003355E7" w:rsidP="005A1609">
      <w:pPr>
        <w:pStyle w:val="3"/>
        <w:ind w:left="709" w:hanging="709"/>
        <w:rPr>
          <w:lang w:val="el-GR"/>
        </w:rPr>
      </w:pPr>
      <w:bookmarkStart w:id="224" w:name="_Ref496542340"/>
      <w:bookmarkStart w:id="225" w:name="_Toc97194305"/>
      <w:bookmarkStart w:id="226" w:name="_Toc97194438"/>
      <w:bookmarkStart w:id="227" w:name="_Toc126503222"/>
      <w:r w:rsidRPr="00603221">
        <w:rPr>
          <w:lang w:val="el-GR"/>
        </w:rPr>
        <w:t>Περιεχόμενα Φακέλου «Δικαιολογητικά Συμμετοχής - Τεχνική Προσφορά»</w:t>
      </w:r>
      <w:bookmarkEnd w:id="224"/>
      <w:bookmarkEnd w:id="225"/>
      <w:bookmarkEnd w:id="226"/>
      <w:bookmarkEnd w:id="227"/>
      <w:r w:rsidRPr="00603221">
        <w:rPr>
          <w:lang w:val="el-GR"/>
        </w:rPr>
        <w:t xml:space="preserve"> </w:t>
      </w:r>
    </w:p>
    <w:p w14:paraId="58C581B9" w14:textId="77777777" w:rsidR="002C7E9A" w:rsidRPr="003329FF" w:rsidRDefault="002C7E9A" w:rsidP="0069435C">
      <w:pPr>
        <w:pStyle w:val="4"/>
        <w:rPr>
          <w:rStyle w:val="Heading4Char"/>
          <w:rFonts w:ascii="Tahoma" w:hAnsi="Tahoma" w:cs="Tahoma"/>
          <w:b/>
          <w:bCs/>
          <w:sz w:val="22"/>
        </w:rPr>
      </w:pPr>
      <w:bookmarkStart w:id="228" w:name="_Toc74566876"/>
      <w:bookmarkStart w:id="229" w:name="_Ref55324286"/>
      <w:bookmarkStart w:id="230" w:name="_Toc97194306"/>
      <w:bookmarkStart w:id="231" w:name="_Toc126503223"/>
      <w:bookmarkEnd w:id="228"/>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9"/>
      <w:bookmarkEnd w:id="230"/>
      <w:bookmarkEnd w:id="231"/>
      <w:proofErr w:type="spellEnd"/>
    </w:p>
    <w:p w14:paraId="2C0E8C5F"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52BDD25"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ECFBCF7" w14:textId="4F13E65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2" w:name="_Hlk118712722"/>
      <w:r w:rsidR="00340CC1"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340CC1" w:rsidRPr="00603221">
        <w:rPr>
          <w:lang w:val="el-GR"/>
        </w:rPr>
      </w:r>
      <w:r w:rsidR="00340CC1" w:rsidRPr="00603221">
        <w:rPr>
          <w:lang w:val="el-GR"/>
        </w:rPr>
        <w:fldChar w:fldCharType="separate"/>
      </w:r>
      <w:r w:rsidR="00FD36C3">
        <w:rPr>
          <w:cs/>
          <w:lang w:val="el-GR"/>
        </w:rPr>
        <w:t>‎</w:t>
      </w:r>
      <w:r w:rsidR="00FD36C3">
        <w:rPr>
          <w:lang w:val="el-GR"/>
        </w:rPr>
        <w:t>2.1.5</w:t>
      </w:r>
      <w:r w:rsidR="00340CC1" w:rsidRPr="00603221">
        <w:rPr>
          <w:lang w:val="el-GR"/>
        </w:rPr>
        <w:fldChar w:fldCharType="end"/>
      </w:r>
      <w:bookmarkEnd w:id="232"/>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color w:val="000000"/>
          <w:cs/>
          <w:lang w:val="el-GR"/>
        </w:rPr>
        <w:t>‎</w:t>
      </w:r>
      <w:r w:rsidR="00FD36C3">
        <w:rPr>
          <w:lang w:val="el-GR"/>
        </w:rPr>
        <w:t>2.2.2</w:t>
      </w:r>
      <w:r w:rsidR="00DD27E9">
        <w:fldChar w:fldCharType="end"/>
      </w:r>
      <w:r>
        <w:rPr>
          <w:color w:val="000000"/>
          <w:lang w:val="el-GR"/>
        </w:rPr>
        <w:t xml:space="preserve"> </w:t>
      </w:r>
      <w:r w:rsidRPr="00BD7E89">
        <w:rPr>
          <w:lang w:val="el-GR"/>
        </w:rPr>
        <w:t xml:space="preserve">αντίστοιχα της παρούσας διακήρυξης.  </w:t>
      </w:r>
    </w:p>
    <w:p w14:paraId="4291387B" w14:textId="1D836582" w:rsidR="00CD4F51" w:rsidRPr="00B07864" w:rsidRDefault="00CD4F51" w:rsidP="00CD4F51">
      <w:pPr>
        <w:rPr>
          <w:lang w:val="el-GR"/>
        </w:rPr>
      </w:pPr>
      <w:bookmarkStart w:id="233"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340CC1">
        <w:rPr>
          <w:lang w:val="el-GR"/>
        </w:rPr>
        <w:fldChar w:fldCharType="begin"/>
      </w:r>
      <w:r w:rsidR="009F688B">
        <w:rPr>
          <w:lang w:val="el-GR"/>
        </w:rPr>
        <w:instrText xml:space="preserve"> REF _Ref494118533 \h </w:instrText>
      </w:r>
      <w:r w:rsidR="00340CC1">
        <w:rPr>
          <w:lang w:val="el-GR"/>
        </w:rPr>
      </w:r>
      <w:r w:rsidR="00340CC1">
        <w:rPr>
          <w:lang w:val="el-GR"/>
        </w:rPr>
        <w:fldChar w:fldCharType="separate"/>
      </w:r>
      <w:r w:rsidR="00FD36C3" w:rsidRPr="00603221">
        <w:rPr>
          <w:lang w:val="el-GR"/>
        </w:rPr>
        <w:t xml:space="preserve">ΠΑΡΑΡΤΗΜΑ </w:t>
      </w:r>
      <w:r w:rsidR="00FD36C3" w:rsidRPr="00603221">
        <w:t>VI</w:t>
      </w:r>
      <w:r w:rsidR="00FD36C3" w:rsidRPr="00603221">
        <w:rPr>
          <w:lang w:val="el-GR"/>
        </w:rPr>
        <w:t>Ι – Άλλες Δηλώσεις</w:t>
      </w:r>
      <w:r w:rsidR="00340CC1">
        <w:rPr>
          <w:lang w:val="el-GR"/>
        </w:rPr>
        <w:fldChar w:fldCharType="end"/>
      </w:r>
      <w:r w:rsidRPr="00B07864">
        <w:rPr>
          <w:lang w:val="el-GR"/>
        </w:rPr>
        <w:t>.</w:t>
      </w:r>
    </w:p>
    <w:bookmarkEnd w:id="233"/>
    <w:p w14:paraId="58309DF9" w14:textId="77777777" w:rsidR="007702DC" w:rsidRDefault="007702DC" w:rsidP="002C7E9A">
      <w:pPr>
        <w:rPr>
          <w:lang w:val="el-GR"/>
        </w:rPr>
      </w:pPr>
    </w:p>
    <w:p w14:paraId="5C294ABF" w14:textId="1B74536D"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340CC1">
        <w:rPr>
          <w:lang w:val="el-GR"/>
        </w:rPr>
        <w:fldChar w:fldCharType="begin"/>
      </w:r>
      <w:r>
        <w:rPr>
          <w:lang w:val="el-GR"/>
        </w:rPr>
        <w:instrText xml:space="preserve"> REF _Ref496624736 \h </w:instrText>
      </w:r>
      <w:r w:rsidR="00340CC1">
        <w:rPr>
          <w:lang w:val="el-GR"/>
        </w:rPr>
      </w:r>
      <w:r w:rsidR="00340CC1">
        <w:rPr>
          <w:lang w:val="el-GR"/>
        </w:rPr>
        <w:fldChar w:fldCharType="separate"/>
      </w:r>
      <w:r w:rsidR="00FD36C3" w:rsidRPr="00603221">
        <w:rPr>
          <w:color w:val="000099"/>
          <w:lang w:val="el-GR"/>
        </w:rPr>
        <w:t xml:space="preserve">ΠΑΡΑΡΤΗΜΑ ΙΙI – ΕΥΡΩΠΑΙΚΟ ΕΝΙΑΙΟ ΕΓΓΡΑΦΟ ΣΥΜΒΑΣΗΣ (ΕΕΕΣ) </w:t>
      </w:r>
      <w:r w:rsidR="00340CC1">
        <w:rPr>
          <w:lang w:val="el-GR"/>
        </w:rPr>
        <w:fldChar w:fldCharType="end"/>
      </w:r>
      <w:r w:rsidRPr="00197834">
        <w:rPr>
          <w:lang w:val="el-GR"/>
        </w:rPr>
        <w:t xml:space="preserve"> ως Παράρτημα  αυτής. </w:t>
      </w:r>
    </w:p>
    <w:p w14:paraId="372573CE"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32D86753"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300AB8D"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3BC2163E"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FDC1015" w14:textId="77777777" w:rsidR="00606EF6" w:rsidRPr="00603221" w:rsidRDefault="00606EF6">
      <w:pPr>
        <w:rPr>
          <w:b/>
          <w:u w:val="single"/>
          <w:lang w:val="el-GR"/>
        </w:rPr>
      </w:pPr>
    </w:p>
    <w:p w14:paraId="5861BB03"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38504393"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7A3D1DF0" w14:textId="77777777" w:rsidR="00704D1F" w:rsidRPr="00603221" w:rsidRDefault="00704D1F">
      <w:pPr>
        <w:rPr>
          <w:b/>
          <w:u w:val="single"/>
          <w:lang w:val="el-GR"/>
        </w:rPr>
      </w:pPr>
    </w:p>
    <w:p w14:paraId="15B28197" w14:textId="2B83FD8F"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496624736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603221">
        <w:rPr>
          <w:color w:val="000099"/>
          <w:lang w:val="el-GR"/>
        </w:rPr>
        <w:t xml:space="preserve">ΠΑΡΑΡΤΗΜΑ ΙΙI – ΕΥΡΩΠΑΙΚΟ ΕΝΙΑΙΟ ΕΓΓΡΑΦΟ ΣΥΜΒΑΣΗΣ (ΕΕΕΣ) </w:t>
      </w:r>
      <w:r w:rsidR="00DD27E9">
        <w:fldChar w:fldCharType="end"/>
      </w:r>
      <w:r w:rsidRPr="00603221">
        <w:rPr>
          <w:lang w:val="el-GR"/>
        </w:rPr>
        <w:t xml:space="preserve">. </w:t>
      </w:r>
    </w:p>
    <w:p w14:paraId="7C224C01"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ACAAD83"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C6F4AD6"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496E230"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B701B3D"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6D1B7CC"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2684CF46"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01072D1"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2211933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7499646"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7D16C77A"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6DEFA188"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D14D552" w14:textId="77777777" w:rsidR="00FB65FD" w:rsidRPr="00603221" w:rsidRDefault="00FB65FD">
      <w:pPr>
        <w:rPr>
          <w:b/>
          <w:bCs/>
          <w:lang w:val="el-GR"/>
        </w:rPr>
      </w:pPr>
    </w:p>
    <w:p w14:paraId="43486875" w14:textId="77777777" w:rsidR="002C7E9A" w:rsidRPr="00603221" w:rsidRDefault="002C7E9A">
      <w:pPr>
        <w:pStyle w:val="4"/>
        <w:rPr>
          <w:rFonts w:cs="Tahoma"/>
          <w:szCs w:val="22"/>
          <w:lang w:val="el-GR"/>
        </w:rPr>
      </w:pPr>
      <w:bookmarkStart w:id="234" w:name="_Toc97194307"/>
      <w:bookmarkStart w:id="235" w:name="_Toc126503224"/>
      <w:r w:rsidRPr="00603221">
        <w:rPr>
          <w:rFonts w:cs="Tahoma"/>
          <w:szCs w:val="22"/>
          <w:lang w:val="el-GR"/>
        </w:rPr>
        <w:t>Τεχνική Προσφορά</w:t>
      </w:r>
      <w:bookmarkEnd w:id="234"/>
      <w:bookmarkEnd w:id="235"/>
      <w:r w:rsidRPr="00603221">
        <w:rPr>
          <w:rFonts w:cs="Tahoma"/>
          <w:szCs w:val="22"/>
          <w:lang w:val="el-GR"/>
        </w:rPr>
        <w:t xml:space="preserve"> </w:t>
      </w:r>
      <w:r w:rsidR="00E1337D" w:rsidRPr="00603221">
        <w:rPr>
          <w:rFonts w:cs="Tahoma"/>
          <w:szCs w:val="22"/>
          <w:lang w:val="el-GR"/>
        </w:rPr>
        <w:t xml:space="preserve"> </w:t>
      </w:r>
    </w:p>
    <w:p w14:paraId="4BDC16C9" w14:textId="63173CDC"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340CC1">
        <w:rPr>
          <w:lang w:val="el-GR"/>
        </w:rPr>
        <w:fldChar w:fldCharType="begin"/>
      </w:r>
      <w:r w:rsidR="006712BB">
        <w:rPr>
          <w:lang w:val="el-GR"/>
        </w:rPr>
        <w:instrText xml:space="preserve"> REF _Ref496625830 \h </w:instrText>
      </w:r>
      <w:r w:rsidR="00340CC1">
        <w:rPr>
          <w:lang w:val="el-GR"/>
        </w:rPr>
      </w:r>
      <w:r w:rsidR="00340CC1">
        <w:rPr>
          <w:lang w:val="el-GR"/>
        </w:rPr>
        <w:fldChar w:fldCharType="separate"/>
      </w:r>
      <w:r w:rsidR="00FD36C3" w:rsidRPr="00603221">
        <w:rPr>
          <w:lang w:val="el-GR"/>
        </w:rPr>
        <w:t>ΠΑΡΑΡΤΗΜΑ Ι – Αναλυτική Περιγραφή Φυσικού και Οικονομικού Αντικειμένου της Σύμβασης</w:t>
      </w:r>
      <w:r w:rsidR="00340CC1">
        <w:rPr>
          <w:lang w:val="el-GR"/>
        </w:rPr>
        <w:fldChar w:fldCharType="end"/>
      </w:r>
      <w:r w:rsidRPr="00603221">
        <w:rPr>
          <w:lang w:val="el-GR"/>
        </w:rPr>
        <w:t xml:space="preserve">  &amp;</w:t>
      </w:r>
      <w:r w:rsidR="00827CEF">
        <w:rPr>
          <w:lang w:val="el-GR"/>
        </w:rPr>
        <w:t xml:space="preserve"> </w:t>
      </w:r>
      <w:r w:rsidR="00340CC1">
        <w:rPr>
          <w:lang w:val="el-GR"/>
        </w:rPr>
        <w:fldChar w:fldCharType="begin"/>
      </w:r>
      <w:r w:rsidR="006712BB">
        <w:rPr>
          <w:lang w:val="el-GR"/>
        </w:rPr>
        <w:instrText xml:space="preserve"> REF _Ref40980421 \h </w:instrText>
      </w:r>
      <w:r w:rsidR="00340CC1">
        <w:rPr>
          <w:lang w:val="el-GR"/>
        </w:rPr>
      </w:r>
      <w:r w:rsidR="00340CC1">
        <w:rPr>
          <w:lang w:val="el-GR"/>
        </w:rPr>
        <w:fldChar w:fldCharType="separate"/>
      </w:r>
      <w:r w:rsidR="00FD36C3" w:rsidRPr="00603221">
        <w:rPr>
          <w:lang w:val="el-GR"/>
        </w:rPr>
        <w:t>ΠΑΡΑΡΤΗΜΑ ΙΙ – Πίνακες Συμμόρφωσης</w:t>
      </w:r>
      <w:r w:rsidR="00340CC1">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55630565" w14:textId="2D65BBE0"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340CC1">
        <w:rPr>
          <w:highlight w:val="magenta"/>
          <w:lang w:val="el-GR"/>
        </w:rPr>
        <w:fldChar w:fldCharType="begin"/>
      </w:r>
      <w:r w:rsidR="007D2CC2">
        <w:rPr>
          <w:highlight w:val="magenta"/>
          <w:lang w:val="el-GR"/>
        </w:rPr>
        <w:instrText xml:space="preserve"> REF _Ref40980475 \h </w:instrText>
      </w:r>
      <w:r w:rsidR="00340CC1">
        <w:rPr>
          <w:highlight w:val="magenta"/>
          <w:lang w:val="el-GR"/>
        </w:rPr>
      </w:r>
      <w:r w:rsidR="00340CC1">
        <w:rPr>
          <w:highlight w:val="magenta"/>
          <w:lang w:val="el-GR"/>
        </w:rPr>
        <w:fldChar w:fldCharType="separate"/>
      </w:r>
      <w:r w:rsidR="00FD36C3" w:rsidRPr="00FD36C3">
        <w:rPr>
          <w:lang w:val="el-GR"/>
        </w:rPr>
        <w:t xml:space="preserve">ΠΑΡΑΡΤΗΜΑ </w:t>
      </w:r>
      <w:r w:rsidR="00FD36C3" w:rsidRPr="00603221">
        <w:t>V</w:t>
      </w:r>
      <w:r w:rsidR="00FD36C3" w:rsidRPr="00FD36C3">
        <w:rPr>
          <w:lang w:val="el-GR"/>
        </w:rPr>
        <w:t xml:space="preserve"> – Υπόδειγμα Τεχνικής Προσφοράς</w:t>
      </w:r>
      <w:r w:rsidR="00340CC1">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2D2CE81" w14:textId="77777777" w:rsidR="008338F0" w:rsidRPr="00603221" w:rsidRDefault="008338F0" w:rsidP="007A3AC0">
      <w:pPr>
        <w:rPr>
          <w:lang w:val="el-GR"/>
        </w:rPr>
      </w:pPr>
    </w:p>
    <w:p w14:paraId="7C490A65" w14:textId="77777777" w:rsidR="008338F0" w:rsidRPr="00603221" w:rsidRDefault="003355E7" w:rsidP="005A1609">
      <w:pPr>
        <w:pStyle w:val="3"/>
        <w:ind w:left="709" w:hanging="709"/>
        <w:rPr>
          <w:lang w:val="el-GR"/>
        </w:rPr>
      </w:pPr>
      <w:bookmarkStart w:id="236" w:name="_Ref496542376"/>
      <w:bookmarkStart w:id="237" w:name="_Toc97194308"/>
      <w:bookmarkStart w:id="238" w:name="_Toc97194439"/>
      <w:bookmarkStart w:id="239" w:name="_Toc126503225"/>
      <w:r w:rsidRPr="00603221">
        <w:rPr>
          <w:lang w:val="el-GR"/>
        </w:rPr>
        <w:t>Περιεχόμενα Φακέλου «Οικονομική Προσφορά» / Τρόπος σύνταξης και υποβολής οικονομικών προσφορών</w:t>
      </w:r>
      <w:bookmarkEnd w:id="236"/>
      <w:bookmarkEnd w:id="237"/>
      <w:bookmarkEnd w:id="238"/>
      <w:bookmarkEnd w:id="239"/>
    </w:p>
    <w:p w14:paraId="1920B53D" w14:textId="77777777" w:rsidR="001E3C20" w:rsidRPr="00603221" w:rsidRDefault="001E3C20" w:rsidP="00422D27">
      <w:pPr>
        <w:autoSpaceDE w:val="0"/>
        <w:autoSpaceDN w:val="0"/>
        <w:adjustRightInd w:val="0"/>
        <w:spacing w:after="0" w:line="276" w:lineRule="auto"/>
        <w:rPr>
          <w:lang w:val="el-GR"/>
        </w:rPr>
      </w:pPr>
    </w:p>
    <w:p w14:paraId="16D5920C" w14:textId="7D4D3B24"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40CC1">
        <w:rPr>
          <w:lang w:val="el-GR" w:eastAsia="el-GR"/>
        </w:rPr>
        <w:fldChar w:fldCharType="begin"/>
      </w:r>
      <w:r w:rsidR="007D2CC2">
        <w:rPr>
          <w:lang w:val="el-GR" w:eastAsia="el-GR"/>
        </w:rPr>
        <w:instrText xml:space="preserve"> REF _Ref40980548 \h </w:instrText>
      </w:r>
      <w:r w:rsidR="00340CC1">
        <w:rPr>
          <w:lang w:val="el-GR" w:eastAsia="el-GR"/>
        </w:rPr>
      </w:r>
      <w:r w:rsidR="00340CC1">
        <w:rPr>
          <w:lang w:val="el-GR" w:eastAsia="el-GR"/>
        </w:rPr>
        <w:fldChar w:fldCharType="separate"/>
      </w:r>
      <w:r w:rsidR="00FD36C3" w:rsidRPr="00603221">
        <w:rPr>
          <w:lang w:val="el-GR"/>
        </w:rPr>
        <w:t xml:space="preserve">ΠΑΡΑΡΤΗΜΑ </w:t>
      </w:r>
      <w:r w:rsidR="00FD36C3" w:rsidRPr="00603221">
        <w:t>VI</w:t>
      </w:r>
      <w:r w:rsidR="00FD36C3" w:rsidRPr="00603221">
        <w:rPr>
          <w:lang w:val="el-GR"/>
        </w:rPr>
        <w:t xml:space="preserve"> – Υπόδειγμα Οικονομικής Προσφοράς</w:t>
      </w:r>
      <w:r w:rsidR="00340CC1">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1A508245" w14:textId="77777777" w:rsidR="001E3C20" w:rsidRPr="00603221" w:rsidRDefault="001E3C20" w:rsidP="001E3C20">
      <w:pPr>
        <w:suppressAutoHyphens w:val="0"/>
        <w:autoSpaceDE w:val="0"/>
        <w:autoSpaceDN w:val="0"/>
        <w:adjustRightInd w:val="0"/>
        <w:spacing w:after="0"/>
        <w:jc w:val="left"/>
        <w:rPr>
          <w:lang w:val="el-GR" w:eastAsia="el-GR"/>
        </w:rPr>
      </w:pPr>
    </w:p>
    <w:p w14:paraId="1DA2557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77B5FCF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1BB5784E"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D84146">
        <w:rPr>
          <w:lang w:val="el-GR"/>
        </w:rPr>
        <w:t xml:space="preserve">ΟΠΕΚΑ (πρώην </w:t>
      </w:r>
      <w:r w:rsidR="00D84146" w:rsidRPr="00603221">
        <w:rPr>
          <w:lang w:val="el-GR"/>
        </w:rPr>
        <w:t>ΟΓΑ</w:t>
      </w:r>
      <w:r w:rsidR="00D84146">
        <w:rPr>
          <w:lang w:val="el-GR"/>
        </w:rPr>
        <w:t>)</w:t>
      </w:r>
      <w:r w:rsidR="00043D44" w:rsidRPr="00603221">
        <w:rPr>
          <w:lang w:val="el-GR"/>
        </w:rPr>
        <w:t>.</w:t>
      </w:r>
    </w:p>
    <w:p w14:paraId="1BD4F838"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54433271"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0F2F870"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4319CED"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0" w:name="_Hlk67667045"/>
      <w:r w:rsidR="00C25AFF" w:rsidRPr="00C25AFF">
        <w:rPr>
          <w:lang w:val="el-GR"/>
        </w:rPr>
        <w:t>όπως τροποποιήθηκε με το άρθρο 42 του ν. 4782/Α36/9-3-2021</w:t>
      </w:r>
      <w:r w:rsidR="00C25AFF">
        <w:rPr>
          <w:lang w:val="el-GR"/>
        </w:rPr>
        <w:t xml:space="preserve"> </w:t>
      </w:r>
      <w:bookmarkEnd w:id="240"/>
      <w:r w:rsidRPr="00603221">
        <w:rPr>
          <w:lang w:val="el-GR"/>
        </w:rPr>
        <w:t>και</w:t>
      </w:r>
    </w:p>
    <w:p w14:paraId="2E5E31CD"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EA94921" w14:textId="16E560AF"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496607306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5.1</w:t>
      </w:r>
      <w:r w:rsidR="00DD27E9">
        <w:fldChar w:fldCharType="end"/>
      </w:r>
      <w:r w:rsidRPr="00603221">
        <w:rPr>
          <w:lang w:val="el-GR"/>
        </w:rPr>
        <w:t xml:space="preserve"> της παρούσας διακήρυξης.</w:t>
      </w:r>
      <w:r w:rsidRPr="00603221">
        <w:rPr>
          <w:b/>
          <w:bCs/>
          <w:i/>
          <w:iCs/>
          <w:color w:val="5B9BD5"/>
          <w:lang w:val="el-GR"/>
        </w:rPr>
        <w:t xml:space="preserve"> </w:t>
      </w:r>
    </w:p>
    <w:p w14:paraId="6F677803" w14:textId="77777777" w:rsidR="00D472F0" w:rsidRPr="00D472F0" w:rsidRDefault="00D472F0">
      <w:pPr>
        <w:rPr>
          <w:lang w:val="el-GR"/>
        </w:rPr>
      </w:pPr>
    </w:p>
    <w:p w14:paraId="6F740333" w14:textId="77777777" w:rsidR="008338F0" w:rsidRPr="00603221" w:rsidRDefault="003355E7" w:rsidP="005A1609">
      <w:pPr>
        <w:pStyle w:val="3"/>
        <w:ind w:left="709" w:hanging="709"/>
        <w:rPr>
          <w:lang w:val="el-GR"/>
        </w:rPr>
      </w:pPr>
      <w:bookmarkStart w:id="241" w:name="_Ref496542395"/>
      <w:bookmarkStart w:id="242" w:name="_Ref496542431"/>
      <w:bookmarkStart w:id="243" w:name="_Toc97194309"/>
      <w:bookmarkStart w:id="244" w:name="_Toc97194440"/>
      <w:bookmarkStart w:id="245" w:name="_Toc126503226"/>
      <w:r w:rsidRPr="00603221">
        <w:rPr>
          <w:lang w:val="el-GR"/>
        </w:rPr>
        <w:t>Χρόνος ισχύος των προσφορών</w:t>
      </w:r>
      <w:bookmarkEnd w:id="241"/>
      <w:bookmarkEnd w:id="242"/>
      <w:bookmarkEnd w:id="243"/>
      <w:bookmarkEnd w:id="244"/>
      <w:bookmarkEnd w:id="245"/>
      <w:r w:rsidR="00E1337D" w:rsidRPr="00603221">
        <w:rPr>
          <w:lang w:val="el-GR"/>
        </w:rPr>
        <w:t xml:space="preserve"> </w:t>
      </w:r>
    </w:p>
    <w:p w14:paraId="50AB9BF6"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628AFD8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92C7FEE" w14:textId="304829AF"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color w:val="000000"/>
          <w:cs/>
          <w:lang w:val="el-GR"/>
        </w:rPr>
        <w:t>‎</w:t>
      </w:r>
      <w:r w:rsidR="00FD36C3">
        <w:rPr>
          <w:lang w:val="el-GR"/>
        </w:rPr>
        <w:t>2.2.2</w:t>
      </w:r>
      <w:r w:rsidR="00DD27E9">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B34922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6"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7AD86B1C"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6"/>
    <w:p w14:paraId="5B921C2A" w14:textId="77777777" w:rsidR="008338F0" w:rsidRPr="00603221" w:rsidRDefault="008338F0">
      <w:pPr>
        <w:rPr>
          <w:lang w:val="el-GR"/>
        </w:rPr>
      </w:pPr>
    </w:p>
    <w:p w14:paraId="0F4F4F01" w14:textId="77777777" w:rsidR="008338F0" w:rsidRPr="00603221" w:rsidRDefault="003355E7" w:rsidP="005A1609">
      <w:pPr>
        <w:pStyle w:val="3"/>
        <w:ind w:left="709" w:hanging="709"/>
        <w:rPr>
          <w:lang w:val="el-GR"/>
        </w:rPr>
      </w:pPr>
      <w:bookmarkStart w:id="247" w:name="_Ref67613193"/>
      <w:bookmarkStart w:id="248" w:name="_Toc97194310"/>
      <w:bookmarkStart w:id="249" w:name="_Toc97194441"/>
      <w:bookmarkStart w:id="250" w:name="_Toc126503227"/>
      <w:r w:rsidRPr="00603221">
        <w:rPr>
          <w:lang w:val="el-GR"/>
        </w:rPr>
        <w:t>Λόγοι απόρριψης προσφορών</w:t>
      </w:r>
      <w:bookmarkEnd w:id="247"/>
      <w:bookmarkEnd w:id="248"/>
      <w:bookmarkEnd w:id="249"/>
      <w:bookmarkEnd w:id="250"/>
    </w:p>
    <w:p w14:paraId="7096815F" w14:textId="77777777" w:rsidR="00D6202B" w:rsidRDefault="00D6202B" w:rsidP="00DE6525">
      <w:pPr>
        <w:rPr>
          <w:lang w:val="en-US"/>
        </w:rPr>
      </w:pPr>
    </w:p>
    <w:p w14:paraId="58EE1990"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4157937C" w14:textId="7C92457C"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496542253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2.4.1</w:t>
      </w:r>
      <w:r w:rsidR="00DD27E9">
        <w:fldChar w:fldCharType="end"/>
      </w:r>
      <w:r w:rsidR="00DE6525" w:rsidRPr="00603221">
        <w:rPr>
          <w:lang w:val="el-GR"/>
        </w:rPr>
        <w:t xml:space="preserve"> (Γενικοί όροι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496542299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2.4.2</w:t>
      </w:r>
      <w:r w:rsidR="00DD27E9">
        <w:fldChar w:fldCharType="end"/>
      </w:r>
      <w:r w:rsidR="00DE6525" w:rsidRPr="00603221">
        <w:rPr>
          <w:lang w:val="el-GR"/>
        </w:rPr>
        <w:t xml:space="preserve"> (Χρόνος και τρόπος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496542340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2.4.3</w:t>
      </w:r>
      <w:r w:rsidR="00DD27E9">
        <w:fldChar w:fldCharType="end"/>
      </w:r>
      <w:r w:rsidR="00DE6525" w:rsidRPr="00603221">
        <w:rPr>
          <w:lang w:val="el-GR"/>
        </w:rPr>
        <w:t xml:space="preserve"> (Περιεχόμενο φακέλων δικαιολογητικών συμμετοχής, τεχνικής προσφοράς),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496542376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2.4.4</w:t>
      </w:r>
      <w:r w:rsidR="00DD27E9">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496542395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2.4.5</w:t>
      </w:r>
      <w:r w:rsidR="00DD27E9">
        <w:fldChar w:fldCharType="end"/>
      </w:r>
      <w:r w:rsidR="00DE6525" w:rsidRPr="00603221">
        <w:rPr>
          <w:lang w:val="el-GR"/>
        </w:rPr>
        <w:t xml:space="preserve"> (Χρόνος ισχύος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496542534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3.1</w:t>
      </w:r>
      <w:r w:rsidR="00DD27E9">
        <w:fldChar w:fldCharType="end"/>
      </w:r>
      <w:r w:rsidR="00DE6525" w:rsidRPr="00603221">
        <w:rPr>
          <w:lang w:val="el-GR"/>
        </w:rPr>
        <w:t xml:space="preserve"> (Αποσφράγιση και αξιολόγηση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496542592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3.2</w:t>
      </w:r>
      <w:r w:rsidR="00DD27E9">
        <w:fldChar w:fldCharType="end"/>
      </w:r>
      <w:r w:rsidR="00DE6525" w:rsidRPr="00603221">
        <w:rPr>
          <w:lang w:val="el-GR"/>
        </w:rPr>
        <w:t xml:space="preserve"> (Πρόσκληση υποβολής δικαιολογητικών προσωρινού αναδόχου) της παρούσας,</w:t>
      </w:r>
    </w:p>
    <w:p w14:paraId="57C1E4A5"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446D7DA9" w14:textId="77777777" w:rsidR="00A334BA" w:rsidRPr="00821852" w:rsidRDefault="00A334BA" w:rsidP="00821852">
      <w:pPr>
        <w:spacing w:before="120"/>
        <w:rPr>
          <w:lang w:val="el-GR"/>
        </w:rPr>
      </w:pPr>
    </w:p>
    <w:p w14:paraId="377A8F91" w14:textId="6B0C874A"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3.1.1</w:t>
      </w:r>
      <w:r w:rsidR="00DD27E9">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3E278FA" w14:textId="77777777"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247FDB7" w14:textId="0A096B32"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2.2.3.3</w:t>
      </w:r>
      <w:r w:rsidR="00DD27E9">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EDD28BA"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757039D7"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6D67D7E0"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3D1A66F"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CEAC61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5BF45EA"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5E9F3C2"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B391378"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7ACD30F"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C29D904"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C773DE1" w14:textId="77777777"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558DA8E5" w14:textId="77777777" w:rsidR="008338F0" w:rsidRPr="00603221" w:rsidRDefault="003355E7" w:rsidP="002D0CD6">
      <w:pPr>
        <w:pStyle w:val="1"/>
        <w:rPr>
          <w:rFonts w:cs="Tahoma"/>
          <w:sz w:val="22"/>
          <w:szCs w:val="22"/>
        </w:rPr>
      </w:pPr>
      <w:bookmarkStart w:id="251" w:name="_Toc97194442"/>
      <w:bookmarkStart w:id="252" w:name="_Toc126503228"/>
      <w:r w:rsidRPr="00603221">
        <w:rPr>
          <w:rFonts w:cs="Tahoma"/>
          <w:sz w:val="22"/>
          <w:szCs w:val="22"/>
        </w:rPr>
        <w:t>ΔΙΕΝΕΡΓΕΙΑ ΔΙΑΔΙΚΑΣΙΑΣ - ΑΞΙΟΛΟΓΗΣΗ ΠΡΟΣΦΟΡΩΝ</w:t>
      </w:r>
      <w:bookmarkEnd w:id="251"/>
      <w:bookmarkEnd w:id="252"/>
      <w:r w:rsidR="00E1337D" w:rsidRPr="00603221">
        <w:rPr>
          <w:rFonts w:cs="Tahoma"/>
          <w:sz w:val="22"/>
          <w:szCs w:val="22"/>
        </w:rPr>
        <w:t xml:space="preserve"> </w:t>
      </w:r>
    </w:p>
    <w:p w14:paraId="36952FF6" w14:textId="77777777" w:rsidR="008338F0" w:rsidRPr="00603221" w:rsidRDefault="003355E7" w:rsidP="003A109E">
      <w:pPr>
        <w:pStyle w:val="2"/>
        <w:rPr>
          <w:rFonts w:cs="Tahoma"/>
          <w:lang w:val="el-GR"/>
        </w:rPr>
      </w:pPr>
      <w:r w:rsidRPr="00603221">
        <w:rPr>
          <w:rFonts w:cs="Tahoma"/>
          <w:lang w:val="el-GR"/>
        </w:rPr>
        <w:tab/>
      </w:r>
      <w:bookmarkStart w:id="253" w:name="_Ref496542534"/>
      <w:bookmarkStart w:id="254" w:name="_Toc97194311"/>
      <w:bookmarkStart w:id="255" w:name="_Toc97194443"/>
      <w:bookmarkStart w:id="256" w:name="_Toc126503229"/>
      <w:r w:rsidRPr="00603221">
        <w:rPr>
          <w:rFonts w:cs="Tahoma"/>
          <w:lang w:val="el-GR"/>
        </w:rPr>
        <w:t>Αποσφράγιση και αξιολόγηση προσφορών</w:t>
      </w:r>
      <w:bookmarkEnd w:id="253"/>
      <w:bookmarkEnd w:id="254"/>
      <w:bookmarkEnd w:id="255"/>
      <w:bookmarkEnd w:id="256"/>
      <w:r w:rsidRPr="00603221">
        <w:rPr>
          <w:rFonts w:cs="Tahoma"/>
          <w:lang w:val="el-GR"/>
        </w:rPr>
        <w:t xml:space="preserve"> </w:t>
      </w:r>
    </w:p>
    <w:p w14:paraId="145DB0E2" w14:textId="77777777" w:rsidR="008338F0" w:rsidRPr="00603221" w:rsidRDefault="003355E7" w:rsidP="00FA2B14">
      <w:pPr>
        <w:pStyle w:val="3"/>
        <w:ind w:left="1134" w:hanging="992"/>
        <w:rPr>
          <w:lang w:val="el-GR"/>
        </w:rPr>
      </w:pPr>
      <w:bookmarkStart w:id="257" w:name="_Ref496542486"/>
      <w:bookmarkStart w:id="258" w:name="_Toc97194312"/>
      <w:bookmarkStart w:id="259" w:name="_Toc97194444"/>
      <w:bookmarkStart w:id="260" w:name="_Toc126503230"/>
      <w:r w:rsidRPr="00603221">
        <w:rPr>
          <w:lang w:val="el-GR"/>
        </w:rPr>
        <w:t>Ηλεκτρονική αποσφράγιση προσφορών</w:t>
      </w:r>
      <w:bookmarkEnd w:id="257"/>
      <w:bookmarkEnd w:id="258"/>
      <w:bookmarkEnd w:id="259"/>
      <w:bookmarkEnd w:id="260"/>
    </w:p>
    <w:p w14:paraId="695790A3"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F54A271" w14:textId="2C9046FA"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F72272">
        <w:rPr>
          <w:b/>
          <w:bCs/>
          <w:lang w:val="el-GR"/>
        </w:rPr>
        <w:t>δύο</w:t>
      </w:r>
      <w:r w:rsidRPr="009E58E5">
        <w:rPr>
          <w:b/>
          <w:bCs/>
          <w:lang w:val="el-GR"/>
        </w:rPr>
        <w:t xml:space="preserve"> (</w:t>
      </w:r>
      <w:r w:rsidR="00F72272">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00D963BD">
        <w:rPr>
          <w:lang w:val="el-GR"/>
        </w:rPr>
        <w:t xml:space="preserve">ήτοι </w:t>
      </w:r>
      <w:r w:rsidR="00D963BD" w:rsidRPr="00D963BD">
        <w:rPr>
          <w:b/>
          <w:bCs/>
          <w:lang w:val="el-GR"/>
        </w:rPr>
        <w:t>25-05-2023 και ώρα 11:00</w:t>
      </w:r>
      <w:r w:rsidRPr="00032BBA">
        <w:rPr>
          <w:lang w:val="el-GR"/>
        </w:rPr>
        <w:t xml:space="preserve">.  </w:t>
      </w:r>
    </w:p>
    <w:p w14:paraId="4CE8B21A"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16055C40" w14:textId="77777777" w:rsidR="00032BBA" w:rsidRPr="00032BBA" w:rsidRDefault="00032BBA" w:rsidP="00B23FCC">
      <w:pPr>
        <w:rPr>
          <w:lang w:val="el-GR"/>
        </w:rPr>
      </w:pPr>
    </w:p>
    <w:p w14:paraId="66B0BDB1" w14:textId="77777777" w:rsidR="008338F0" w:rsidRPr="00603221" w:rsidRDefault="003355E7" w:rsidP="00FA2B14">
      <w:pPr>
        <w:pStyle w:val="3"/>
        <w:ind w:left="1134" w:hanging="992"/>
        <w:rPr>
          <w:lang w:val="el-GR"/>
        </w:rPr>
      </w:pPr>
      <w:bookmarkStart w:id="261" w:name="_Toc74566885"/>
      <w:bookmarkStart w:id="262" w:name="_Toc74566886"/>
      <w:bookmarkStart w:id="263" w:name="_Toc74566887"/>
      <w:bookmarkStart w:id="264" w:name="_Toc74566888"/>
      <w:bookmarkStart w:id="265" w:name="_Toc74566889"/>
      <w:bookmarkStart w:id="266" w:name="_Toc74566890"/>
      <w:bookmarkStart w:id="267" w:name="_Toc74566891"/>
      <w:bookmarkStart w:id="268" w:name="_Toc74566892"/>
      <w:bookmarkStart w:id="269" w:name="_Ref40981105"/>
      <w:bookmarkStart w:id="270" w:name="_Ref40981122"/>
      <w:bookmarkStart w:id="271" w:name="_Ref40981155"/>
      <w:bookmarkStart w:id="272" w:name="_Toc97194313"/>
      <w:bookmarkStart w:id="273" w:name="_Toc97194445"/>
      <w:bookmarkStart w:id="274" w:name="_Toc126503231"/>
      <w:bookmarkEnd w:id="261"/>
      <w:bookmarkEnd w:id="262"/>
      <w:bookmarkEnd w:id="263"/>
      <w:bookmarkEnd w:id="264"/>
      <w:bookmarkEnd w:id="265"/>
      <w:bookmarkEnd w:id="266"/>
      <w:bookmarkEnd w:id="267"/>
      <w:bookmarkEnd w:id="268"/>
      <w:r w:rsidRPr="00603221">
        <w:rPr>
          <w:lang w:val="el-GR"/>
        </w:rPr>
        <w:t>Αξιολόγηση προσφορών</w:t>
      </w:r>
      <w:bookmarkEnd w:id="269"/>
      <w:bookmarkEnd w:id="270"/>
      <w:bookmarkEnd w:id="271"/>
      <w:bookmarkEnd w:id="272"/>
      <w:bookmarkEnd w:id="273"/>
      <w:bookmarkEnd w:id="274"/>
    </w:p>
    <w:p w14:paraId="256A2337"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73D5CEBE"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6C694016"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CCC8FF2"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EBAE571"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1301188A"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2C171C9B"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0DB1422D" w14:textId="77777777" w:rsidR="00372DB8" w:rsidRDefault="00372DB8" w:rsidP="00372DB8">
      <w:pPr>
        <w:suppressAutoHyphens w:val="0"/>
        <w:autoSpaceDE w:val="0"/>
        <w:autoSpaceDN w:val="0"/>
        <w:adjustRightInd w:val="0"/>
        <w:spacing w:after="0"/>
        <w:rPr>
          <w:kern w:val="1"/>
          <w:lang w:val="el-GR"/>
        </w:rPr>
      </w:pPr>
    </w:p>
    <w:p w14:paraId="64445FF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E2323C2" w14:textId="77777777" w:rsidR="00372DB8" w:rsidRDefault="00372DB8" w:rsidP="00372DB8">
      <w:pPr>
        <w:textAlignment w:val="baseline"/>
        <w:rPr>
          <w:kern w:val="1"/>
          <w:lang w:val="el-GR"/>
        </w:rPr>
      </w:pPr>
    </w:p>
    <w:p w14:paraId="151FA1D2"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98FAEAE"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182D4EA9"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1D2F7034"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3FF04751" w14:textId="77777777" w:rsidR="0084517C" w:rsidRPr="0084517C" w:rsidRDefault="0084517C" w:rsidP="00130942">
      <w:pPr>
        <w:textAlignment w:val="baseline"/>
        <w:rPr>
          <w:kern w:val="1"/>
          <w:lang w:val="el-GR" w:eastAsia="el-GR"/>
        </w:rPr>
      </w:pPr>
    </w:p>
    <w:p w14:paraId="7FECD2C0"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3B5E1845" w14:textId="77777777" w:rsidR="0084517C" w:rsidRPr="0084517C" w:rsidRDefault="0084517C" w:rsidP="00130942">
      <w:pPr>
        <w:textAlignment w:val="baseline"/>
        <w:rPr>
          <w:kern w:val="1"/>
          <w:lang w:val="el-GR" w:eastAsia="el-GR"/>
        </w:rPr>
      </w:pPr>
    </w:p>
    <w:p w14:paraId="23D5E71C" w14:textId="77777777" w:rsidR="00E57533" w:rsidRDefault="00E57533" w:rsidP="00E57533">
      <w:pPr>
        <w:textAlignment w:val="baseline"/>
        <w:rPr>
          <w:kern w:val="1"/>
          <w:lang w:val="el-GR"/>
        </w:rPr>
      </w:pPr>
    </w:p>
    <w:p w14:paraId="600FE10E" w14:textId="77777777" w:rsidR="008338F0" w:rsidRDefault="003355E7" w:rsidP="003A109E">
      <w:pPr>
        <w:pStyle w:val="2"/>
        <w:rPr>
          <w:rFonts w:cs="Tahoma"/>
          <w:lang w:val="el-GR"/>
        </w:rPr>
      </w:pPr>
      <w:bookmarkStart w:id="275" w:name="__RefHeading___Toc491950129"/>
      <w:bookmarkEnd w:id="275"/>
      <w:r w:rsidRPr="00603221">
        <w:rPr>
          <w:rFonts w:cs="Tahoma"/>
          <w:lang w:val="el-GR"/>
        </w:rPr>
        <w:tab/>
      </w:r>
      <w:bookmarkStart w:id="276" w:name="_Ref496542592"/>
      <w:bookmarkStart w:id="277" w:name="_Ref67613215"/>
      <w:bookmarkStart w:id="278" w:name="_Toc97194314"/>
      <w:bookmarkStart w:id="279" w:name="_Toc97194446"/>
      <w:bookmarkStart w:id="280" w:name="_Toc12650323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6"/>
      <w:r w:rsidR="00BB3801" w:rsidRPr="00603221">
        <w:rPr>
          <w:rFonts w:cs="Tahoma"/>
          <w:lang w:val="el-GR"/>
        </w:rPr>
        <w:t>προσωρινού αναδόχου</w:t>
      </w:r>
      <w:bookmarkEnd w:id="277"/>
      <w:bookmarkEnd w:id="278"/>
      <w:bookmarkEnd w:id="279"/>
      <w:bookmarkEnd w:id="280"/>
      <w:r w:rsidR="00BB3801" w:rsidRPr="00603221">
        <w:rPr>
          <w:rFonts w:cs="Tahoma"/>
          <w:lang w:val="el-GR"/>
        </w:rPr>
        <w:t xml:space="preserve"> </w:t>
      </w:r>
    </w:p>
    <w:p w14:paraId="5C39C5A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F608344"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24989B40"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D88AE0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F894332"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5FE3AA48"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C08732F"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37A28C"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063B1D9"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BAA9544"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3A2D3DD3"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A9A59C"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B434955"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F611EDD"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BE9EE15" w14:textId="77777777" w:rsidR="006119DB" w:rsidRPr="006119DB" w:rsidRDefault="006119DB" w:rsidP="00821852">
      <w:pPr>
        <w:rPr>
          <w:lang w:val="el-GR"/>
        </w:rPr>
      </w:pPr>
    </w:p>
    <w:p w14:paraId="385F87C0" w14:textId="77777777" w:rsidR="008338F0" w:rsidRDefault="003355E7" w:rsidP="003A109E">
      <w:pPr>
        <w:pStyle w:val="2"/>
        <w:rPr>
          <w:rFonts w:cs="Tahoma"/>
          <w:lang w:val="el-GR"/>
        </w:rPr>
      </w:pPr>
      <w:bookmarkStart w:id="281" w:name="_Toc74566895"/>
      <w:bookmarkStart w:id="282" w:name="_Toc74566896"/>
      <w:bookmarkStart w:id="283" w:name="_Toc74566897"/>
      <w:bookmarkStart w:id="284" w:name="_Toc74566898"/>
      <w:bookmarkStart w:id="285" w:name="_Toc74566899"/>
      <w:bookmarkStart w:id="286" w:name="_Toc74566900"/>
      <w:bookmarkStart w:id="287" w:name="_Toc74566901"/>
      <w:bookmarkStart w:id="288" w:name="_Toc74566902"/>
      <w:bookmarkStart w:id="289" w:name="_Toc74566903"/>
      <w:bookmarkStart w:id="290" w:name="_Toc74566904"/>
      <w:bookmarkStart w:id="291" w:name="_Toc74566905"/>
      <w:bookmarkStart w:id="292" w:name="_Toc74566906"/>
      <w:bookmarkStart w:id="293" w:name="_Toc74566907"/>
      <w:bookmarkStart w:id="294" w:name="_Toc74566908"/>
      <w:bookmarkStart w:id="295" w:name="_Toc74566909"/>
      <w:bookmarkStart w:id="296" w:name="_Toc74566910"/>
      <w:bookmarkStart w:id="297" w:name="_Toc74566911"/>
      <w:bookmarkStart w:id="298" w:name="_Toc74566912"/>
      <w:bookmarkStart w:id="299" w:name="_Toc74566913"/>
      <w:bookmarkStart w:id="300" w:name="_Toc74566914"/>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603221">
        <w:rPr>
          <w:rFonts w:cs="Tahoma"/>
          <w:lang w:val="el-GR"/>
        </w:rPr>
        <w:tab/>
      </w:r>
      <w:bookmarkStart w:id="301" w:name="_Toc97194315"/>
      <w:bookmarkStart w:id="302" w:name="_Toc97194447"/>
      <w:bookmarkStart w:id="303" w:name="_Ref113958813"/>
      <w:bookmarkStart w:id="304" w:name="_Ref113958825"/>
      <w:bookmarkStart w:id="305" w:name="_Ref113958826"/>
      <w:bookmarkStart w:id="306" w:name="_Toc126503233"/>
      <w:r w:rsidRPr="00603221">
        <w:rPr>
          <w:rFonts w:cs="Tahoma"/>
          <w:lang w:val="el-GR"/>
        </w:rPr>
        <w:t>Κατακύρωση - σύναψη σύμβασης</w:t>
      </w:r>
      <w:bookmarkEnd w:id="301"/>
      <w:bookmarkEnd w:id="302"/>
      <w:bookmarkEnd w:id="303"/>
      <w:bookmarkEnd w:id="304"/>
      <w:bookmarkEnd w:id="305"/>
      <w:bookmarkEnd w:id="306"/>
      <w:r w:rsidRPr="00603221">
        <w:rPr>
          <w:rFonts w:cs="Tahoma"/>
          <w:lang w:val="el-GR"/>
        </w:rPr>
        <w:t xml:space="preserve"> </w:t>
      </w:r>
    </w:p>
    <w:p w14:paraId="43E7AEB6"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A264D6B"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A74B86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AD3C3B5"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9079A44"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3B626A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6DF5A98F"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476CB7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673E2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FC886C1" w14:textId="77777777"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AE68E7A" w14:textId="77777777" w:rsidR="00D84146" w:rsidRPr="00CE73AA" w:rsidRDefault="00D84146" w:rsidP="00D84146">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09F4BB9C"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0CCE089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72D7109" w14:textId="77777777" w:rsidR="006119DB" w:rsidRPr="006119DB" w:rsidRDefault="006119DB" w:rsidP="00821852">
      <w:pPr>
        <w:rPr>
          <w:lang w:val="el-GR"/>
        </w:rPr>
      </w:pPr>
    </w:p>
    <w:p w14:paraId="055645BB" w14:textId="77777777" w:rsidR="008338F0" w:rsidRPr="00603221" w:rsidRDefault="003355E7" w:rsidP="003A109E">
      <w:pPr>
        <w:pStyle w:val="2"/>
        <w:rPr>
          <w:rFonts w:cs="Tahoma"/>
          <w:lang w:val="el-GR"/>
        </w:rPr>
      </w:pPr>
      <w:bookmarkStart w:id="307" w:name="_Toc74566916"/>
      <w:bookmarkStart w:id="308" w:name="_Toc74566917"/>
      <w:bookmarkStart w:id="309" w:name="_Toc74566918"/>
      <w:bookmarkStart w:id="310" w:name="_Toc74566919"/>
      <w:bookmarkStart w:id="311" w:name="_Toc74566920"/>
      <w:bookmarkStart w:id="312" w:name="_Toc74566921"/>
      <w:bookmarkStart w:id="313" w:name="_Toc74566922"/>
      <w:bookmarkStart w:id="314" w:name="_Toc74566923"/>
      <w:bookmarkStart w:id="315" w:name="_Toc74566924"/>
      <w:bookmarkStart w:id="316" w:name="_Toc74566925"/>
      <w:bookmarkStart w:id="317" w:name="_Toc74566926"/>
      <w:bookmarkStart w:id="318" w:name="_Προδικαστικές_Προσφυγές_-"/>
      <w:bookmarkStart w:id="319" w:name="_Toc97194316"/>
      <w:bookmarkStart w:id="320" w:name="_Toc97194448"/>
      <w:bookmarkStart w:id="321" w:name="_Toc126503234"/>
      <w:bookmarkStart w:id="322" w:name="_Ref496542648"/>
      <w:bookmarkStart w:id="323" w:name="_Ref496542669"/>
      <w:bookmarkEnd w:id="307"/>
      <w:bookmarkEnd w:id="308"/>
      <w:bookmarkEnd w:id="309"/>
      <w:bookmarkEnd w:id="310"/>
      <w:bookmarkEnd w:id="311"/>
      <w:bookmarkEnd w:id="312"/>
      <w:bookmarkEnd w:id="313"/>
      <w:bookmarkEnd w:id="314"/>
      <w:bookmarkEnd w:id="315"/>
      <w:bookmarkEnd w:id="316"/>
      <w:bookmarkEnd w:id="317"/>
      <w:bookmarkEnd w:id="31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9"/>
      <w:bookmarkEnd w:id="320"/>
      <w:bookmarkEnd w:id="321"/>
      <w:r w:rsidR="005B1D5A" w:rsidRPr="005B1D5A" w:rsidDel="005B1D5A">
        <w:rPr>
          <w:rFonts w:cs="Tahoma"/>
          <w:lang w:val="el-GR"/>
        </w:rPr>
        <w:t xml:space="preserve"> </w:t>
      </w:r>
      <w:bookmarkEnd w:id="322"/>
      <w:bookmarkEnd w:id="323"/>
      <w:r w:rsidRPr="00603221">
        <w:rPr>
          <w:rFonts w:cs="Tahoma"/>
          <w:lang w:val="el-GR"/>
        </w:rPr>
        <w:t xml:space="preserve"> </w:t>
      </w:r>
    </w:p>
    <w:p w14:paraId="59BDDA25"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36694A8"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161DB5A"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229023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A477910"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72FC164E"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BF090B7"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66ECA959"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029B89D"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B9C2D7B"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3189CEB5"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ECBB585"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37FF78E6"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ECDD144"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8E20302"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9A2D62"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2CBD149"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60289856"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4" w:name="_Hlk114820631"/>
      <w:r w:rsidR="00ED4715" w:rsidRPr="006B704A">
        <w:rPr>
          <w:lang w:val="el-GR"/>
        </w:rPr>
        <w:t>Ε.Α.ΔΗ.ΣΥ.</w:t>
      </w:r>
      <w:r w:rsidR="006B3489">
        <w:rPr>
          <w:lang w:val="el-GR"/>
        </w:rPr>
        <w:t xml:space="preserve"> </w:t>
      </w:r>
      <w:bookmarkEnd w:id="324"/>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0690BA4"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28F04861"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51574C0"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432CB67A"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5614029"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EE73692" w14:textId="77777777" w:rsidR="005B1D5A" w:rsidRDefault="005B1D5A" w:rsidP="005B1D5A">
      <w:pPr>
        <w:rPr>
          <w:color w:val="000000"/>
          <w:lang w:val="el-GR"/>
        </w:rPr>
      </w:pPr>
      <w:r w:rsidRPr="00827575">
        <w:rPr>
          <w:color w:val="000000"/>
          <w:lang w:val="el-GR"/>
        </w:rPr>
        <w:t xml:space="preserve"> </w:t>
      </w:r>
    </w:p>
    <w:p w14:paraId="27253211"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58FE8466"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372A2F2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86076F6"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57C09C40" w14:textId="77777777" w:rsidR="00C90A04" w:rsidRPr="00603221" w:rsidRDefault="00C90A04">
      <w:pPr>
        <w:suppressAutoHyphens w:val="0"/>
        <w:spacing w:after="0"/>
        <w:jc w:val="left"/>
        <w:rPr>
          <w:lang w:val="el-GR"/>
        </w:rPr>
      </w:pPr>
      <w:r w:rsidRPr="00603221">
        <w:rPr>
          <w:lang w:val="el-GR"/>
        </w:rPr>
        <w:br w:type="page"/>
      </w:r>
    </w:p>
    <w:p w14:paraId="133717C6" w14:textId="77777777" w:rsidR="00C90A04" w:rsidRPr="00603221" w:rsidRDefault="00C90A04" w:rsidP="00C90A04">
      <w:pPr>
        <w:rPr>
          <w:lang w:val="el-GR"/>
        </w:rPr>
      </w:pPr>
    </w:p>
    <w:p w14:paraId="4397B636" w14:textId="77777777" w:rsidR="008338F0" w:rsidRPr="00603221" w:rsidRDefault="003355E7" w:rsidP="003A109E">
      <w:pPr>
        <w:pStyle w:val="2"/>
        <w:rPr>
          <w:rFonts w:cs="Tahoma"/>
          <w:lang w:val="el-GR"/>
        </w:rPr>
      </w:pPr>
      <w:r w:rsidRPr="00603221">
        <w:rPr>
          <w:rFonts w:cs="Tahoma"/>
          <w:lang w:val="el-GR"/>
        </w:rPr>
        <w:tab/>
      </w:r>
      <w:bookmarkStart w:id="325" w:name="_Toc97194317"/>
      <w:bookmarkStart w:id="326" w:name="_Toc97194449"/>
      <w:bookmarkStart w:id="327" w:name="_Toc126503235"/>
      <w:r w:rsidRPr="00603221">
        <w:rPr>
          <w:rFonts w:cs="Tahoma"/>
          <w:lang w:val="el-GR"/>
        </w:rPr>
        <w:t>Ματαίωση Διαδικασίας</w:t>
      </w:r>
      <w:bookmarkEnd w:id="325"/>
      <w:bookmarkEnd w:id="326"/>
      <w:bookmarkEnd w:id="327"/>
    </w:p>
    <w:p w14:paraId="2E3600B2"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8C586A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7CCB9446"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90438F1" w14:textId="77777777" w:rsidR="00F371B3" w:rsidRPr="00603221" w:rsidRDefault="00F371B3" w:rsidP="00F371B3">
      <w:pPr>
        <w:rPr>
          <w:lang w:val="el-GR"/>
        </w:rPr>
      </w:pPr>
    </w:p>
    <w:p w14:paraId="2209449A" w14:textId="77777777" w:rsidR="008338F0" w:rsidRPr="00603221" w:rsidRDefault="003355E7" w:rsidP="005D1B15">
      <w:pPr>
        <w:pStyle w:val="1"/>
        <w:rPr>
          <w:rFonts w:cs="Tahoma"/>
          <w:sz w:val="22"/>
          <w:szCs w:val="22"/>
        </w:rPr>
      </w:pPr>
      <w:bookmarkStart w:id="328" w:name="_Toc97194450"/>
      <w:bookmarkStart w:id="329" w:name="_Toc126503236"/>
      <w:r w:rsidRPr="00603221">
        <w:rPr>
          <w:rFonts w:cs="Tahoma"/>
          <w:sz w:val="22"/>
          <w:szCs w:val="22"/>
        </w:rPr>
        <w:t>ΟΡΟΙ ΕΚΤΕΛΕΣΗΣ ΤΗΣ ΣΥΜΒΑΣΗΣ</w:t>
      </w:r>
      <w:bookmarkEnd w:id="328"/>
      <w:bookmarkEnd w:id="329"/>
      <w:r w:rsidRPr="00603221">
        <w:rPr>
          <w:rFonts w:cs="Tahoma"/>
          <w:sz w:val="22"/>
          <w:szCs w:val="22"/>
        </w:rPr>
        <w:t xml:space="preserve"> </w:t>
      </w:r>
    </w:p>
    <w:p w14:paraId="5899939F" w14:textId="77777777" w:rsidR="008338F0" w:rsidRPr="00603221" w:rsidRDefault="003355E7" w:rsidP="003A109E">
      <w:pPr>
        <w:pStyle w:val="2"/>
        <w:rPr>
          <w:rFonts w:cs="Tahoma"/>
          <w:lang w:val="el-GR"/>
        </w:rPr>
      </w:pPr>
      <w:r w:rsidRPr="00603221">
        <w:rPr>
          <w:rFonts w:cs="Tahoma"/>
          <w:lang w:val="el-GR"/>
        </w:rPr>
        <w:tab/>
      </w:r>
      <w:bookmarkStart w:id="330" w:name="_Ref496542746"/>
      <w:bookmarkStart w:id="331" w:name="_Toc97194318"/>
      <w:bookmarkStart w:id="332" w:name="_Toc97194451"/>
      <w:bookmarkStart w:id="333" w:name="_Toc12650323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0"/>
      <w:bookmarkEnd w:id="331"/>
      <w:bookmarkEnd w:id="332"/>
      <w:bookmarkEnd w:id="333"/>
    </w:p>
    <w:p w14:paraId="16C12623"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0AE0CB5C"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4" w:name="_Hlk494198985"/>
      <w:r w:rsidR="00B07864">
        <w:rPr>
          <w:lang w:val="el-GR"/>
        </w:rPr>
        <w:t>.</w:t>
      </w:r>
    </w:p>
    <w:bookmarkEnd w:id="334"/>
    <w:p w14:paraId="6CE63633" w14:textId="1C58C76A"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496625091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2.1.5</w:t>
      </w:r>
      <w:r w:rsidR="00DD27E9">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56BA420E"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284F2EB"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168076D"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0EF1A336"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70F1473"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8907035" w14:textId="77777777" w:rsidR="00976CBB" w:rsidRPr="00603221" w:rsidRDefault="00976CBB" w:rsidP="00417A19">
      <w:pPr>
        <w:suppressAutoHyphens w:val="0"/>
        <w:spacing w:line="276" w:lineRule="auto"/>
        <w:rPr>
          <w:lang w:val="el-GR"/>
        </w:rPr>
      </w:pPr>
    </w:p>
    <w:p w14:paraId="682D7D1D" w14:textId="77777777" w:rsidR="008338F0" w:rsidRPr="00603221" w:rsidRDefault="003355E7" w:rsidP="003A109E">
      <w:pPr>
        <w:pStyle w:val="2"/>
        <w:rPr>
          <w:rFonts w:cs="Tahoma"/>
          <w:lang w:val="el-GR"/>
        </w:rPr>
      </w:pPr>
      <w:r w:rsidRPr="00603221">
        <w:rPr>
          <w:rFonts w:cs="Tahoma"/>
          <w:lang w:val="el-GR"/>
        </w:rPr>
        <w:tab/>
      </w:r>
      <w:bookmarkStart w:id="335" w:name="_Toc97194319"/>
      <w:bookmarkStart w:id="336" w:name="_Toc97194452"/>
      <w:bookmarkStart w:id="337" w:name="_Toc126503238"/>
      <w:r w:rsidRPr="00603221">
        <w:rPr>
          <w:rFonts w:cs="Tahoma"/>
          <w:lang w:val="el-GR"/>
        </w:rPr>
        <w:t>Συμβατικό πλαίσιο – Εφαρμοστέα νομοθεσία</w:t>
      </w:r>
      <w:bookmarkEnd w:id="335"/>
      <w:bookmarkEnd w:id="336"/>
      <w:bookmarkEnd w:id="337"/>
    </w:p>
    <w:p w14:paraId="3425B5E6"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C015C4" w14:textId="77777777" w:rsidR="008338F0" w:rsidRPr="00603221" w:rsidRDefault="003355E7" w:rsidP="003A109E">
      <w:pPr>
        <w:pStyle w:val="2"/>
        <w:rPr>
          <w:rFonts w:cs="Tahoma"/>
          <w:lang w:val="el-GR"/>
        </w:rPr>
      </w:pPr>
      <w:r w:rsidRPr="00603221">
        <w:rPr>
          <w:rFonts w:cs="Tahoma"/>
          <w:lang w:val="el-GR"/>
        </w:rPr>
        <w:tab/>
      </w:r>
      <w:bookmarkStart w:id="338" w:name="_Ref89075849"/>
      <w:bookmarkStart w:id="339" w:name="_Toc97194320"/>
      <w:bookmarkStart w:id="340" w:name="_Toc97194453"/>
      <w:bookmarkStart w:id="341" w:name="_Toc126503239"/>
      <w:r w:rsidRPr="00603221">
        <w:rPr>
          <w:rFonts w:cs="Tahoma"/>
          <w:lang w:val="el-GR"/>
        </w:rPr>
        <w:t>Όροι εκτέλεσης της σύμβασης</w:t>
      </w:r>
      <w:bookmarkEnd w:id="338"/>
      <w:bookmarkEnd w:id="339"/>
      <w:bookmarkEnd w:id="340"/>
      <w:bookmarkEnd w:id="341"/>
    </w:p>
    <w:p w14:paraId="550FD88B"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BF32C41"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AF598B3"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5AEFD1C2" w14:textId="77777777" w:rsidR="00EB4107" w:rsidRPr="00B07864" w:rsidRDefault="00EB4107" w:rsidP="00EB4107">
      <w:pPr>
        <w:rPr>
          <w:lang w:val="el-GR"/>
        </w:rPr>
      </w:pPr>
      <w:r w:rsidRPr="00B07864">
        <w:rPr>
          <w:lang w:val="el-GR"/>
        </w:rPr>
        <w:t xml:space="preserve">Ποιο συγκεκριμένα: </w:t>
      </w:r>
    </w:p>
    <w:p w14:paraId="3D4EEB4D"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17A5AB10"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49A0403B"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23CCF2D9" w14:textId="77777777" w:rsidR="0014064C" w:rsidRPr="00603221" w:rsidRDefault="0014064C" w:rsidP="00114833">
      <w:pPr>
        <w:rPr>
          <w:lang w:val="el-GR"/>
        </w:rPr>
      </w:pPr>
    </w:p>
    <w:p w14:paraId="088D3964"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2CDF5A8A"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FA1363B"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36AA1D99"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73E37D8" w14:textId="2093C3F9" w:rsidR="006C03D6" w:rsidRPr="00DD50E7" w:rsidRDefault="006C03D6" w:rsidP="006C055E">
      <w:pPr>
        <w:rPr>
          <w:rFonts w:eastAsia="Calibri"/>
          <w:lang w:val="el-GR"/>
        </w:rPr>
      </w:pPr>
      <w:bookmarkStart w:id="342"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340CC1">
        <w:rPr>
          <w:cs/>
          <w:lang w:val="el-GR"/>
        </w:rPr>
        <w:fldChar w:fldCharType="begin"/>
      </w:r>
      <w:r>
        <w:rPr>
          <w:lang w:val="el-GR"/>
        </w:rPr>
        <w:instrText xml:space="preserve"> REF _Ref118477993 \h </w:instrText>
      </w:r>
      <w:r w:rsidR="00340CC1">
        <w:rPr>
          <w:cs/>
          <w:lang w:val="el-GR"/>
        </w:rPr>
      </w:r>
      <w:r w:rsidR="00340CC1">
        <w:rPr>
          <w:cs/>
          <w:lang w:val="el-GR"/>
        </w:rPr>
        <w:fldChar w:fldCharType="separate"/>
      </w:r>
      <w:r w:rsidR="00FD36C3" w:rsidRPr="00C0415C">
        <w:rPr>
          <w:lang w:val="el-GR"/>
        </w:rPr>
        <w:t>ΠΑΡΑΡΤΗΜΑ</w:t>
      </w:r>
      <w:r w:rsidR="00FD36C3" w:rsidRPr="002A51E1">
        <w:rPr>
          <w:lang w:val="el-GR"/>
        </w:rPr>
        <w:t xml:space="preserve"> </w:t>
      </w:r>
      <w:r w:rsidR="00FD36C3">
        <w:t>X</w:t>
      </w:r>
      <w:r w:rsidR="00FD36C3" w:rsidRPr="002A51E1">
        <w:rPr>
          <w:lang w:val="el-GR"/>
        </w:rPr>
        <w:t xml:space="preserve"> – </w:t>
      </w:r>
      <w:r w:rsidR="00FD36C3">
        <w:rPr>
          <w:lang w:val="el-GR"/>
        </w:rPr>
        <w:t>Ρήτρα Ακεραιότητας</w:t>
      </w:r>
      <w:r w:rsidR="00340CC1">
        <w:rPr>
          <w:cs/>
          <w:lang w:val="el-GR"/>
        </w:rPr>
        <w:fldChar w:fldCharType="end"/>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42"/>
      <w:r>
        <w:rPr>
          <w:rFonts w:hint="cs"/>
          <w:cs/>
          <w:lang w:val="el-GR"/>
        </w:rPr>
        <w:t>.</w:t>
      </w:r>
    </w:p>
    <w:p w14:paraId="68F13B53"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097DC189"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38766B34"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31FB79D7"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177DFFAE"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7C6702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2C88B7C"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29C0AA9"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751BD8E"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5E1A0FD"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BE9F0CA"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8C737EA"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DB9179A"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0CB31B6"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E3EC086" w14:textId="77777777" w:rsidR="00343BB2" w:rsidRPr="00033BA0" w:rsidRDefault="00343BB2" w:rsidP="00343BB2">
      <w:pPr>
        <w:rPr>
          <w:lang w:val="el-GR"/>
        </w:rPr>
      </w:pPr>
      <w:r w:rsidRPr="00033BA0">
        <w:rPr>
          <w:lang w:val="el-GR"/>
        </w:rPr>
        <w:t>Ειδικότερα :</w:t>
      </w:r>
    </w:p>
    <w:p w14:paraId="286CB15E"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CDD3112"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CB07C24"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99773FB"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249243F"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B006A57" w14:textId="77777777" w:rsidR="00343BB2" w:rsidRPr="00603221" w:rsidRDefault="00343BB2" w:rsidP="004B7E25">
      <w:pPr>
        <w:suppressAutoHyphens w:val="0"/>
        <w:spacing w:after="200" w:line="276" w:lineRule="auto"/>
        <w:rPr>
          <w:lang w:val="el-GR"/>
        </w:rPr>
      </w:pPr>
    </w:p>
    <w:p w14:paraId="49FC6332" w14:textId="77777777" w:rsidR="008338F0" w:rsidRPr="00603221" w:rsidRDefault="003355E7" w:rsidP="003A109E">
      <w:pPr>
        <w:pStyle w:val="2"/>
        <w:rPr>
          <w:rFonts w:cs="Tahoma"/>
          <w:lang w:val="el-GR"/>
        </w:rPr>
      </w:pPr>
      <w:r w:rsidRPr="00603221">
        <w:rPr>
          <w:rFonts w:cs="Tahoma"/>
          <w:lang w:val="el-GR"/>
        </w:rPr>
        <w:tab/>
      </w:r>
      <w:bookmarkStart w:id="343" w:name="_Toc97194321"/>
      <w:bookmarkStart w:id="344" w:name="_Toc97194454"/>
      <w:bookmarkStart w:id="345" w:name="_Toc126503240"/>
      <w:r w:rsidRPr="00603221">
        <w:rPr>
          <w:rFonts w:cs="Tahoma"/>
          <w:lang w:val="el-GR"/>
        </w:rPr>
        <w:t>Υπεργολαβία</w:t>
      </w:r>
      <w:bookmarkEnd w:id="343"/>
      <w:bookmarkEnd w:id="344"/>
      <w:bookmarkEnd w:id="345"/>
    </w:p>
    <w:p w14:paraId="72765BF7"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B2F4A9"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960E0D3" w14:textId="5A59F0F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496541775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2.2.3</w:t>
      </w:r>
      <w:r w:rsidR="00DD27E9">
        <w:fldChar w:fldCharType="end"/>
      </w:r>
      <w:r w:rsidRPr="00603221">
        <w:rPr>
          <w:lang w:val="el-GR"/>
        </w:rPr>
        <w:t xml:space="preserve"> και με τα αποδεικτικά μέσα της παραγράφου</w:t>
      </w:r>
      <w:r w:rsidR="005A3530">
        <w:rPr>
          <w:lang w:val="el-GR"/>
        </w:rPr>
        <w:t xml:space="preserve"> </w:t>
      </w:r>
      <w:r w:rsidR="00340CC1">
        <w:rPr>
          <w:lang w:val="el-GR"/>
        </w:rPr>
        <w:fldChar w:fldCharType="begin"/>
      </w:r>
      <w:r w:rsidR="00A30F24">
        <w:rPr>
          <w:lang w:val="el-GR"/>
        </w:rPr>
        <w:instrText xml:space="preserve"> REF _Ref40957856 \r \h </w:instrText>
      </w:r>
      <w:r w:rsidR="00340CC1">
        <w:rPr>
          <w:lang w:val="el-GR"/>
        </w:rPr>
      </w:r>
      <w:r w:rsidR="00340CC1">
        <w:rPr>
          <w:lang w:val="el-GR"/>
        </w:rPr>
        <w:fldChar w:fldCharType="separate"/>
      </w:r>
      <w:r w:rsidR="00FD36C3">
        <w:rPr>
          <w:cs/>
          <w:lang w:val="el-GR"/>
        </w:rPr>
        <w:t>‎</w:t>
      </w:r>
      <w:r w:rsidR="00FD36C3">
        <w:rPr>
          <w:lang w:val="el-GR"/>
        </w:rPr>
        <w:t>2.2.9.2</w:t>
      </w:r>
      <w:r w:rsidR="00340CC1">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49DA191"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E4C2A3F" w14:textId="77777777" w:rsidR="005A3530" w:rsidRDefault="005A3530">
      <w:pPr>
        <w:rPr>
          <w:lang w:val="el-GR"/>
        </w:rPr>
      </w:pPr>
    </w:p>
    <w:p w14:paraId="1AFD5BF3" w14:textId="77777777" w:rsidR="005A3530" w:rsidRPr="00603221" w:rsidRDefault="005A3530">
      <w:pPr>
        <w:rPr>
          <w:b/>
          <w:bCs/>
          <w:lang w:val="el-GR"/>
        </w:rPr>
      </w:pPr>
    </w:p>
    <w:p w14:paraId="04BD4170" w14:textId="77777777" w:rsidR="008338F0" w:rsidRPr="00603221" w:rsidRDefault="003355E7" w:rsidP="003A109E">
      <w:pPr>
        <w:pStyle w:val="2"/>
        <w:rPr>
          <w:rFonts w:cs="Tahoma"/>
          <w:lang w:val="el-GR"/>
        </w:rPr>
      </w:pPr>
      <w:r w:rsidRPr="00603221">
        <w:rPr>
          <w:rFonts w:cs="Tahoma"/>
          <w:lang w:val="el-GR"/>
        </w:rPr>
        <w:tab/>
      </w:r>
      <w:bookmarkStart w:id="346" w:name="_Ref496607258"/>
      <w:bookmarkStart w:id="347" w:name="_Toc97194322"/>
      <w:bookmarkStart w:id="348" w:name="_Toc97194455"/>
      <w:bookmarkStart w:id="349" w:name="_Toc126503241"/>
      <w:r w:rsidRPr="00603221">
        <w:rPr>
          <w:rFonts w:cs="Tahoma"/>
          <w:lang w:val="el-GR"/>
        </w:rPr>
        <w:t>Τροποποίηση σύμβασης κατά τη διάρκειά της</w:t>
      </w:r>
      <w:bookmarkEnd w:id="346"/>
      <w:bookmarkEnd w:id="347"/>
      <w:bookmarkEnd w:id="348"/>
      <w:bookmarkEnd w:id="349"/>
      <w:r w:rsidRPr="00603221">
        <w:rPr>
          <w:rFonts w:cs="Tahoma"/>
          <w:lang w:val="el-GR"/>
        </w:rPr>
        <w:t xml:space="preserve"> </w:t>
      </w:r>
    </w:p>
    <w:p w14:paraId="6B841617"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4550573B"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62F5B69" w14:textId="77777777" w:rsidR="00FE0D21" w:rsidRPr="00603221" w:rsidRDefault="00FE0D21" w:rsidP="009C3C60">
      <w:pPr>
        <w:suppressAutoHyphens w:val="0"/>
        <w:spacing w:line="276" w:lineRule="auto"/>
        <w:rPr>
          <w:lang w:val="el-GR"/>
        </w:rPr>
      </w:pPr>
    </w:p>
    <w:p w14:paraId="51D290FA" w14:textId="77777777" w:rsidR="008338F0" w:rsidRPr="00603221" w:rsidRDefault="003355E7" w:rsidP="003A109E">
      <w:pPr>
        <w:pStyle w:val="2"/>
        <w:rPr>
          <w:rFonts w:cs="Tahoma"/>
          <w:lang w:val="el-GR"/>
        </w:rPr>
      </w:pPr>
      <w:r w:rsidRPr="00603221">
        <w:rPr>
          <w:rFonts w:cs="Tahoma"/>
          <w:lang w:val="el-GR"/>
        </w:rPr>
        <w:tab/>
      </w:r>
      <w:bookmarkStart w:id="350" w:name="_Toc97194324"/>
      <w:bookmarkStart w:id="351" w:name="_Toc97194457"/>
      <w:bookmarkStart w:id="352" w:name="_Ref118479492"/>
      <w:bookmarkStart w:id="353" w:name="_Ref118479515"/>
      <w:bookmarkStart w:id="354" w:name="_Toc126503242"/>
      <w:r w:rsidRPr="00603221">
        <w:rPr>
          <w:rFonts w:cs="Tahoma"/>
          <w:lang w:val="el-GR"/>
        </w:rPr>
        <w:t>Δικαίωμα μονομερούς λύσης της σύμβασης</w:t>
      </w:r>
      <w:bookmarkEnd w:id="350"/>
      <w:bookmarkEnd w:id="351"/>
      <w:bookmarkEnd w:id="352"/>
      <w:bookmarkEnd w:id="353"/>
      <w:bookmarkEnd w:id="354"/>
    </w:p>
    <w:p w14:paraId="1610ABC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899B1EE"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B4BAE62"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6DC4EA"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B27FA48"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5" w:name="_Hlk118481822"/>
      <w:r w:rsidRPr="005F0A0D">
        <w:rPr>
          <w:lang w:val="el-GR"/>
        </w:rPr>
        <w:t>αδικήματα που αναφέρονται στην παρ. 2.2.3.1 της παρούσας,</w:t>
      </w:r>
    </w:p>
    <w:p w14:paraId="77B97B9D" w14:textId="77777777"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1C82B26" w14:textId="442721FD"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340CC1">
        <w:rPr>
          <w:cs/>
          <w:lang w:val="el-GR"/>
        </w:rPr>
        <w:fldChar w:fldCharType="begin"/>
      </w:r>
      <w:r>
        <w:rPr>
          <w:lang w:val="el-GR"/>
        </w:rPr>
        <w:instrText xml:space="preserve"> REF _Ref118477993 \h </w:instrText>
      </w:r>
      <w:r w:rsidR="00340CC1">
        <w:rPr>
          <w:cs/>
          <w:lang w:val="el-GR"/>
        </w:rPr>
      </w:r>
      <w:r w:rsidR="00340CC1">
        <w:rPr>
          <w:cs/>
          <w:lang w:val="el-GR"/>
        </w:rPr>
        <w:fldChar w:fldCharType="separate"/>
      </w:r>
      <w:r w:rsidR="00FD36C3" w:rsidRPr="00C0415C">
        <w:rPr>
          <w:lang w:val="el-GR"/>
        </w:rPr>
        <w:t>ΠΑΡΑΡΤΗΜΑ</w:t>
      </w:r>
      <w:r w:rsidR="00FD36C3" w:rsidRPr="002A51E1">
        <w:rPr>
          <w:lang w:val="el-GR"/>
        </w:rPr>
        <w:t xml:space="preserve"> </w:t>
      </w:r>
      <w:r w:rsidR="00FD36C3">
        <w:t>X</w:t>
      </w:r>
      <w:r w:rsidR="00FD36C3" w:rsidRPr="002A51E1">
        <w:rPr>
          <w:lang w:val="el-GR"/>
        </w:rPr>
        <w:t xml:space="preserve"> – </w:t>
      </w:r>
      <w:r w:rsidR="00FD36C3">
        <w:rPr>
          <w:lang w:val="el-GR"/>
        </w:rPr>
        <w:t>Ρήτρα Ακεραιότητας</w:t>
      </w:r>
      <w:r w:rsidR="00340CC1">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5"/>
    <w:p w14:paraId="172C270D" w14:textId="77777777" w:rsidR="009649DC" w:rsidRPr="00603221" w:rsidRDefault="009649DC" w:rsidP="00AF6BC2">
      <w:pPr>
        <w:rPr>
          <w:b/>
          <w:bCs/>
          <w:lang w:val="el-GR"/>
        </w:rPr>
      </w:pPr>
    </w:p>
    <w:p w14:paraId="13E2D3D3" w14:textId="77777777" w:rsidR="008338F0" w:rsidRPr="00140781" w:rsidRDefault="003355E7" w:rsidP="005D1B15">
      <w:pPr>
        <w:pStyle w:val="1"/>
        <w:rPr>
          <w:rFonts w:cs="Tahoma"/>
          <w:sz w:val="22"/>
          <w:szCs w:val="22"/>
          <w:lang w:val="el-GR"/>
        </w:rPr>
      </w:pPr>
      <w:bookmarkStart w:id="356" w:name="_Toc97194458"/>
      <w:bookmarkStart w:id="357" w:name="_Toc126503243"/>
      <w:r w:rsidRPr="00140781">
        <w:rPr>
          <w:rFonts w:cs="Tahoma"/>
          <w:sz w:val="22"/>
          <w:szCs w:val="22"/>
          <w:lang w:val="el-GR"/>
        </w:rPr>
        <w:t>ΕΙΔΙΚΟΙ ΟΡΟΙ ΕΚΤΕΛΕΣΗΣ ΤΗΣ ΣΥΜΒΑΣΗΣ</w:t>
      </w:r>
      <w:bookmarkEnd w:id="356"/>
      <w:bookmarkEnd w:id="357"/>
      <w:r w:rsidRPr="00140781">
        <w:rPr>
          <w:rFonts w:cs="Tahoma"/>
          <w:sz w:val="22"/>
          <w:szCs w:val="22"/>
          <w:lang w:val="el-GR"/>
        </w:rPr>
        <w:t xml:space="preserve"> </w:t>
      </w:r>
    </w:p>
    <w:p w14:paraId="7FE4FEAB" w14:textId="77777777" w:rsidR="008338F0" w:rsidRPr="00603221" w:rsidRDefault="003355E7" w:rsidP="003A109E">
      <w:pPr>
        <w:pStyle w:val="2"/>
        <w:rPr>
          <w:rFonts w:cs="Tahoma"/>
          <w:lang w:val="el-GR"/>
        </w:rPr>
      </w:pPr>
      <w:r w:rsidRPr="00603221">
        <w:rPr>
          <w:rFonts w:cs="Tahoma"/>
          <w:lang w:val="el-GR"/>
        </w:rPr>
        <w:tab/>
      </w:r>
      <w:bookmarkStart w:id="358" w:name="_Ref496607306"/>
      <w:bookmarkStart w:id="359" w:name="_Toc97194325"/>
      <w:bookmarkStart w:id="360" w:name="_Toc97194459"/>
      <w:bookmarkStart w:id="361" w:name="_Toc126503244"/>
      <w:r w:rsidRPr="00603221">
        <w:rPr>
          <w:rFonts w:cs="Tahoma"/>
          <w:lang w:val="el-GR"/>
        </w:rPr>
        <w:t>Τρόπος πληρωμής</w:t>
      </w:r>
      <w:bookmarkEnd w:id="358"/>
      <w:bookmarkEnd w:id="359"/>
      <w:bookmarkEnd w:id="360"/>
      <w:bookmarkEnd w:id="361"/>
      <w:r w:rsidRPr="00603221">
        <w:rPr>
          <w:rFonts w:cs="Tahoma"/>
          <w:lang w:val="el-GR"/>
        </w:rPr>
        <w:t xml:space="preserve"> </w:t>
      </w:r>
    </w:p>
    <w:p w14:paraId="0F0AEF18"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318320B2"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0E8A1041" w14:textId="77777777" w:rsidR="007C6E3D" w:rsidRDefault="007C6E3D">
      <w:pPr>
        <w:rPr>
          <w:b/>
          <w:lang w:val="el-GR"/>
        </w:rPr>
      </w:pPr>
      <w:r w:rsidRPr="00603221">
        <w:rPr>
          <w:b/>
          <w:lang w:val="el-GR"/>
        </w:rPr>
        <w:t xml:space="preserve">Τρόποι Πληρωμής: </w:t>
      </w:r>
    </w:p>
    <w:p w14:paraId="619E3AF1"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ED25B0" w14:paraId="0CA1C86D" w14:textId="77777777" w:rsidTr="00F823E5">
        <w:tc>
          <w:tcPr>
            <w:tcW w:w="456" w:type="dxa"/>
          </w:tcPr>
          <w:p w14:paraId="0E482BA3" w14:textId="77777777" w:rsidR="007E74EC" w:rsidRPr="001E54F6" w:rsidRDefault="007E74EC" w:rsidP="00F823E5">
            <w:pPr>
              <w:rPr>
                <w:b/>
                <w:lang w:val="el-GR"/>
              </w:rPr>
            </w:pPr>
            <w:bookmarkStart w:id="362" w:name="_Hlk123127299"/>
            <w:r w:rsidRPr="001E54F6">
              <w:rPr>
                <w:b/>
                <w:lang w:val="el-GR"/>
              </w:rPr>
              <w:t>1)</w:t>
            </w:r>
          </w:p>
        </w:tc>
        <w:tc>
          <w:tcPr>
            <w:tcW w:w="8569" w:type="dxa"/>
          </w:tcPr>
          <w:p w14:paraId="01BEB7E7" w14:textId="77777777" w:rsidR="007E74EC" w:rsidRDefault="007E74EC" w:rsidP="00F823E5">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ED25B0" w14:paraId="707ABCFB" w14:textId="77777777" w:rsidTr="00F823E5">
        <w:tc>
          <w:tcPr>
            <w:tcW w:w="456" w:type="dxa"/>
            <w:vAlign w:val="center"/>
          </w:tcPr>
          <w:p w14:paraId="3592B739" w14:textId="77777777" w:rsidR="007E74EC" w:rsidRPr="001E54F6" w:rsidRDefault="00E167C9" w:rsidP="00F823E5">
            <w:pPr>
              <w:jc w:val="left"/>
              <w:rPr>
                <w:b/>
                <w:lang w:val="el-GR"/>
              </w:rPr>
            </w:pPr>
            <w:r>
              <w:rPr>
                <w:b/>
                <w:lang w:val="el-GR"/>
              </w:rPr>
              <w:t>2</w:t>
            </w:r>
            <w:r w:rsidR="007E74EC">
              <w:rPr>
                <w:b/>
                <w:lang w:val="el-GR"/>
              </w:rPr>
              <w:t>)</w:t>
            </w:r>
          </w:p>
        </w:tc>
        <w:tc>
          <w:tcPr>
            <w:tcW w:w="8569" w:type="dxa"/>
          </w:tcPr>
          <w:p w14:paraId="588BC3F6" w14:textId="77777777" w:rsidR="00701A59" w:rsidRPr="00684A2F"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0D3425">
              <w:rPr>
                <w:color w:val="000000" w:themeColor="text1"/>
                <w:lang w:val="el-GR"/>
              </w:rPr>
              <w:t>5</w:t>
            </w:r>
            <w:r w:rsidRPr="00684A2F">
              <w:rPr>
                <w:color w:val="000000" w:themeColor="text1"/>
                <w:lang w:val="el-GR"/>
              </w:rPr>
              <w:t xml:space="preserve">0% του συμβατικού τιμήματος με την παραλαβή της </w:t>
            </w:r>
            <w:r w:rsidR="000D3425">
              <w:rPr>
                <w:color w:val="000000" w:themeColor="text1"/>
                <w:lang w:val="el-GR"/>
              </w:rPr>
              <w:t>1</w:t>
            </w:r>
            <w:r w:rsidRPr="00684A2F">
              <w:rPr>
                <w:color w:val="000000" w:themeColor="text1"/>
                <w:vertAlign w:val="superscript"/>
                <w:lang w:val="el-GR"/>
              </w:rPr>
              <w:t xml:space="preserve">ης </w:t>
            </w:r>
            <w:r>
              <w:rPr>
                <w:color w:val="000000" w:themeColor="text1"/>
                <w:lang w:val="el-GR"/>
              </w:rPr>
              <w:t>μηνιαίας Αναφοράς Π.1</w:t>
            </w:r>
            <w:r w:rsidRPr="00684A2F">
              <w:rPr>
                <w:color w:val="000000" w:themeColor="text1"/>
                <w:lang w:val="el-GR"/>
              </w:rPr>
              <w:t>.</w:t>
            </w:r>
            <w:r w:rsidR="000D3425">
              <w:rPr>
                <w:color w:val="000000" w:themeColor="text1"/>
                <w:lang w:val="el-GR"/>
              </w:rPr>
              <w:t>1</w:t>
            </w:r>
          </w:p>
          <w:p w14:paraId="04E9A31D" w14:textId="77777777" w:rsidR="00701A59" w:rsidRPr="00684A2F"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2419C3">
              <w:rPr>
                <w:color w:val="000000" w:themeColor="text1"/>
                <w:lang w:val="el-GR"/>
              </w:rPr>
              <w:t>4</w:t>
            </w:r>
            <w:r w:rsidRPr="00684A2F">
              <w:rPr>
                <w:color w:val="000000" w:themeColor="text1"/>
                <w:lang w:val="el-GR"/>
              </w:rPr>
              <w:t xml:space="preserve">0% του συμβατικού τιμήματος με την παραλαβή της </w:t>
            </w:r>
            <w:r w:rsidR="0093710B">
              <w:rPr>
                <w:color w:val="000000" w:themeColor="text1"/>
                <w:lang w:val="el-GR"/>
              </w:rPr>
              <w:t>3</w:t>
            </w:r>
            <w:r w:rsidRPr="00684A2F">
              <w:rPr>
                <w:color w:val="000000" w:themeColor="text1"/>
                <w:vertAlign w:val="superscript"/>
                <w:lang w:val="el-GR"/>
              </w:rPr>
              <w:t xml:space="preserve">ης </w:t>
            </w:r>
            <w:r>
              <w:rPr>
                <w:color w:val="000000" w:themeColor="text1"/>
                <w:lang w:val="el-GR"/>
              </w:rPr>
              <w:t>μηνιαίας Αναφοράς Π.1.</w:t>
            </w:r>
            <w:r w:rsidR="000D3425">
              <w:rPr>
                <w:color w:val="000000" w:themeColor="text1"/>
                <w:lang w:val="el-GR"/>
              </w:rPr>
              <w:t>3</w:t>
            </w:r>
          </w:p>
          <w:p w14:paraId="122354D9" w14:textId="77777777" w:rsidR="00701A59" w:rsidRPr="00701A59" w:rsidRDefault="00701A59" w:rsidP="008C6F6A">
            <w:pPr>
              <w:pStyle w:val="aff"/>
              <w:numPr>
                <w:ilvl w:val="0"/>
                <w:numId w:val="40"/>
              </w:numPr>
              <w:spacing w:before="120"/>
              <w:contextualSpacing w:val="0"/>
              <w:rPr>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62"/>
    </w:tbl>
    <w:p w14:paraId="2FB0D335" w14:textId="77777777" w:rsidR="007E74EC" w:rsidRPr="00603221" w:rsidRDefault="007E74EC">
      <w:pPr>
        <w:rPr>
          <w:b/>
          <w:lang w:val="el-GR"/>
        </w:rPr>
      </w:pPr>
    </w:p>
    <w:p w14:paraId="2DA372FE"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727F52D6"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1999D069"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3CDCF894" w14:textId="77777777" w:rsidR="00E97E4D" w:rsidRPr="00E97E4D" w:rsidRDefault="00E4164C" w:rsidP="00E97E4D">
      <w:pPr>
        <w:rPr>
          <w:lang w:val="el-GR"/>
        </w:rPr>
      </w:pPr>
      <w:bookmarkStart w:id="363"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4391498"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CD7C1FE" w14:textId="77777777" w:rsidR="00E97E4D" w:rsidRPr="00E97E4D" w:rsidRDefault="00E97E4D" w:rsidP="00E97E4D">
      <w:pPr>
        <w:rPr>
          <w:lang w:val="el-GR"/>
        </w:rPr>
      </w:pPr>
      <w:r w:rsidRPr="00E97E4D">
        <w:rPr>
          <w:lang w:val="el-GR"/>
        </w:rPr>
        <w:t>Τράπεζα της Ελλάδας:   ΙΒΑΝ GR 2001000240000000026180286</w:t>
      </w:r>
    </w:p>
    <w:p w14:paraId="1C39FEA6" w14:textId="77777777" w:rsidR="00B53859" w:rsidRDefault="00E97E4D">
      <w:pPr>
        <w:rPr>
          <w:lang w:val="el-GR"/>
        </w:rPr>
      </w:pPr>
      <w:r w:rsidRPr="00E97E4D">
        <w:rPr>
          <w:lang w:val="el-GR"/>
        </w:rPr>
        <w:t>Τράπεζα ΠΕΙΡΑΙΩΣ:       ΙΒΑΝ GR 1901721360005136088985432</w:t>
      </w:r>
    </w:p>
    <w:bookmarkEnd w:id="363"/>
    <w:p w14:paraId="77EAE3D1" w14:textId="77777777" w:rsidR="00E97E4D" w:rsidRPr="00685FDF" w:rsidRDefault="00E97E4D" w:rsidP="00E97E4D">
      <w:pPr>
        <w:rPr>
          <w:lang w:val="el-GR"/>
        </w:rPr>
      </w:pPr>
    </w:p>
    <w:p w14:paraId="0932CE01" w14:textId="77777777"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7D15A040" w14:textId="77777777"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A96185">
        <w:rPr>
          <w:lang w:val="el-GR"/>
        </w:rPr>
        <w:t>ΟΠΕΚΑ (πρώην</w:t>
      </w:r>
      <w:r w:rsidR="00A96185" w:rsidRPr="00603221">
        <w:rPr>
          <w:lang w:val="el-GR"/>
        </w:rPr>
        <w:t xml:space="preserve"> ΟΓΑ</w:t>
      </w:r>
      <w:r w:rsidR="00A96185">
        <w:rPr>
          <w:lang w:val="el-GR"/>
        </w:rPr>
        <w:t>)</w:t>
      </w:r>
      <w:r w:rsidR="00A96185" w:rsidRPr="00603221">
        <w:rPr>
          <w:lang w:val="el-GR"/>
        </w:rPr>
        <w:t>.</w:t>
      </w:r>
    </w:p>
    <w:p w14:paraId="41B1B7AD" w14:textId="77777777" w:rsidR="008338F0" w:rsidRPr="00603221" w:rsidRDefault="00331981" w:rsidP="003A109E">
      <w:pPr>
        <w:pStyle w:val="2"/>
        <w:rPr>
          <w:rFonts w:cs="Tahoma"/>
          <w:lang w:val="el-GR"/>
        </w:rPr>
      </w:pPr>
      <w:r w:rsidRPr="00603221">
        <w:rPr>
          <w:rFonts w:cs="Tahoma"/>
          <w:lang w:val="el-GR"/>
        </w:rPr>
        <w:tab/>
      </w:r>
      <w:bookmarkStart w:id="364" w:name="_Ref496607484"/>
      <w:bookmarkStart w:id="365" w:name="_Toc97194326"/>
      <w:bookmarkStart w:id="366" w:name="_Toc97194460"/>
      <w:bookmarkStart w:id="367" w:name="_Toc12650324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4"/>
      <w:bookmarkEnd w:id="365"/>
      <w:bookmarkEnd w:id="366"/>
      <w:bookmarkEnd w:id="367"/>
      <w:r w:rsidR="003355E7" w:rsidRPr="00603221">
        <w:rPr>
          <w:rFonts w:cs="Tahoma"/>
          <w:lang w:val="el-GR"/>
        </w:rPr>
        <w:t xml:space="preserve"> </w:t>
      </w:r>
    </w:p>
    <w:p w14:paraId="59E04E93" w14:textId="77777777" w:rsidR="008338F0" w:rsidRDefault="003355E7">
      <w:pPr>
        <w:suppressAutoHyphens w:val="0"/>
        <w:autoSpaceDE w:val="0"/>
        <w:rPr>
          <w:rFonts w:eastAsia="SimSun"/>
          <w:color w:val="5B9BD5"/>
          <w:spacing w:val="5"/>
          <w:lang w:val="el-GR"/>
        </w:rPr>
      </w:pPr>
      <w:bookmarkStart w:id="368"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0D33385E"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106354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635E6E9"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CE872DB"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C8B0451"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C315937"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4C3858E3" w14:textId="77777777" w:rsidR="003F0D9A" w:rsidRPr="00872B88" w:rsidRDefault="003F0D9A">
      <w:pPr>
        <w:suppressAutoHyphens w:val="0"/>
        <w:autoSpaceDE w:val="0"/>
        <w:rPr>
          <w:rFonts w:eastAsia="SimSun" w:cs="Calibri"/>
          <w:i/>
          <w:iCs/>
          <w:color w:val="5B9BD5"/>
          <w:spacing w:val="5"/>
          <w:szCs w:val="24"/>
          <w:lang w:val="el-GR"/>
        </w:rPr>
      </w:pPr>
    </w:p>
    <w:p w14:paraId="28B6E85D"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BFD00D8" w14:textId="77777777" w:rsidR="00A57BD8" w:rsidRPr="00603221" w:rsidRDefault="00A57BD8">
      <w:pPr>
        <w:suppressAutoHyphens w:val="0"/>
        <w:autoSpaceDE w:val="0"/>
        <w:spacing w:after="0"/>
        <w:rPr>
          <w:rFonts w:eastAsia="SimSun"/>
          <w:lang w:val="el-GR"/>
        </w:rPr>
      </w:pPr>
    </w:p>
    <w:p w14:paraId="041615C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E4DDBFD"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BFD664E"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4A9FA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0DC3B2A" w14:textId="77777777" w:rsidR="00A57BD8" w:rsidRPr="00603221" w:rsidRDefault="00A57BD8">
      <w:pPr>
        <w:suppressAutoHyphens w:val="0"/>
        <w:autoSpaceDE w:val="0"/>
        <w:spacing w:after="0"/>
        <w:rPr>
          <w:rFonts w:eastAsia="SimSun"/>
          <w:lang w:val="el-GR"/>
        </w:rPr>
      </w:pPr>
    </w:p>
    <w:p w14:paraId="6BD67E37"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1EB4FA85"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8"/>
    <w:p w14:paraId="1FFB8195" w14:textId="77777777" w:rsidR="000C1AAF" w:rsidRDefault="000C1AAF">
      <w:pPr>
        <w:suppressAutoHyphens w:val="0"/>
        <w:autoSpaceDE w:val="0"/>
        <w:spacing w:after="0"/>
        <w:rPr>
          <w:rFonts w:eastAsia="SimSun"/>
          <w:lang w:val="el-GR"/>
        </w:rPr>
      </w:pPr>
    </w:p>
    <w:p w14:paraId="0EA6ECA0"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4D07225"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BB7BBE0"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12AF5054"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AA952B9"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CD7637D"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E109BE8"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0E3A09E5"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639A5E58" w14:textId="77777777" w:rsidR="000C1AAF" w:rsidRPr="00603221" w:rsidRDefault="000C1AAF">
      <w:pPr>
        <w:suppressAutoHyphens w:val="0"/>
        <w:autoSpaceDE w:val="0"/>
        <w:spacing w:after="0"/>
        <w:rPr>
          <w:lang w:val="el-GR"/>
        </w:rPr>
      </w:pPr>
    </w:p>
    <w:p w14:paraId="3422531A" w14:textId="77777777" w:rsidR="008338F0" w:rsidRPr="00603221" w:rsidRDefault="003355E7" w:rsidP="003A109E">
      <w:pPr>
        <w:pStyle w:val="2"/>
        <w:rPr>
          <w:rFonts w:cs="Tahoma"/>
          <w:lang w:val="el-GR"/>
        </w:rPr>
      </w:pPr>
      <w:r w:rsidRPr="00603221">
        <w:rPr>
          <w:rFonts w:cs="Tahoma"/>
          <w:lang w:val="el-GR"/>
        </w:rPr>
        <w:tab/>
      </w:r>
      <w:bookmarkStart w:id="369" w:name="_Ref55324340"/>
      <w:bookmarkStart w:id="370" w:name="_Toc97194327"/>
      <w:bookmarkStart w:id="371" w:name="_Toc97194461"/>
      <w:bookmarkStart w:id="372" w:name="_Toc126503246"/>
      <w:r w:rsidRPr="00603221">
        <w:rPr>
          <w:rFonts w:cs="Tahoma"/>
          <w:lang w:val="el-GR"/>
        </w:rPr>
        <w:t>Διοικητικές προσφυγές κατά τη διαδικασία εκτέλεσης</w:t>
      </w:r>
      <w:bookmarkEnd w:id="369"/>
      <w:bookmarkEnd w:id="370"/>
      <w:bookmarkEnd w:id="371"/>
      <w:bookmarkEnd w:id="372"/>
      <w:r w:rsidRPr="00603221">
        <w:rPr>
          <w:rFonts w:cs="Tahoma"/>
          <w:lang w:val="el-GR"/>
        </w:rPr>
        <w:t xml:space="preserve"> </w:t>
      </w:r>
    </w:p>
    <w:p w14:paraId="23DACCF6" w14:textId="53F2240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rFonts w:eastAsia="SimSun"/>
          <w:cs/>
          <w:lang w:val="el-GR"/>
        </w:rPr>
        <w:t>‎</w:t>
      </w:r>
      <w:r w:rsidR="00FD36C3">
        <w:rPr>
          <w:lang w:val="el-GR"/>
        </w:rPr>
        <w:t>5.2</w:t>
      </w:r>
      <w:r w:rsidR="00DD27E9">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F5BBE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D367226" w14:textId="77777777" w:rsidR="00672DE1" w:rsidRDefault="00672DE1" w:rsidP="00F1622E">
      <w:pPr>
        <w:rPr>
          <w:lang w:val="el-GR"/>
        </w:rPr>
      </w:pPr>
    </w:p>
    <w:p w14:paraId="6CC5DE7D" w14:textId="77777777" w:rsidR="00F1622E" w:rsidRPr="00F1622E" w:rsidRDefault="00F1622E" w:rsidP="00F1622E">
      <w:pPr>
        <w:rPr>
          <w:lang w:val="el-GR"/>
        </w:rPr>
      </w:pPr>
    </w:p>
    <w:p w14:paraId="7DF55492" w14:textId="77777777" w:rsidR="005550B0" w:rsidRPr="00F82A8D" w:rsidRDefault="005550B0" w:rsidP="00F82A8D">
      <w:pPr>
        <w:pStyle w:val="2"/>
        <w:rPr>
          <w:rFonts w:cs="Tahoma"/>
          <w:b w:val="0"/>
          <w:lang w:val="el-GR"/>
        </w:rPr>
      </w:pPr>
      <w:bookmarkStart w:id="373" w:name="_Toc13748951"/>
      <w:r w:rsidRPr="00F82A8D">
        <w:rPr>
          <w:rFonts w:cs="Tahoma"/>
          <w:lang w:val="el-GR"/>
        </w:rPr>
        <w:tab/>
      </w:r>
      <w:bookmarkStart w:id="374" w:name="_Toc97194328"/>
      <w:bookmarkStart w:id="375" w:name="_Toc97194462"/>
      <w:bookmarkStart w:id="376" w:name="_Toc126503247"/>
      <w:r w:rsidRPr="00F82A8D">
        <w:rPr>
          <w:rFonts w:cs="Tahoma"/>
          <w:lang w:val="el-GR"/>
        </w:rPr>
        <w:t>Δικαστική επίλυση διαφορών</w:t>
      </w:r>
      <w:bookmarkEnd w:id="373"/>
      <w:bookmarkEnd w:id="374"/>
      <w:bookmarkEnd w:id="375"/>
      <w:bookmarkEnd w:id="376"/>
    </w:p>
    <w:p w14:paraId="47BA6C49"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5D9011D" w14:textId="77777777" w:rsidR="005550B0" w:rsidRPr="005550B0" w:rsidRDefault="005550B0" w:rsidP="005550B0">
      <w:pPr>
        <w:suppressAutoHyphens w:val="0"/>
        <w:autoSpaceDE w:val="0"/>
        <w:rPr>
          <w:rFonts w:ascii="Calibri" w:hAnsi="Calibri"/>
          <w:lang w:val="el-GR"/>
        </w:rPr>
      </w:pPr>
    </w:p>
    <w:p w14:paraId="010C9227" w14:textId="77777777" w:rsidR="00036CBD" w:rsidRPr="00603221" w:rsidRDefault="00036CBD" w:rsidP="00CE12C7">
      <w:pPr>
        <w:rPr>
          <w:lang w:val="el-GR"/>
        </w:rPr>
      </w:pPr>
    </w:p>
    <w:p w14:paraId="5A4F82C3" w14:textId="77777777" w:rsidR="008338F0" w:rsidRPr="00603221" w:rsidRDefault="00BB5BD6" w:rsidP="00A848D1">
      <w:pPr>
        <w:pStyle w:val="1"/>
        <w:rPr>
          <w:rFonts w:cs="Tahoma"/>
          <w:szCs w:val="22"/>
        </w:rPr>
      </w:pPr>
      <w:bookmarkStart w:id="379" w:name="_Ref75870221"/>
      <w:bookmarkStart w:id="380" w:name="_Toc97194463"/>
      <w:bookmarkStart w:id="381" w:name="_Toc126503248"/>
      <w:r w:rsidRPr="00BB5BD6">
        <w:rPr>
          <w:rFonts w:cs="Tahoma"/>
          <w:szCs w:val="22"/>
        </w:rPr>
        <w:t xml:space="preserve">ΧΡΟΝΟΣ ΚΑΙ ΤΡΟΠΟΣ </w:t>
      </w:r>
      <w:r w:rsidR="003355E7" w:rsidRPr="00603221">
        <w:rPr>
          <w:rFonts w:cs="Tahoma"/>
          <w:szCs w:val="22"/>
        </w:rPr>
        <w:t>ΕΚΤΕΛΕΣΗΣ</w:t>
      </w:r>
      <w:bookmarkEnd w:id="379"/>
      <w:bookmarkEnd w:id="380"/>
      <w:bookmarkEnd w:id="381"/>
      <w:r w:rsidR="003355E7" w:rsidRPr="00603221">
        <w:rPr>
          <w:rFonts w:cs="Tahoma"/>
          <w:szCs w:val="22"/>
        </w:rPr>
        <w:t xml:space="preserve"> </w:t>
      </w:r>
    </w:p>
    <w:p w14:paraId="37584D35" w14:textId="77777777" w:rsidR="008338F0" w:rsidRPr="00603221" w:rsidRDefault="003355E7" w:rsidP="003A109E">
      <w:pPr>
        <w:pStyle w:val="2"/>
        <w:rPr>
          <w:rFonts w:cs="Tahoma"/>
          <w:lang w:val="el-GR"/>
        </w:rPr>
      </w:pPr>
      <w:r w:rsidRPr="00603221">
        <w:rPr>
          <w:rFonts w:cs="Tahoma"/>
          <w:lang w:val="el-GR"/>
        </w:rPr>
        <w:tab/>
      </w:r>
      <w:bookmarkStart w:id="382" w:name="_Ref63782029"/>
      <w:bookmarkStart w:id="383" w:name="_Toc97194329"/>
      <w:bookmarkStart w:id="384" w:name="_Toc97194464"/>
      <w:bookmarkStart w:id="385" w:name="_Toc126503249"/>
      <w:r w:rsidRPr="00603221">
        <w:rPr>
          <w:rFonts w:cs="Tahoma"/>
          <w:lang w:val="el-GR"/>
        </w:rPr>
        <w:t>Παρακολούθηση της σύμβασης</w:t>
      </w:r>
      <w:bookmarkEnd w:id="382"/>
      <w:bookmarkEnd w:id="383"/>
      <w:bookmarkEnd w:id="384"/>
      <w:bookmarkEnd w:id="385"/>
      <w:r w:rsidRPr="00603221">
        <w:rPr>
          <w:rFonts w:cs="Tahoma"/>
          <w:lang w:val="el-GR"/>
        </w:rPr>
        <w:t xml:space="preserve"> </w:t>
      </w:r>
    </w:p>
    <w:p w14:paraId="5196AB71" w14:textId="77777777" w:rsidR="00CE12C7" w:rsidRDefault="00512083">
      <w:pPr>
        <w:rPr>
          <w:lang w:val="el-GR"/>
        </w:rPr>
      </w:pPr>
      <w:r w:rsidRPr="00512083">
        <w:rPr>
          <w:lang w:val="el-GR"/>
        </w:rPr>
        <w:t xml:space="preserve">6.1.1. </w:t>
      </w:r>
      <w:bookmarkStart w:id="38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C3BE8F1"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416425B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6"/>
    <w:p w14:paraId="3A06BD5C" w14:textId="77777777" w:rsidR="008338F0" w:rsidRPr="00603221" w:rsidRDefault="003355E7" w:rsidP="003A109E">
      <w:pPr>
        <w:pStyle w:val="2"/>
        <w:rPr>
          <w:rFonts w:cs="Tahoma"/>
          <w:lang w:val="el-GR"/>
        </w:rPr>
      </w:pPr>
      <w:r w:rsidRPr="00603221">
        <w:rPr>
          <w:rFonts w:cs="Tahoma"/>
          <w:lang w:val="el-GR"/>
        </w:rPr>
        <w:tab/>
      </w:r>
      <w:bookmarkStart w:id="387" w:name="_Toc97194330"/>
      <w:bookmarkStart w:id="388" w:name="_Toc97194465"/>
      <w:bookmarkStart w:id="389" w:name="_Toc126503250"/>
      <w:r w:rsidRPr="00603221">
        <w:rPr>
          <w:rFonts w:cs="Tahoma"/>
          <w:lang w:val="el-GR"/>
        </w:rPr>
        <w:t>Διάρκεια σύμβασης</w:t>
      </w:r>
      <w:bookmarkEnd w:id="387"/>
      <w:bookmarkEnd w:id="388"/>
      <w:bookmarkEnd w:id="389"/>
      <w:r w:rsidRPr="00603221">
        <w:rPr>
          <w:rFonts w:cs="Tahoma"/>
          <w:lang w:val="el-GR"/>
        </w:rPr>
        <w:t xml:space="preserve"> </w:t>
      </w:r>
    </w:p>
    <w:p w14:paraId="2F9B45E5" w14:textId="63B34065"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496625830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603221">
        <w:rPr>
          <w:lang w:val="el-GR"/>
        </w:rPr>
        <w:t>ΠΑΡΑΡΤΗΜΑ Ι – Αναλυτική Περιγραφή Φυσικού και Οικονομικού Αντικειμένου της Σύμβασης</w:t>
      </w:r>
      <w:r w:rsidR="00DD27E9">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2D52300" w14:textId="7EE9A2F0"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5.2</w:t>
      </w:r>
      <w:r w:rsidR="00DD27E9">
        <w:fldChar w:fldCharType="end"/>
      </w:r>
      <w:r w:rsidRPr="00603221">
        <w:rPr>
          <w:lang w:val="el-GR"/>
        </w:rPr>
        <w:t xml:space="preserve"> της παρούσας.</w:t>
      </w:r>
    </w:p>
    <w:p w14:paraId="75ACBBC5" w14:textId="77777777" w:rsidR="00BA2DC9" w:rsidRPr="00603221" w:rsidRDefault="00BA2DC9">
      <w:pPr>
        <w:rPr>
          <w:lang w:val="el-GR"/>
        </w:rPr>
      </w:pPr>
    </w:p>
    <w:p w14:paraId="7EAC6FAC" w14:textId="77777777" w:rsidR="008338F0" w:rsidRPr="00603221" w:rsidRDefault="003355E7" w:rsidP="003A109E">
      <w:pPr>
        <w:pStyle w:val="2"/>
        <w:rPr>
          <w:rFonts w:cs="Tahoma"/>
          <w:lang w:val="el-GR"/>
        </w:rPr>
      </w:pPr>
      <w:r w:rsidRPr="00603221">
        <w:rPr>
          <w:rFonts w:cs="Tahoma"/>
          <w:lang w:val="el-GR"/>
        </w:rPr>
        <w:tab/>
      </w:r>
      <w:bookmarkStart w:id="390" w:name="_Ref40954198"/>
      <w:bookmarkStart w:id="391" w:name="_Ref55381059"/>
      <w:bookmarkStart w:id="392" w:name="_Toc97194331"/>
      <w:bookmarkStart w:id="393" w:name="_Toc97194466"/>
      <w:bookmarkStart w:id="394" w:name="_Toc126503251"/>
      <w:r w:rsidRPr="00603221">
        <w:rPr>
          <w:rFonts w:cs="Tahoma"/>
          <w:lang w:val="el-GR"/>
        </w:rPr>
        <w:t>Παραλαβή του αντικειμένου της σύμβασης</w:t>
      </w:r>
      <w:bookmarkEnd w:id="390"/>
      <w:bookmarkEnd w:id="391"/>
      <w:bookmarkEnd w:id="392"/>
      <w:bookmarkEnd w:id="393"/>
      <w:bookmarkEnd w:id="394"/>
      <w:r w:rsidRPr="00603221">
        <w:rPr>
          <w:rFonts w:cs="Tahoma"/>
          <w:lang w:val="el-GR"/>
        </w:rPr>
        <w:t xml:space="preserve"> </w:t>
      </w:r>
    </w:p>
    <w:p w14:paraId="3845041C" w14:textId="43FC2080" w:rsidR="00B8528C" w:rsidRPr="00C00860" w:rsidRDefault="00B8528C" w:rsidP="00B8528C">
      <w:pPr>
        <w:rPr>
          <w:lang w:val="el-GR"/>
        </w:rPr>
      </w:pPr>
      <w:bookmarkStart w:id="395"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340CC1">
        <w:rPr>
          <w:highlight w:val="yellow"/>
          <w:lang w:val="el-GR"/>
        </w:rPr>
        <w:fldChar w:fldCharType="begin"/>
      </w:r>
      <w:r w:rsidR="00140781">
        <w:rPr>
          <w:lang w:val="el-GR"/>
        </w:rPr>
        <w:instrText xml:space="preserve"> REF _Ref496625830 \h </w:instrText>
      </w:r>
      <w:r w:rsidR="00340CC1">
        <w:rPr>
          <w:highlight w:val="yellow"/>
          <w:lang w:val="el-GR"/>
        </w:rPr>
      </w:r>
      <w:r w:rsidR="00340CC1">
        <w:rPr>
          <w:highlight w:val="yellow"/>
          <w:lang w:val="el-GR"/>
        </w:rPr>
        <w:fldChar w:fldCharType="separate"/>
      </w:r>
      <w:r w:rsidR="00FD36C3" w:rsidRPr="00603221">
        <w:rPr>
          <w:lang w:val="el-GR"/>
        </w:rPr>
        <w:t>ΠΑΡΑΡΤΗΜΑ Ι – Αναλυτική Περιγραφή Φυσικού και Οικονομικού Αντικειμένου της Σύμβασης</w:t>
      </w:r>
      <w:r w:rsidR="00340CC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ABB6BEE"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1328676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10146B89"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7A6E1D50"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D678F41"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8EFA0EE"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5BFDAF17"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E32DD06" w14:textId="77777777" w:rsidR="00BB555C" w:rsidRPr="00D57165" w:rsidRDefault="00BB555C" w:rsidP="00BB555C">
      <w:pPr>
        <w:rPr>
          <w:b/>
          <w:bCs/>
          <w:u w:val="single"/>
          <w:lang w:val="el-GR"/>
        </w:rPr>
      </w:pPr>
      <w:bookmarkStart w:id="396" w:name="_Hlk9421462"/>
      <w:bookmarkEnd w:id="395"/>
      <w:r w:rsidRPr="00D57165">
        <w:rPr>
          <w:b/>
          <w:bCs/>
          <w:u w:val="single"/>
          <w:lang w:val="el-GR"/>
        </w:rPr>
        <w:t xml:space="preserve">Παραλαβή Υπηρεσιών </w:t>
      </w:r>
    </w:p>
    <w:p w14:paraId="7055F695"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CE1B64E"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6A1B91B2"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3EB13ED1"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0C3BA02"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5FC3AFA6"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713653BC"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C374ABB" w14:textId="77777777" w:rsidR="00BB555C" w:rsidRDefault="00BB555C">
      <w:pPr>
        <w:rPr>
          <w:lang w:val="el-GR"/>
        </w:rPr>
      </w:pPr>
    </w:p>
    <w:bookmarkEnd w:id="396"/>
    <w:p w14:paraId="003AD675" w14:textId="77777777" w:rsidR="008338F0" w:rsidRPr="00603221" w:rsidRDefault="003355E7" w:rsidP="003A109E">
      <w:pPr>
        <w:pStyle w:val="2"/>
        <w:rPr>
          <w:rFonts w:cs="Tahoma"/>
          <w:lang w:val="el-GR"/>
        </w:rPr>
      </w:pPr>
      <w:r w:rsidRPr="00603221">
        <w:rPr>
          <w:rFonts w:cs="Tahoma"/>
          <w:lang w:val="el-GR"/>
        </w:rPr>
        <w:tab/>
      </w:r>
      <w:bookmarkStart w:id="397" w:name="_Ref496625354"/>
      <w:bookmarkStart w:id="398" w:name="_Toc97194332"/>
      <w:bookmarkStart w:id="399" w:name="_Toc97194467"/>
      <w:bookmarkStart w:id="400" w:name="_Toc126503252"/>
      <w:r w:rsidRPr="00603221">
        <w:rPr>
          <w:rFonts w:cs="Tahoma"/>
          <w:lang w:val="el-GR"/>
        </w:rPr>
        <w:t>Απόρριψη παραδοτέων – Αντικατάσταση</w:t>
      </w:r>
      <w:bookmarkEnd w:id="397"/>
      <w:bookmarkEnd w:id="398"/>
      <w:bookmarkEnd w:id="399"/>
      <w:bookmarkEnd w:id="400"/>
      <w:r w:rsidRPr="00603221">
        <w:rPr>
          <w:rFonts w:cs="Tahoma"/>
          <w:lang w:val="el-GR"/>
        </w:rPr>
        <w:t xml:space="preserve"> </w:t>
      </w:r>
    </w:p>
    <w:p w14:paraId="6C41F6E8" w14:textId="71402F2D"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Pr>
          <w:cs/>
          <w:lang w:val="el-GR"/>
        </w:rPr>
        <w:t>‎</w:t>
      </w:r>
      <w:r w:rsidR="00FD36C3">
        <w:rPr>
          <w:lang w:val="el-GR"/>
        </w:rPr>
        <w:t>5.2</w:t>
      </w:r>
      <w:r w:rsidR="00DD27E9">
        <w:fldChar w:fldCharType="end"/>
      </w:r>
      <w:r>
        <w:rPr>
          <w:lang w:val="el-GR"/>
        </w:rPr>
        <w:t xml:space="preserve"> </w:t>
      </w:r>
      <w:r>
        <w:rPr>
          <w:rFonts w:eastAsia="SimSun"/>
          <w:lang w:val="el-GR"/>
        </w:rPr>
        <w:t>της παρούσας, λόγω εκπρόθεσμης παράδοσης.</w:t>
      </w:r>
    </w:p>
    <w:p w14:paraId="39AA092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B2E3AE4"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796243B"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65F8B862" w14:textId="77777777" w:rsidR="00BB555C" w:rsidRPr="00603221" w:rsidRDefault="00BB555C" w:rsidP="00BB555C">
      <w:pPr>
        <w:rPr>
          <w:i/>
          <w:iCs/>
          <w:color w:val="5B9BD5"/>
          <w:spacing w:val="5"/>
          <w:kern w:val="1"/>
          <w:lang w:val="el-GR"/>
        </w:rPr>
      </w:pPr>
    </w:p>
    <w:p w14:paraId="11C67659" w14:textId="77777777" w:rsidR="00BB555C" w:rsidRDefault="00BB555C" w:rsidP="000F6FD9">
      <w:pPr>
        <w:rPr>
          <w:lang w:val="el-GR"/>
        </w:rPr>
      </w:pPr>
    </w:p>
    <w:p w14:paraId="05B6F9A5" w14:textId="77777777" w:rsidR="008338F0" w:rsidRPr="00603221" w:rsidRDefault="003355E7" w:rsidP="003A109E">
      <w:pPr>
        <w:pStyle w:val="2"/>
        <w:rPr>
          <w:rFonts w:cs="Tahoma"/>
          <w:lang w:val="el-GR"/>
        </w:rPr>
      </w:pPr>
      <w:bookmarkStart w:id="401" w:name="_Toc74566947"/>
      <w:bookmarkStart w:id="402" w:name="_Toc74566948"/>
      <w:bookmarkStart w:id="403" w:name="_Toc74566949"/>
      <w:bookmarkStart w:id="404" w:name="_Toc74566950"/>
      <w:bookmarkStart w:id="405" w:name="_Toc74566951"/>
      <w:bookmarkEnd w:id="401"/>
      <w:bookmarkEnd w:id="402"/>
      <w:bookmarkEnd w:id="403"/>
      <w:bookmarkEnd w:id="404"/>
      <w:bookmarkEnd w:id="405"/>
      <w:r w:rsidRPr="00603221">
        <w:rPr>
          <w:rFonts w:cs="Tahoma"/>
          <w:lang w:val="el-GR"/>
        </w:rPr>
        <w:tab/>
      </w:r>
      <w:bookmarkStart w:id="406" w:name="_Toc97194333"/>
      <w:bookmarkStart w:id="407" w:name="_Toc97194468"/>
      <w:bookmarkStart w:id="408" w:name="_Toc126503253"/>
      <w:r w:rsidRPr="00603221">
        <w:rPr>
          <w:rFonts w:cs="Tahoma"/>
          <w:lang w:val="el-GR"/>
        </w:rPr>
        <w:t>Αναπροσαρμογή τιμής</w:t>
      </w:r>
      <w:bookmarkEnd w:id="406"/>
      <w:bookmarkEnd w:id="407"/>
      <w:bookmarkEnd w:id="408"/>
      <w:r w:rsidRPr="00603221">
        <w:rPr>
          <w:rFonts w:cs="Tahoma"/>
          <w:lang w:val="el-GR"/>
        </w:rPr>
        <w:t xml:space="preserve"> </w:t>
      </w:r>
    </w:p>
    <w:p w14:paraId="5793E317" w14:textId="77777777" w:rsidR="008338F0" w:rsidRPr="00140781" w:rsidRDefault="00140781">
      <w:pPr>
        <w:rPr>
          <w:rFonts w:eastAsia="SimSun"/>
          <w:lang w:val="el-GR"/>
        </w:rPr>
      </w:pPr>
      <w:r w:rsidRPr="00140781">
        <w:rPr>
          <w:rFonts w:eastAsia="SimSun"/>
          <w:lang w:val="el-GR"/>
        </w:rPr>
        <w:t>Δεν προβλέπεται</w:t>
      </w:r>
    </w:p>
    <w:p w14:paraId="5F7BD361" w14:textId="77777777" w:rsidR="008338F0" w:rsidRPr="00603221" w:rsidRDefault="008338F0">
      <w:pPr>
        <w:rPr>
          <w:i/>
          <w:iCs/>
          <w:color w:val="5B9BD5"/>
          <w:spacing w:val="5"/>
          <w:kern w:val="1"/>
          <w:lang w:val="el-GR"/>
        </w:rPr>
      </w:pPr>
    </w:p>
    <w:p w14:paraId="2C690AE7" w14:textId="77777777" w:rsidR="008338F0" w:rsidRPr="009E58E5" w:rsidRDefault="003355E7" w:rsidP="009E58E5">
      <w:pPr>
        <w:pStyle w:val="1"/>
        <w:rPr>
          <w:rFonts w:cs="Tahoma"/>
          <w:szCs w:val="22"/>
        </w:rPr>
      </w:pPr>
      <w:bookmarkStart w:id="409" w:name="_Toc97194469"/>
      <w:bookmarkStart w:id="410" w:name="_Toc126503254"/>
      <w:r w:rsidRPr="009E58E5">
        <w:rPr>
          <w:rFonts w:cs="Tahoma"/>
          <w:szCs w:val="22"/>
        </w:rPr>
        <w:t>ΠΑΡΑΡΤΗΜΑΤΑ</w:t>
      </w:r>
      <w:bookmarkEnd w:id="409"/>
      <w:bookmarkEnd w:id="410"/>
    </w:p>
    <w:p w14:paraId="54D41184" w14:textId="77777777" w:rsidR="008338F0" w:rsidRPr="00603221" w:rsidRDefault="003355E7" w:rsidP="003329FF">
      <w:pPr>
        <w:pStyle w:val="2"/>
        <w:numPr>
          <w:ilvl w:val="0"/>
          <w:numId w:val="0"/>
        </w:numPr>
        <w:tabs>
          <w:tab w:val="clear" w:pos="567"/>
        </w:tabs>
        <w:rPr>
          <w:rFonts w:cs="Tahoma"/>
          <w:lang w:val="el-GR"/>
        </w:rPr>
      </w:pPr>
      <w:bookmarkStart w:id="411" w:name="_Ref496625830"/>
      <w:bookmarkStart w:id="412" w:name="_Toc97194334"/>
      <w:bookmarkStart w:id="413" w:name="_Toc97194470"/>
      <w:bookmarkStart w:id="414" w:name="_Toc126503255"/>
      <w:bookmarkStart w:id="415" w:name="_Ref496625399"/>
      <w:r w:rsidRPr="00603221">
        <w:rPr>
          <w:rFonts w:cs="Tahoma"/>
          <w:lang w:val="el-GR"/>
        </w:rPr>
        <w:t>ΠΑΡΑΡΤΗΜΑ Ι – Αναλυτική Περιγραφή Φυσικού και Οικονομικού Αντικειμένου της Σύμβασης</w:t>
      </w:r>
      <w:bookmarkEnd w:id="411"/>
      <w:bookmarkEnd w:id="412"/>
      <w:bookmarkEnd w:id="413"/>
      <w:bookmarkEnd w:id="414"/>
      <w:r w:rsidRPr="00603221">
        <w:rPr>
          <w:rFonts w:cs="Tahoma"/>
          <w:lang w:val="el-GR"/>
        </w:rPr>
        <w:t xml:space="preserve"> </w:t>
      </w:r>
      <w:bookmarkEnd w:id="415"/>
    </w:p>
    <w:p w14:paraId="66B0C75F" w14:textId="77777777" w:rsidR="008338F0" w:rsidRPr="00EF2204" w:rsidRDefault="00A22261">
      <w:pPr>
        <w:pStyle w:val="3"/>
        <w:numPr>
          <w:ilvl w:val="0"/>
          <w:numId w:val="22"/>
        </w:numPr>
        <w:rPr>
          <w:lang w:val="el-GR"/>
        </w:rPr>
      </w:pPr>
      <w:bookmarkStart w:id="416" w:name="_Toc97194335"/>
      <w:bookmarkStart w:id="417" w:name="_Toc97194471"/>
      <w:bookmarkStart w:id="418" w:name="_Ref97199257"/>
      <w:bookmarkStart w:id="419" w:name="_Ref122694905"/>
      <w:bookmarkStart w:id="420" w:name="_Toc126503256"/>
      <w:r w:rsidRPr="00EF2204">
        <w:rPr>
          <w:lang w:val="el-GR"/>
        </w:rPr>
        <w:t>Π</w:t>
      </w:r>
      <w:r>
        <w:rPr>
          <w:lang w:val="el-GR"/>
        </w:rPr>
        <w:t>εριβάλλον της Σύμβασης</w:t>
      </w:r>
      <w:bookmarkEnd w:id="416"/>
      <w:bookmarkEnd w:id="417"/>
      <w:bookmarkEnd w:id="418"/>
      <w:bookmarkEnd w:id="419"/>
      <w:bookmarkEnd w:id="420"/>
    </w:p>
    <w:p w14:paraId="26DD8039" w14:textId="77777777" w:rsidR="00EE109D" w:rsidRPr="00EE109D" w:rsidRDefault="00EE109D" w:rsidP="00CD2A7F">
      <w:pPr>
        <w:rPr>
          <w:rFonts w:eastAsia="SimSun"/>
          <w:lang w:val="el-GR"/>
        </w:rPr>
      </w:pPr>
      <w:bookmarkStart w:id="421" w:name="_Toc516836612"/>
      <w:bookmarkStart w:id="422" w:name="_Toc45706959"/>
      <w:bookmarkStart w:id="423" w:name="_Toc46478230"/>
    </w:p>
    <w:p w14:paraId="1A8CD616" w14:textId="77777777" w:rsidR="004D1C23" w:rsidRPr="00EF2204" w:rsidRDefault="004D1C23">
      <w:pPr>
        <w:pStyle w:val="4"/>
        <w:numPr>
          <w:ilvl w:val="1"/>
          <w:numId w:val="14"/>
        </w:numPr>
        <w:tabs>
          <w:tab w:val="left" w:pos="993"/>
        </w:tabs>
        <w:rPr>
          <w:rFonts w:eastAsia="SimSun" w:cs="Tahoma"/>
          <w:szCs w:val="22"/>
          <w:lang w:val="el-GR"/>
        </w:rPr>
      </w:pPr>
      <w:bookmarkStart w:id="424" w:name="_Toc97194336"/>
      <w:bookmarkStart w:id="425" w:name="_Toc126503257"/>
      <w:r w:rsidRPr="00EF2204">
        <w:rPr>
          <w:rFonts w:eastAsia="SimSun" w:cs="Tahoma"/>
          <w:szCs w:val="22"/>
          <w:lang w:val="el-GR"/>
        </w:rPr>
        <w:t>Εμπλεκόμενοι στην υλοποίηση της Σύμβασης</w:t>
      </w:r>
      <w:bookmarkEnd w:id="421"/>
      <w:bookmarkEnd w:id="422"/>
      <w:bookmarkEnd w:id="423"/>
      <w:bookmarkEnd w:id="424"/>
      <w:bookmarkEnd w:id="425"/>
    </w:p>
    <w:p w14:paraId="27FDD97E"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5717CC" w14:paraId="3F5E3C2F" w14:textId="77777777" w:rsidTr="00AB1716">
        <w:tc>
          <w:tcPr>
            <w:tcW w:w="3397" w:type="dxa"/>
            <w:vAlign w:val="center"/>
          </w:tcPr>
          <w:p w14:paraId="508D85E6"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0569B33"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5015ABC1" w14:textId="77777777" w:rsidR="00FD36C3" w:rsidRPr="00FD26DD" w:rsidRDefault="004D1C23" w:rsidP="00CD2A7F">
            <w:pPr>
              <w:rPr>
                <w:rFonts w:eastAsia="SimSun"/>
                <w:lang w:val="el-GR"/>
              </w:rPr>
            </w:pPr>
            <w:r w:rsidRPr="00D63725">
              <w:rPr>
                <w:lang w:val="el-GR" w:eastAsia="en-US"/>
              </w:rPr>
              <w:t xml:space="preserve">Βλ. Παρ. </w:t>
            </w:r>
            <w:r w:rsidR="00340CC1">
              <w:rPr>
                <w:lang w:val="el-GR" w:eastAsia="en-US"/>
              </w:rPr>
              <w:fldChar w:fldCharType="begin"/>
            </w:r>
            <w:r w:rsidR="00556A23">
              <w:rPr>
                <w:lang w:val="el-GR" w:eastAsia="en-US"/>
              </w:rPr>
              <w:instrText xml:space="preserve"> REF _Ref51336725 \h </w:instrText>
            </w:r>
            <w:r w:rsidR="00340CC1">
              <w:rPr>
                <w:lang w:val="el-GR" w:eastAsia="en-US"/>
              </w:rPr>
            </w:r>
            <w:r w:rsidR="00340CC1">
              <w:rPr>
                <w:lang w:val="el-GR" w:eastAsia="en-US"/>
              </w:rPr>
              <w:fldChar w:fldCharType="separate"/>
            </w:r>
          </w:p>
          <w:p w14:paraId="37B1E9AC" w14:textId="254DCEBE" w:rsidR="004D1C23" w:rsidRPr="00E14FF7" w:rsidRDefault="00FD36C3" w:rsidP="00AB1716">
            <w:pPr>
              <w:widowControl w:val="0"/>
              <w:suppressAutoHyphens w:val="0"/>
              <w:spacing w:after="0"/>
              <w:rPr>
                <w:lang w:val="el-GR" w:eastAsia="en-US"/>
              </w:rPr>
            </w:pPr>
            <w:r w:rsidRPr="00FD36C3">
              <w:rPr>
                <w:rFonts w:eastAsia="SimSun"/>
                <w:bCs/>
                <w:lang w:val="el-GR"/>
              </w:rPr>
              <w:t>Φορέας Υλοποίησης – Αναθέτουσα Αρχή</w:t>
            </w:r>
            <w:r w:rsidR="00340CC1">
              <w:rPr>
                <w:lang w:val="el-GR" w:eastAsia="en-US"/>
              </w:rPr>
              <w:fldChar w:fldCharType="end"/>
            </w:r>
          </w:p>
        </w:tc>
      </w:tr>
      <w:tr w:rsidR="004D1C23" w:rsidRPr="00A96185" w14:paraId="3D68A998" w14:textId="77777777" w:rsidTr="00AB1716">
        <w:tc>
          <w:tcPr>
            <w:tcW w:w="3397" w:type="dxa"/>
            <w:vAlign w:val="center"/>
          </w:tcPr>
          <w:p w14:paraId="1D37A29B"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7A65CB61" w14:textId="77777777" w:rsidR="004D1C23" w:rsidRPr="00D63725" w:rsidRDefault="004D1C23" w:rsidP="00AB1716">
            <w:pPr>
              <w:widowControl w:val="0"/>
              <w:suppressAutoHyphens w:val="0"/>
              <w:spacing w:after="0"/>
              <w:rPr>
                <w:lang w:val="el-GR" w:eastAsia="en-US"/>
              </w:rPr>
            </w:pPr>
            <w:r w:rsidRPr="00D63725">
              <w:rPr>
                <w:lang w:val="el-GR" w:eastAsia="en-US"/>
              </w:rPr>
              <w:t xml:space="preserve">Υπουργείο </w:t>
            </w:r>
            <w:r w:rsidR="000D444D">
              <w:rPr>
                <w:lang w:val="el-GR" w:eastAsia="en-US"/>
              </w:rPr>
              <w:t>Υγείας</w:t>
            </w:r>
          </w:p>
        </w:tc>
        <w:tc>
          <w:tcPr>
            <w:tcW w:w="3928" w:type="dxa"/>
            <w:vAlign w:val="center"/>
          </w:tcPr>
          <w:p w14:paraId="2E38357C" w14:textId="0376326B" w:rsidR="004D1C23" w:rsidRPr="00D63725" w:rsidRDefault="000D444D" w:rsidP="00AB1716">
            <w:pPr>
              <w:widowControl w:val="0"/>
              <w:suppressAutoHyphens w:val="0"/>
              <w:spacing w:after="0"/>
              <w:rPr>
                <w:lang w:val="el-GR" w:eastAsia="en-US"/>
              </w:rPr>
            </w:pPr>
            <w:r w:rsidRPr="000D444D">
              <w:t>www</w:t>
            </w:r>
            <w:r w:rsidRPr="00A96185">
              <w:rPr>
                <w:lang w:val="el-GR"/>
              </w:rPr>
              <w:t>.</w:t>
            </w:r>
            <w:proofErr w:type="spellStart"/>
            <w:r w:rsidRPr="000D444D">
              <w:t>moh</w:t>
            </w:r>
            <w:proofErr w:type="spellEnd"/>
            <w:r w:rsidRPr="00A96185">
              <w:rPr>
                <w:lang w:val="el-GR"/>
              </w:rPr>
              <w:t>.</w:t>
            </w:r>
            <w:r w:rsidRPr="000D444D">
              <w:t>gov</w:t>
            </w:r>
            <w:r w:rsidRPr="00A96185">
              <w:rPr>
                <w:lang w:val="el-GR"/>
              </w:rPr>
              <w:t>.</w:t>
            </w:r>
            <w:r w:rsidRPr="000D444D">
              <w:t>gr</w:t>
            </w:r>
            <w:r w:rsidRPr="00A96185">
              <w:rPr>
                <w:lang w:val="el-GR"/>
              </w:rPr>
              <w:t>/</w:t>
            </w:r>
            <w:r w:rsidR="004D1C23" w:rsidRPr="00D63725">
              <w:rPr>
                <w:lang w:val="el-GR" w:eastAsia="en-US"/>
              </w:rPr>
              <w:t xml:space="preserve">Βλ. Παρ. </w:t>
            </w:r>
            <w:r w:rsidR="00340CC1">
              <w:rPr>
                <w:lang w:val="el-GR" w:eastAsia="en-US"/>
              </w:rPr>
              <w:fldChar w:fldCharType="begin"/>
            </w:r>
            <w:r w:rsidR="00FD26DD">
              <w:rPr>
                <w:lang w:val="el-GR" w:eastAsia="en-US"/>
              </w:rPr>
              <w:instrText xml:space="preserve"> REF _Ref55370267 \r \h </w:instrText>
            </w:r>
            <w:r w:rsidR="00340CC1">
              <w:rPr>
                <w:lang w:val="el-GR" w:eastAsia="en-US"/>
              </w:rPr>
            </w:r>
            <w:r w:rsidR="00340CC1">
              <w:rPr>
                <w:lang w:val="el-GR" w:eastAsia="en-US"/>
              </w:rPr>
              <w:fldChar w:fldCharType="separate"/>
            </w:r>
            <w:r w:rsidR="00FD36C3">
              <w:rPr>
                <w:cs/>
                <w:lang w:val="el-GR" w:eastAsia="en-US"/>
              </w:rPr>
              <w:t>‎</w:t>
            </w:r>
            <w:r w:rsidR="00FD36C3">
              <w:rPr>
                <w:lang w:val="el-GR" w:eastAsia="en-US"/>
              </w:rPr>
              <w:t>1.1.2</w:t>
            </w:r>
            <w:r w:rsidR="00340CC1">
              <w:rPr>
                <w:lang w:val="el-GR" w:eastAsia="en-US"/>
              </w:rPr>
              <w:fldChar w:fldCharType="end"/>
            </w:r>
          </w:p>
        </w:tc>
      </w:tr>
      <w:tr w:rsidR="00FD26DD" w:rsidRPr="00A96185" w14:paraId="6AAC70E5" w14:textId="77777777" w:rsidTr="00F823E5">
        <w:tc>
          <w:tcPr>
            <w:tcW w:w="3397" w:type="dxa"/>
            <w:vAlign w:val="center"/>
          </w:tcPr>
          <w:p w14:paraId="733EF3FF"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51237E4A"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0D444D" w:rsidRPr="000D444D">
              <w:rPr>
                <w:lang w:val="el-GR" w:eastAsia="en-US"/>
              </w:rPr>
              <w:t>Υγείας</w:t>
            </w:r>
          </w:p>
        </w:tc>
        <w:tc>
          <w:tcPr>
            <w:tcW w:w="3928" w:type="dxa"/>
          </w:tcPr>
          <w:p w14:paraId="59B0B213" w14:textId="7E891443" w:rsidR="00FD26DD" w:rsidRPr="00D63725" w:rsidRDefault="000D444D" w:rsidP="00FD26DD">
            <w:pPr>
              <w:widowControl w:val="0"/>
              <w:suppressAutoHyphens w:val="0"/>
              <w:spacing w:after="0"/>
              <w:rPr>
                <w:lang w:val="el-GR" w:eastAsia="en-US"/>
              </w:rPr>
            </w:pPr>
            <w:r w:rsidRPr="000D444D">
              <w:t>www</w:t>
            </w:r>
            <w:r w:rsidRPr="00A96185">
              <w:rPr>
                <w:lang w:val="el-GR"/>
              </w:rPr>
              <w:t>.</w:t>
            </w:r>
            <w:proofErr w:type="spellStart"/>
            <w:r w:rsidRPr="000D444D">
              <w:t>moh</w:t>
            </w:r>
            <w:proofErr w:type="spellEnd"/>
            <w:r w:rsidRPr="00A96185">
              <w:rPr>
                <w:lang w:val="el-GR"/>
              </w:rPr>
              <w:t>.</w:t>
            </w:r>
            <w:r w:rsidRPr="000D444D">
              <w:t>gov</w:t>
            </w:r>
            <w:r w:rsidRPr="00A96185">
              <w:rPr>
                <w:lang w:val="el-GR"/>
              </w:rPr>
              <w:t>.</w:t>
            </w:r>
            <w:r w:rsidRPr="000D444D">
              <w:t>gr</w:t>
            </w:r>
            <w:r w:rsidRPr="00A96185">
              <w:rPr>
                <w:lang w:val="el-GR"/>
              </w:rPr>
              <w:t>/</w:t>
            </w:r>
            <w:r w:rsidR="00FD26DD" w:rsidRPr="00D63725">
              <w:rPr>
                <w:lang w:val="el-GR" w:eastAsia="en-US"/>
              </w:rPr>
              <w:t xml:space="preserve">Βλ. Παρ. </w:t>
            </w:r>
            <w:r w:rsidR="00340CC1">
              <w:rPr>
                <w:lang w:val="el-GR" w:eastAsia="en-US"/>
              </w:rPr>
              <w:fldChar w:fldCharType="begin"/>
            </w:r>
            <w:r w:rsidR="00FD26DD">
              <w:rPr>
                <w:lang w:val="el-GR" w:eastAsia="en-US"/>
              </w:rPr>
              <w:instrText xml:space="preserve"> REF _Ref55370267 \r \h </w:instrText>
            </w:r>
            <w:r w:rsidR="00340CC1">
              <w:rPr>
                <w:lang w:val="el-GR" w:eastAsia="en-US"/>
              </w:rPr>
            </w:r>
            <w:r w:rsidR="00340CC1">
              <w:rPr>
                <w:lang w:val="el-GR" w:eastAsia="en-US"/>
              </w:rPr>
              <w:fldChar w:fldCharType="separate"/>
            </w:r>
            <w:r w:rsidR="00FD36C3">
              <w:rPr>
                <w:cs/>
                <w:lang w:val="el-GR" w:eastAsia="en-US"/>
              </w:rPr>
              <w:t>‎</w:t>
            </w:r>
            <w:r w:rsidR="00FD36C3">
              <w:rPr>
                <w:lang w:val="el-GR" w:eastAsia="en-US"/>
              </w:rPr>
              <w:t>1.1.2</w:t>
            </w:r>
            <w:r w:rsidR="00340CC1">
              <w:rPr>
                <w:lang w:val="el-GR" w:eastAsia="en-US"/>
              </w:rPr>
              <w:fldChar w:fldCharType="end"/>
            </w:r>
          </w:p>
        </w:tc>
      </w:tr>
      <w:tr w:rsidR="00FD26DD" w:rsidRPr="00A96185" w14:paraId="4E2485D1" w14:textId="77777777" w:rsidTr="00F823E5">
        <w:tc>
          <w:tcPr>
            <w:tcW w:w="3397" w:type="dxa"/>
            <w:vAlign w:val="center"/>
          </w:tcPr>
          <w:p w14:paraId="7473F3E7"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F60E8A5"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0D444D" w:rsidRPr="000D444D">
              <w:rPr>
                <w:lang w:val="el-GR" w:eastAsia="en-US"/>
              </w:rPr>
              <w:t>Υγείας</w:t>
            </w:r>
          </w:p>
        </w:tc>
        <w:tc>
          <w:tcPr>
            <w:tcW w:w="3928" w:type="dxa"/>
          </w:tcPr>
          <w:p w14:paraId="63C9C201" w14:textId="5818F3F7" w:rsidR="00FD26DD" w:rsidRPr="00D63725" w:rsidRDefault="000D444D" w:rsidP="00FD26DD">
            <w:pPr>
              <w:widowControl w:val="0"/>
              <w:suppressAutoHyphens w:val="0"/>
              <w:spacing w:after="0"/>
              <w:rPr>
                <w:lang w:val="el-GR" w:eastAsia="en-US"/>
              </w:rPr>
            </w:pPr>
            <w:r w:rsidRPr="000D444D">
              <w:t>www</w:t>
            </w:r>
            <w:r w:rsidRPr="00A96185">
              <w:rPr>
                <w:lang w:val="el-GR"/>
              </w:rPr>
              <w:t>.</w:t>
            </w:r>
            <w:proofErr w:type="spellStart"/>
            <w:r w:rsidRPr="000D444D">
              <w:t>moh</w:t>
            </w:r>
            <w:proofErr w:type="spellEnd"/>
            <w:r w:rsidRPr="00A96185">
              <w:rPr>
                <w:lang w:val="el-GR"/>
              </w:rPr>
              <w:t>.</w:t>
            </w:r>
            <w:r w:rsidRPr="000D444D">
              <w:t>gov</w:t>
            </w:r>
            <w:r w:rsidRPr="00A96185">
              <w:rPr>
                <w:lang w:val="el-GR"/>
              </w:rPr>
              <w:t>.</w:t>
            </w:r>
            <w:r w:rsidRPr="000D444D">
              <w:t>gr</w:t>
            </w:r>
            <w:r w:rsidRPr="00A96185">
              <w:rPr>
                <w:lang w:val="el-GR"/>
              </w:rPr>
              <w:t>/</w:t>
            </w:r>
            <w:r w:rsidR="00FD26DD" w:rsidRPr="00D63725">
              <w:rPr>
                <w:lang w:val="el-GR" w:eastAsia="en-US"/>
              </w:rPr>
              <w:t xml:space="preserve">Βλ. Παρ. </w:t>
            </w:r>
            <w:r w:rsidR="00340CC1">
              <w:rPr>
                <w:lang w:val="el-GR" w:eastAsia="en-US"/>
              </w:rPr>
              <w:fldChar w:fldCharType="begin"/>
            </w:r>
            <w:r w:rsidR="00FD26DD">
              <w:rPr>
                <w:lang w:val="el-GR" w:eastAsia="en-US"/>
              </w:rPr>
              <w:instrText xml:space="preserve"> REF _Ref55370267 \r \h </w:instrText>
            </w:r>
            <w:r w:rsidR="00340CC1">
              <w:rPr>
                <w:lang w:val="el-GR" w:eastAsia="en-US"/>
              </w:rPr>
            </w:r>
            <w:r w:rsidR="00340CC1">
              <w:rPr>
                <w:lang w:val="el-GR" w:eastAsia="en-US"/>
              </w:rPr>
              <w:fldChar w:fldCharType="separate"/>
            </w:r>
            <w:r w:rsidR="00FD36C3">
              <w:rPr>
                <w:cs/>
                <w:lang w:val="el-GR" w:eastAsia="en-US"/>
              </w:rPr>
              <w:t>‎</w:t>
            </w:r>
            <w:r w:rsidR="00FD36C3">
              <w:rPr>
                <w:lang w:val="el-GR" w:eastAsia="en-US"/>
              </w:rPr>
              <w:t>1.1.2</w:t>
            </w:r>
            <w:r w:rsidR="00340CC1">
              <w:rPr>
                <w:lang w:val="el-GR" w:eastAsia="en-US"/>
              </w:rPr>
              <w:fldChar w:fldCharType="end"/>
            </w:r>
          </w:p>
        </w:tc>
      </w:tr>
      <w:tr w:rsidR="004D1C23" w:rsidRPr="00FD26DD" w:rsidDel="00DF55C4" w14:paraId="5D296558" w14:textId="77777777" w:rsidTr="00AB1716">
        <w:tc>
          <w:tcPr>
            <w:tcW w:w="3397" w:type="dxa"/>
            <w:vAlign w:val="center"/>
          </w:tcPr>
          <w:p w14:paraId="6A2E7A84"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141F00C2"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46CCE0C" w14:textId="48C0B30E"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340CC1">
              <w:rPr>
                <w:lang w:eastAsia="en-US"/>
              </w:rPr>
              <w:fldChar w:fldCharType="begin"/>
            </w:r>
            <w:r w:rsidR="00FD26DD">
              <w:rPr>
                <w:lang w:eastAsia="en-US"/>
              </w:rPr>
              <w:instrText xml:space="preserve"> REF _Ref55370267 \r \h </w:instrText>
            </w:r>
            <w:r w:rsidR="00340CC1">
              <w:rPr>
                <w:lang w:eastAsia="en-US"/>
              </w:rPr>
            </w:r>
            <w:r w:rsidR="00340CC1">
              <w:rPr>
                <w:lang w:eastAsia="en-US"/>
              </w:rPr>
              <w:fldChar w:fldCharType="separate"/>
            </w:r>
            <w:r w:rsidR="00FD36C3">
              <w:rPr>
                <w:cs/>
                <w:lang w:eastAsia="en-US"/>
              </w:rPr>
              <w:t>‎</w:t>
            </w:r>
            <w:r w:rsidR="00FD36C3">
              <w:rPr>
                <w:lang w:eastAsia="en-US"/>
              </w:rPr>
              <w:t>1.1.2</w:t>
            </w:r>
            <w:r w:rsidR="00340CC1">
              <w:rPr>
                <w:lang w:eastAsia="en-US"/>
              </w:rPr>
              <w:fldChar w:fldCharType="end"/>
            </w:r>
          </w:p>
        </w:tc>
      </w:tr>
    </w:tbl>
    <w:p w14:paraId="1821C9A5" w14:textId="77777777" w:rsidR="00B42BA2" w:rsidRPr="00FD26DD" w:rsidRDefault="00B42BA2" w:rsidP="00CD2A7F">
      <w:pPr>
        <w:rPr>
          <w:rFonts w:eastAsia="SimSun"/>
          <w:lang w:val="el-GR"/>
        </w:rPr>
      </w:pPr>
      <w:bookmarkStart w:id="426" w:name="_Ref51336725"/>
      <w:bookmarkStart w:id="427" w:name="_Toc53671308"/>
    </w:p>
    <w:p w14:paraId="63418F43" w14:textId="77777777" w:rsidR="00556A23" w:rsidRPr="002373E7" w:rsidRDefault="00556A23">
      <w:pPr>
        <w:pStyle w:val="5"/>
        <w:numPr>
          <w:ilvl w:val="2"/>
          <w:numId w:val="14"/>
        </w:numPr>
        <w:rPr>
          <w:rFonts w:eastAsia="SimSun" w:cs="Tahoma"/>
          <w:bCs/>
        </w:rPr>
      </w:pPr>
      <w:bookmarkStart w:id="428" w:name="_Toc126503258"/>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26"/>
      <w:bookmarkEnd w:id="427"/>
      <w:bookmarkEnd w:id="428"/>
      <w:proofErr w:type="spellEnd"/>
      <w:r w:rsidRPr="002373E7">
        <w:rPr>
          <w:rFonts w:eastAsia="SimSun" w:cs="Tahoma"/>
          <w:bCs/>
        </w:rPr>
        <w:t xml:space="preserve"> </w:t>
      </w:r>
    </w:p>
    <w:p w14:paraId="6521F2C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626AA1CA"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FCDADC2"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08FAA1F"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27E150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9FA2029"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BB0B014"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45FD610"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1BA42C1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43CF13D"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30FF541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E494F78"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 </w:t>
      </w:r>
    </w:p>
    <w:p w14:paraId="6D7A7E04"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F414DFA" w14:textId="77777777" w:rsidR="00556A23" w:rsidRPr="00252498" w:rsidRDefault="00556A23" w:rsidP="00047C57">
      <w:pPr>
        <w:rPr>
          <w:rFonts w:eastAsia="SimSun"/>
          <w:lang w:val="el-GR"/>
        </w:rPr>
      </w:pPr>
    </w:p>
    <w:p w14:paraId="5759204C" w14:textId="77777777" w:rsidR="00556A23" w:rsidRPr="00FD26DD" w:rsidRDefault="00FD26DD">
      <w:pPr>
        <w:pStyle w:val="5"/>
        <w:numPr>
          <w:ilvl w:val="2"/>
          <w:numId w:val="14"/>
        </w:numPr>
        <w:rPr>
          <w:rFonts w:eastAsia="SimSun" w:cs="Tahoma"/>
          <w:bCs/>
          <w:lang w:val="el-GR"/>
        </w:rPr>
      </w:pPr>
      <w:bookmarkStart w:id="429" w:name="_Ref55370267"/>
      <w:bookmarkStart w:id="430" w:name="_Toc126503259"/>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9"/>
      <w:bookmarkEnd w:id="430"/>
    </w:p>
    <w:p w14:paraId="1138F175" w14:textId="77777777" w:rsidR="007C3D4C" w:rsidRPr="007C3D4C" w:rsidRDefault="007C3D4C" w:rsidP="007C3D4C">
      <w:pPr>
        <w:spacing w:line="252" w:lineRule="auto"/>
        <w:rPr>
          <w:color w:val="000000" w:themeColor="text1"/>
          <w:lang w:val="el-GR"/>
        </w:rPr>
      </w:pPr>
      <w:bookmarkStart w:id="431"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8B6407">
        <w:rPr>
          <w:b/>
          <w:color w:val="000000" w:themeColor="text1"/>
          <w:lang w:val="el-GR"/>
        </w:rPr>
        <w:t>Υγείας</w:t>
      </w:r>
      <w:r w:rsidRPr="007C3D4C">
        <w:rPr>
          <w:lang w:val="el-GR"/>
        </w:rPr>
        <w:t xml:space="preserve"> </w:t>
      </w:r>
      <w:r w:rsidRPr="007C3D4C">
        <w:rPr>
          <w:color w:val="000000" w:themeColor="text1"/>
          <w:lang w:val="el-GR"/>
        </w:rPr>
        <w:t>(Φορέας Κεντρικής Κυβέρνησης).</w:t>
      </w:r>
    </w:p>
    <w:p w14:paraId="5093D3EB" w14:textId="77777777" w:rsidR="00047C57" w:rsidRPr="00FD26DD" w:rsidRDefault="00047C57" w:rsidP="00047C57">
      <w:pPr>
        <w:rPr>
          <w:rFonts w:eastAsia="SimSun"/>
          <w:lang w:val="el-GR"/>
        </w:rPr>
      </w:pPr>
    </w:p>
    <w:p w14:paraId="5235C3F9" w14:textId="77777777" w:rsidR="00556A23" w:rsidRPr="003329FF" w:rsidRDefault="00556A23">
      <w:pPr>
        <w:pStyle w:val="5"/>
        <w:numPr>
          <w:ilvl w:val="2"/>
          <w:numId w:val="14"/>
        </w:numPr>
        <w:rPr>
          <w:rFonts w:eastAsia="SimSun" w:cs="Tahoma"/>
          <w:bCs/>
          <w:lang w:val="el-GR"/>
        </w:rPr>
      </w:pPr>
      <w:bookmarkStart w:id="432" w:name="_Ref122691609"/>
      <w:bookmarkStart w:id="433" w:name="_Toc126503260"/>
      <w:r w:rsidRPr="003329FF">
        <w:rPr>
          <w:rFonts w:eastAsia="SimSun" w:cs="Tahoma"/>
          <w:bCs/>
          <w:lang w:val="el-GR"/>
        </w:rPr>
        <w:t>Όργανα &amp; Επιτροπές Παρακολούθησης, Διακυβέρνησης και Ελέγχου του Έργου</w:t>
      </w:r>
      <w:bookmarkEnd w:id="431"/>
      <w:bookmarkEnd w:id="432"/>
      <w:bookmarkEnd w:id="433"/>
    </w:p>
    <w:p w14:paraId="73AC0CFB"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A7AFE1C"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4B7334A3"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DB74176"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A570318"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171E5E2D"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030FAF81"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BCCA276"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44813DFE" w14:textId="77777777" w:rsidR="00E0686B" w:rsidRPr="000A1F30" w:rsidRDefault="00E0686B" w:rsidP="00E0686B">
      <w:pPr>
        <w:rPr>
          <w:bCs/>
          <w:lang w:val="el-GR"/>
        </w:rPr>
      </w:pPr>
    </w:p>
    <w:p w14:paraId="2D3421CA"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44011BD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79962906" w14:textId="77777777" w:rsidR="00E0686B" w:rsidRPr="000A1F30" w:rsidRDefault="00E0686B" w:rsidP="00E0686B">
      <w:pPr>
        <w:rPr>
          <w:bCs/>
          <w:lang w:val="el-GR"/>
        </w:rPr>
      </w:pPr>
    </w:p>
    <w:p w14:paraId="10B0B92D"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66BCBFB3"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72131363" w14:textId="77777777" w:rsidR="00E0686B" w:rsidRPr="000A1F30" w:rsidRDefault="00E0686B" w:rsidP="00E0686B">
      <w:pPr>
        <w:rPr>
          <w:lang w:val="el-GR"/>
        </w:rPr>
      </w:pPr>
    </w:p>
    <w:p w14:paraId="60DBA33E" w14:textId="77777777" w:rsidR="00BD0298" w:rsidRPr="00EF2204" w:rsidRDefault="00BD0298" w:rsidP="00EF2204">
      <w:pPr>
        <w:rPr>
          <w:rFonts w:eastAsia="SimSun"/>
          <w:lang w:val="el-GR"/>
        </w:rPr>
      </w:pPr>
    </w:p>
    <w:p w14:paraId="6512591D" w14:textId="77777777" w:rsidR="00556A23" w:rsidRDefault="00556A23">
      <w:pPr>
        <w:pStyle w:val="3"/>
        <w:numPr>
          <w:ilvl w:val="0"/>
          <w:numId w:val="22"/>
        </w:numPr>
        <w:rPr>
          <w:lang w:val="el-GR"/>
        </w:rPr>
      </w:pPr>
      <w:bookmarkStart w:id="434" w:name="_Ref40953149"/>
      <w:bookmarkStart w:id="435" w:name="_Toc97194338"/>
      <w:bookmarkStart w:id="436" w:name="_Toc97194472"/>
      <w:bookmarkStart w:id="437" w:name="_Toc12650326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4"/>
      <w:r w:rsidR="00A22261">
        <w:rPr>
          <w:lang w:val="el-GR"/>
        </w:rPr>
        <w:t>ύμβασης</w:t>
      </w:r>
      <w:bookmarkEnd w:id="435"/>
      <w:bookmarkEnd w:id="436"/>
      <w:bookmarkEnd w:id="437"/>
    </w:p>
    <w:p w14:paraId="0BF19457" w14:textId="77777777" w:rsidR="00BD0298" w:rsidRPr="00BD0298" w:rsidRDefault="00BD0298" w:rsidP="00370D99">
      <w:pPr>
        <w:rPr>
          <w:lang w:val="el-GR"/>
        </w:rPr>
      </w:pPr>
      <w:bookmarkStart w:id="438" w:name="_Toc97195373"/>
      <w:bookmarkStart w:id="439" w:name="_Toc97195542"/>
      <w:bookmarkEnd w:id="438"/>
      <w:bookmarkEnd w:id="439"/>
    </w:p>
    <w:p w14:paraId="4DD4892C" w14:textId="77777777" w:rsidR="00C15B52" w:rsidRDefault="00346ADE">
      <w:pPr>
        <w:pStyle w:val="4"/>
        <w:numPr>
          <w:ilvl w:val="1"/>
          <w:numId w:val="22"/>
        </w:numPr>
        <w:ind w:hanging="306"/>
        <w:rPr>
          <w:rFonts w:cs="Tahoma"/>
          <w:szCs w:val="22"/>
          <w:lang w:val="el-GR"/>
        </w:rPr>
      </w:pPr>
      <w:bookmarkStart w:id="440" w:name="_Toc97195374"/>
      <w:bookmarkStart w:id="441" w:name="_Toc97195543"/>
      <w:bookmarkStart w:id="442" w:name="_Ref122694908"/>
      <w:bookmarkStart w:id="443" w:name="_Toc126503262"/>
      <w:bookmarkEnd w:id="440"/>
      <w:bookmarkEnd w:id="441"/>
      <w:r>
        <w:rPr>
          <w:rFonts w:cs="Tahoma"/>
          <w:szCs w:val="22"/>
          <w:lang w:val="el-GR"/>
        </w:rPr>
        <w:t>ΠΕΡΙΒΑΛΛΟΝ ΤΟΥ ΕΡΓΟΥ</w:t>
      </w:r>
      <w:bookmarkEnd w:id="442"/>
      <w:bookmarkEnd w:id="443"/>
    </w:p>
    <w:p w14:paraId="6D9F4655" w14:textId="77777777" w:rsidR="00A96185" w:rsidRPr="00A96185" w:rsidRDefault="00A96185" w:rsidP="00A96185">
      <w:pPr>
        <w:pStyle w:val="aff"/>
        <w:numPr>
          <w:ilvl w:val="0"/>
          <w:numId w:val="22"/>
        </w:numPr>
        <w:rPr>
          <w:lang w:val="el-GR"/>
        </w:rPr>
      </w:pPr>
      <w:bookmarkStart w:id="444" w:name="_Hlk127876569"/>
      <w:bookmarkStart w:id="445" w:name="_Hlk126502893"/>
      <w:r w:rsidRPr="00A96185">
        <w:rPr>
          <w:rFonts w:eastAsia="SimSun"/>
          <w:lang w:val="el-GR"/>
        </w:rPr>
        <w:t>Αντικείμενο του Προγράμματος «</w:t>
      </w:r>
      <w:r w:rsidRPr="00A96185">
        <w:rPr>
          <w:rFonts w:eastAsia="SimSun"/>
          <w:lang w:val="en-US"/>
        </w:rPr>
        <w:t>DENTIST</w:t>
      </w:r>
      <w:r w:rsidRPr="00A96185">
        <w:rPr>
          <w:rFonts w:eastAsia="SimSun"/>
          <w:lang w:val="el-GR"/>
        </w:rPr>
        <w:t xml:space="preserve"> PASS» αποτελεί η παροχή </w:t>
      </w:r>
      <w:r w:rsidRPr="00A96185">
        <w:rPr>
          <w:lang w:val="el-GR"/>
        </w:rPr>
        <w:t>οικονομικής ενίσχυσης για τη διενέργεια πράξεων προληπτικής οδοντιατρικής φροντίδας σε παιδιά ηλικίας έξι έως δώδεκα (6-12) ετών (δικαιούχοι), στο πλαίσιο του έργου «Υλοποίηση Εθνικού Προγράμματος Πρόληψης της Δημόσιας Υγείας «Σπύρος Δοξιάδης»» (</w:t>
      </w:r>
      <w:bookmarkStart w:id="446" w:name="_Hlk125622240"/>
      <w:r w:rsidRPr="00A96185">
        <w:rPr>
          <w:lang w:val="el-GR"/>
        </w:rPr>
        <w:t>κωδικός Δράσης 16783</w:t>
      </w:r>
      <w:bookmarkEnd w:id="446"/>
      <w:r w:rsidRPr="00A96185">
        <w:rPr>
          <w:lang w:val="el-GR"/>
        </w:rPr>
        <w:t xml:space="preserve">), του Ταμείου Ανάκαμψης και Ανθεκτικότητας Ελλάδα 2.0., που χρηματοδοτείται σύμφωνα με το «Εθνικό Σχέδιο Ανάκαμψης και ανθεκτικότητας Ελλάδα 2.0.». Το Πρόγραμμα έχει ως στόχο </w:t>
      </w:r>
      <w:r w:rsidRPr="00301AC4">
        <w:t> </w:t>
      </w:r>
      <w:r w:rsidRPr="00A96185">
        <w:rPr>
          <w:lang w:val="el-GR"/>
        </w:rPr>
        <w:t>την βελτιστοποίηση της ποιότητας της προληπτικής οδοντιατρικής με ομάδα στόχο τα παιδιά ηλικίας 6-12 ετών και την εμπέδωση της φιλοσοφίας της προληπτικής οδοντιατρικής και της ενημέρωσης γονέων και παιδιών για την ανάγκη της επιμελούς φροντίδας της στοματικής κοιλότητας, ώστε τα τελευταία να μεγαλώσουν χωρίς οδοντιατρικά προβλήματα. Περιλαμβάνει έλεγχο της στοματικής υγιεινής, καθαρισμό και απομάκρυνση πλακών, φθορίωση και εν γένει παροχή οδηγιών για την στοματική υγιεινή των παιδιών.</w:t>
      </w:r>
    </w:p>
    <w:bookmarkEnd w:id="444"/>
    <w:p w14:paraId="125A138F" w14:textId="77777777" w:rsidR="00A96185" w:rsidRPr="00A96185" w:rsidRDefault="00A96185" w:rsidP="00A96185">
      <w:pPr>
        <w:pStyle w:val="aff"/>
        <w:numPr>
          <w:ilvl w:val="0"/>
          <w:numId w:val="22"/>
        </w:numPr>
        <w:rPr>
          <w:lang w:val="el-GR"/>
        </w:rPr>
      </w:pPr>
      <w:r w:rsidRPr="00A96185">
        <w:rPr>
          <w:lang w:val="el-GR"/>
        </w:rPr>
        <w:t xml:space="preserve">Ωφελούμενοι της ενίσχυσης είναι τα παιδιά  που έχουν γεννηθεί κατά τα ημερολογιακά έτη 2011 έως και 2016, διαμένουν νόμιμα στην ελληνική επικράτεια και διαθέτουν Αριθμό Μητρώου Κοινωνικής Ασφάλισης (ΑΜΚΑ), είτε Προσωρινό Αριθμό Ασφάλισης και Υγειονομικής Περίθαλψης Αλλοδαπού (ΠΑΑΥΠΑ). </w:t>
      </w:r>
    </w:p>
    <w:p w14:paraId="24ACFEFC" w14:textId="77777777" w:rsidR="00A96185" w:rsidRPr="00A96185" w:rsidRDefault="00A96185" w:rsidP="00A96185">
      <w:pPr>
        <w:pStyle w:val="aff"/>
        <w:numPr>
          <w:ilvl w:val="0"/>
          <w:numId w:val="22"/>
        </w:numPr>
        <w:rPr>
          <w:lang w:val="el-GR"/>
        </w:rPr>
      </w:pPr>
      <w:r w:rsidRPr="00A96185">
        <w:rPr>
          <w:lang w:val="el-GR"/>
        </w:rPr>
        <w:t>Η ενίσχυση λαμβάνεται, για λογαριασμό του παιδιού, από ενήλικο φυσικό Πρόσωπο το οποίο ασκεί (μεμονωμένα ή από κοινού) την επιμέλεια ή επιτροπεία του παιδιού. Το φυσικό αυτό πρόσωπο, στο οποίο πιστώνεται το ποσό της ενίσχυσης, νοείται και ως ο Δικαιούχος της ενίσχυσης.</w:t>
      </w:r>
    </w:p>
    <w:p w14:paraId="1BBEDF91" w14:textId="77777777" w:rsidR="00A96185" w:rsidRPr="00A96185" w:rsidRDefault="00A96185" w:rsidP="00A96185">
      <w:pPr>
        <w:pStyle w:val="aff"/>
        <w:numPr>
          <w:ilvl w:val="0"/>
          <w:numId w:val="22"/>
        </w:numPr>
        <w:rPr>
          <w:rFonts w:eastAsia="SimSun"/>
          <w:lang w:val="el-GR"/>
        </w:rPr>
      </w:pPr>
      <w:r w:rsidRPr="00A96185">
        <w:rPr>
          <w:rFonts w:eastAsia="SimSun"/>
          <w:lang w:val="el-GR"/>
        </w:rPr>
        <w:t>Κάθε δικαιούχος του προγράμματος λαμβάνει μία ψηφιακή χρεωστική κάρτα (</w:t>
      </w:r>
      <w:proofErr w:type="spellStart"/>
      <w:r w:rsidRPr="00A96185">
        <w:rPr>
          <w:rFonts w:eastAsia="SimSun"/>
          <w:lang w:val="el-GR"/>
        </w:rPr>
        <w:t>pass</w:t>
      </w:r>
      <w:proofErr w:type="spellEnd"/>
      <w:r w:rsidRPr="00A96185">
        <w:rPr>
          <w:rFonts w:eastAsia="SimSun"/>
          <w:lang w:val="el-GR"/>
        </w:rPr>
        <w:t xml:space="preserve">) ύψους 40 € ανά ωφελούμενο παιδί που πληροί τα κριτήρια </w:t>
      </w:r>
      <w:proofErr w:type="spellStart"/>
      <w:r w:rsidRPr="00A96185">
        <w:rPr>
          <w:rFonts w:eastAsia="SimSun"/>
          <w:lang w:val="el-GR"/>
        </w:rPr>
        <w:t>επιλεξιμότητας</w:t>
      </w:r>
      <w:proofErr w:type="spellEnd"/>
      <w:r w:rsidRPr="00A96185">
        <w:rPr>
          <w:rFonts w:eastAsia="SimSun"/>
          <w:lang w:val="el-GR"/>
        </w:rPr>
        <w:t>. Κάθε χρεωστική κάρτα μπορεί να καλύψει το σύνολο του κόστους των προβλεπόμενων υπηρεσιών οδοντιατρικής φροντίδας μέχρι του άνω ποσού. Το χρηματικό ποσό δύναται να χρησιμοποιείται αποκλειστικά από τα δικαιούμενα πρόσωπα για την πραγματοποίηση πράξεων προληπτικής οδοντιατρικής φροντίδας στο ωφελούμενο τέκνο και δεν είναι επιτρεπτή οποιαδήποτε μεταφορά σε τρίτο πρόσωπο εκτός των ανωτέρω ή η ανάληψή του.</w:t>
      </w:r>
    </w:p>
    <w:p w14:paraId="0493853C" w14:textId="77777777" w:rsidR="00A96185" w:rsidRPr="00A96185" w:rsidRDefault="00A96185" w:rsidP="00A96185">
      <w:pPr>
        <w:pStyle w:val="aff"/>
        <w:numPr>
          <w:ilvl w:val="0"/>
          <w:numId w:val="22"/>
        </w:numPr>
        <w:rPr>
          <w:rFonts w:eastAsia="SimSun"/>
          <w:lang w:val="el-GR"/>
        </w:rPr>
      </w:pPr>
      <w:r w:rsidRPr="00A96185">
        <w:rPr>
          <w:rFonts w:eastAsia="SimSun"/>
          <w:lang w:val="el-GR"/>
        </w:rPr>
        <w:t>Η οικονομική ενίσχυση πιστώνεται στον δικαιούχο, από την «Κοινωνία της Πληροφορίας Μονοπρόσωπη Α.Ε.» (ΚτΠ Μ.Α.Ε.) σε ψηφιακή χρεωστική κάρτα (</w:t>
      </w:r>
      <w:proofErr w:type="spellStart"/>
      <w:r w:rsidRPr="00A96185">
        <w:rPr>
          <w:rFonts w:eastAsia="SimSun"/>
          <w:lang w:val="el-GR"/>
        </w:rPr>
        <w:t>pass</w:t>
      </w:r>
      <w:proofErr w:type="spellEnd"/>
      <w:r w:rsidRPr="00A96185">
        <w:rPr>
          <w:rFonts w:eastAsia="SimSun"/>
          <w:lang w:val="el-GR"/>
        </w:rPr>
        <w:t xml:space="preserve">),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w:t>
      </w:r>
    </w:p>
    <w:p w14:paraId="2A6B142F" w14:textId="77777777" w:rsidR="00A96185" w:rsidRPr="00A96185" w:rsidRDefault="00A96185" w:rsidP="00A96185">
      <w:pPr>
        <w:pStyle w:val="aff"/>
        <w:numPr>
          <w:ilvl w:val="0"/>
          <w:numId w:val="22"/>
        </w:numPr>
        <w:rPr>
          <w:rFonts w:eastAsia="SimSun"/>
          <w:lang w:val="el-GR"/>
        </w:rPr>
      </w:pPr>
      <w:r w:rsidRPr="00A96185">
        <w:rPr>
          <w:lang w:val="el-GR"/>
        </w:rPr>
        <w:t xml:space="preserve">Για τους σκοπούς του Προγράμματος, </w:t>
      </w:r>
      <w:r w:rsidRPr="00A96185">
        <w:rPr>
          <w:rFonts w:eastAsia="SimSun"/>
          <w:lang w:val="el-GR"/>
        </w:rPr>
        <w:t xml:space="preserve">δημιουργείται η </w:t>
      </w:r>
      <w:r w:rsidRPr="00A96185">
        <w:rPr>
          <w:rFonts w:eastAsia="SimSun"/>
          <w:b/>
          <w:bCs/>
          <w:lang w:val="el-GR"/>
        </w:rPr>
        <w:t>Ηλεκτρονική Πλατφόρμα του Προγράμματος (Η.Π.Π.)</w:t>
      </w:r>
      <w:r w:rsidRPr="00A96185">
        <w:rPr>
          <w:rFonts w:eastAsia="SimSun"/>
          <w:lang w:val="el-GR"/>
        </w:rPr>
        <w:t xml:space="preserve">, η οποία είναι </w:t>
      </w:r>
      <w:proofErr w:type="spellStart"/>
      <w:r w:rsidRPr="00A96185">
        <w:rPr>
          <w:rFonts w:eastAsia="SimSun"/>
          <w:lang w:val="el-GR"/>
        </w:rPr>
        <w:t>προσβάσιμη</w:t>
      </w:r>
      <w:proofErr w:type="spellEnd"/>
      <w:r w:rsidRPr="00A96185">
        <w:rPr>
          <w:rFonts w:eastAsia="SimSun"/>
          <w:lang w:val="el-GR"/>
        </w:rPr>
        <w:t xml:space="preserve"> μέσω της Ενιαίας Ψηφιακής Πύλης της Δημόσιας Διοίκησης (gov.gr-ΕΨΠ). </w:t>
      </w:r>
    </w:p>
    <w:p w14:paraId="68F20A31" w14:textId="77777777" w:rsidR="00A96185" w:rsidRPr="00A96185" w:rsidRDefault="00A96185" w:rsidP="00A96185">
      <w:pPr>
        <w:pStyle w:val="aff"/>
        <w:numPr>
          <w:ilvl w:val="0"/>
          <w:numId w:val="22"/>
        </w:numPr>
        <w:rPr>
          <w:rFonts w:eastAsia="SimSun"/>
          <w:lang w:val="el-GR"/>
        </w:rPr>
      </w:pPr>
      <w:r w:rsidRPr="00A96185">
        <w:rPr>
          <w:lang w:val="el-GR"/>
        </w:rPr>
        <w:t xml:space="preserve">Απαραίτητη προϋπόθεση για να λάβει ο δικαιούχος την οικονομική ενίσχυση είναι να υποβάλλει αίτηση στην </w:t>
      </w:r>
      <w:r w:rsidRPr="00A96185">
        <w:rPr>
          <w:b/>
          <w:lang w:val="el-GR"/>
        </w:rPr>
        <w:t>Η.Π.Π.</w:t>
      </w:r>
      <w:r w:rsidRPr="00A96185">
        <w:rPr>
          <w:bCs/>
          <w:lang w:val="el-GR"/>
        </w:rPr>
        <w:t>,</w:t>
      </w:r>
      <w:r w:rsidRPr="00A96185">
        <w:rPr>
          <w:b/>
          <w:lang w:val="el-GR"/>
        </w:rPr>
        <w:t xml:space="preserve"> </w:t>
      </w:r>
      <w:r w:rsidRPr="00A96185">
        <w:rPr>
          <w:bCs/>
          <w:lang w:val="el-GR"/>
        </w:rPr>
        <w:t xml:space="preserve">η οποία πρέπει να εγκριθεί. Για το σκοπό αυτό, ο δικαιούχος πρέπει να </w:t>
      </w:r>
      <w:r w:rsidRPr="00A96185">
        <w:rPr>
          <w:lang w:val="el-GR"/>
        </w:rPr>
        <w:t>διαθέτει Αριθμό Φορολογικού Μητρώου και προσωπικούς κωδικούς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F474EA">
        <w:t>taxisnet</w:t>
      </w:r>
      <w:proofErr w:type="spellEnd"/>
      <w:r w:rsidRPr="00A96185">
        <w:rPr>
          <w:lang w:val="el-GR"/>
        </w:rPr>
        <w:t>).  Δικαιούχοι που δεν έχουν τη δυνατότητα να υποβάλλουν αίτηση μέσω της Η.Π.Π., μπορούν να την υποβάλλουν μέσω Κ.Ε.Π.</w:t>
      </w:r>
    </w:p>
    <w:p w14:paraId="287DDFB4" w14:textId="77777777" w:rsidR="00A96185" w:rsidRPr="00A96185" w:rsidRDefault="00A96185" w:rsidP="00A96185">
      <w:pPr>
        <w:pStyle w:val="aff"/>
        <w:numPr>
          <w:ilvl w:val="0"/>
          <w:numId w:val="22"/>
        </w:numPr>
        <w:rPr>
          <w:lang w:val="el-GR"/>
        </w:rPr>
      </w:pPr>
      <w:r w:rsidRPr="00A96185">
        <w:rPr>
          <w:rFonts w:eastAsia="SimSun"/>
          <w:lang w:val="el-GR"/>
        </w:rPr>
        <w:t xml:space="preserve">Ο δικαιούχος εισέρχεται στην Η.Π.Π. και αφού </w:t>
      </w:r>
      <w:proofErr w:type="spellStart"/>
      <w:r w:rsidRPr="00A96185">
        <w:rPr>
          <w:rFonts w:eastAsia="SimSun"/>
          <w:lang w:val="el-GR"/>
        </w:rPr>
        <w:t>αυθεντικοποιηθεί</w:t>
      </w:r>
      <w:proofErr w:type="spellEnd"/>
      <w:r w:rsidRPr="00A96185">
        <w:rPr>
          <w:rFonts w:eastAsia="SimSun"/>
          <w:lang w:val="el-GR"/>
        </w:rPr>
        <w:t xml:space="preserve"> με τους προσωπικούς κωδικούς του - διαπιστευτήρια της Γενικής Γραμματείας Πληροφοριακών Συστημάτων Δημόσιας Διοίκησης (Γ.Γ.Π.Σ.Δ.Δ.) του Υπουργείου Ψηφιακής Διακυβέρνησης (</w:t>
      </w:r>
      <w:proofErr w:type="spellStart"/>
      <w:r w:rsidRPr="00A96185">
        <w:rPr>
          <w:rFonts w:eastAsia="SimSun"/>
          <w:lang w:val="el-GR"/>
        </w:rPr>
        <w:t>taxisnet</w:t>
      </w:r>
      <w:proofErr w:type="spellEnd"/>
      <w:r w:rsidRPr="00A96185">
        <w:rPr>
          <w:rFonts w:eastAsia="SimSun"/>
          <w:lang w:val="el-GR"/>
        </w:rPr>
        <w:t xml:space="preserve">), σύμφωνα με το άρθρο 24 του ν. 4727/2020 (Α’ 184), </w:t>
      </w:r>
      <w:r w:rsidRPr="00A96185">
        <w:rPr>
          <w:lang w:val="el-GR"/>
        </w:rPr>
        <w:t xml:space="preserve">δηλώνει τον Αριθμό Μητρώου Κοινωνικής Ασφάλισης (Α.Μ.Κ.Α.) ή τον Προσωρινό Αριθμό Ασφάλισης και Υγειονομικής Περίθαλψης Αλλοδαπού (ΠΑ.Α.Υ.Π.Α.) του ωφελούμενου, το πιστωτικό ίδρυμα ή τον χρηματοπιστωτικό οργανισμό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w:t>
      </w:r>
      <w:proofErr w:type="spellStart"/>
      <w:r w:rsidRPr="00A96185">
        <w:rPr>
          <w:lang w:val="el-GR"/>
        </w:rPr>
        <w:t>επιλεξιμότητας</w:t>
      </w:r>
      <w:proofErr w:type="spellEnd"/>
      <w:r w:rsidRPr="00A96185">
        <w:rPr>
          <w:lang w:val="el-GR"/>
        </w:rPr>
        <w:t xml:space="preserve">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της </w:t>
      </w:r>
      <w:proofErr w:type="spellStart"/>
      <w:r w:rsidRPr="00A96185">
        <w:rPr>
          <w:lang w:val="el-GR"/>
        </w:rPr>
        <w:t>διαλειτουργικότητας</w:t>
      </w:r>
      <w:proofErr w:type="spellEnd"/>
      <w:r w:rsidRPr="00A96185">
        <w:rPr>
          <w:lang w:val="el-GR"/>
        </w:rPr>
        <w:t xml:space="preserve"> που περιγράφεται στην ακόλουθη παράγραφο. Όπου δεν είναι δυνατή η αυτόματη επιβεβαίωση των κριτηρίων </w:t>
      </w:r>
      <w:proofErr w:type="spellStart"/>
      <w:r w:rsidRPr="00A96185">
        <w:rPr>
          <w:lang w:val="el-GR"/>
        </w:rPr>
        <w:t>επιλεξιμότητας</w:t>
      </w:r>
      <w:proofErr w:type="spellEnd"/>
      <w:r w:rsidRPr="00A96185">
        <w:rPr>
          <w:lang w:val="el-GR"/>
        </w:rPr>
        <w:t xml:space="preserve">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p>
    <w:p w14:paraId="7FFBD76D" w14:textId="77777777" w:rsidR="00A96185" w:rsidRDefault="00A96185" w:rsidP="00A96185">
      <w:pPr>
        <w:pStyle w:val="aff"/>
        <w:numPr>
          <w:ilvl w:val="0"/>
          <w:numId w:val="22"/>
        </w:numPr>
        <w:tabs>
          <w:tab w:val="left" w:pos="284"/>
        </w:tabs>
        <w:suppressAutoHyphens w:val="0"/>
        <w:spacing w:after="160" w:line="259" w:lineRule="auto"/>
        <w:rPr>
          <w:rFonts w:eastAsia="SimSun"/>
          <w:lang w:val="el-GR"/>
        </w:rPr>
      </w:pPr>
      <w:r w:rsidRPr="00512B45">
        <w:rPr>
          <w:rFonts w:eastAsia="SimSun"/>
          <w:lang w:val="el-GR"/>
        </w:rPr>
        <w:t xml:space="preserve">Μετά την ολοκλήρωση της υποβολής της αίτησης του φυσικού προσώπου και εφόσον επαληθευθεί η ιδιότητά </w:t>
      </w:r>
      <w:r>
        <w:rPr>
          <w:rFonts w:eastAsia="SimSun"/>
          <w:lang w:val="el-GR"/>
        </w:rPr>
        <w:t xml:space="preserve">τόσο του ωφελούμενου </w:t>
      </w:r>
      <w:r w:rsidRPr="00512B45">
        <w:rPr>
          <w:rFonts w:eastAsia="SimSun"/>
          <w:lang w:val="el-GR"/>
        </w:rPr>
        <w:t xml:space="preserve">τέκνου </w:t>
      </w:r>
      <w:r>
        <w:rPr>
          <w:rFonts w:eastAsia="SimSun"/>
          <w:lang w:val="el-GR"/>
        </w:rPr>
        <w:t xml:space="preserve">όσο και του </w:t>
      </w:r>
      <w:r w:rsidRPr="00512B45">
        <w:rPr>
          <w:rFonts w:eastAsia="SimSun"/>
          <w:lang w:val="el-GR"/>
        </w:rPr>
        <w:t>δικαιούχου</w:t>
      </w:r>
      <w:r>
        <w:rPr>
          <w:rFonts w:eastAsia="SimSun"/>
          <w:lang w:val="el-GR"/>
        </w:rPr>
        <w:t xml:space="preserve"> της ενίσχυσης</w:t>
      </w:r>
      <w:r w:rsidRPr="00512B45">
        <w:rPr>
          <w:rFonts w:eastAsia="SimSun"/>
          <w:lang w:val="el-GR"/>
        </w:rPr>
        <w:t xml:space="preserve">, η </w:t>
      </w:r>
      <w:proofErr w:type="spellStart"/>
      <w:r w:rsidRPr="00512B45">
        <w:rPr>
          <w:rFonts w:eastAsia="SimSun"/>
          <w:lang w:val="el-GR"/>
        </w:rPr>
        <w:t>Κ.τ.Π</w:t>
      </w:r>
      <w:proofErr w:type="spellEnd"/>
      <w:r w:rsidRPr="00512B45">
        <w:rPr>
          <w:rFonts w:eastAsia="SimSun"/>
          <w:lang w:val="el-GR"/>
        </w:rPr>
        <w:t xml:space="preserve">.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και </w:t>
      </w:r>
      <w:proofErr w:type="spellStart"/>
      <w:r w:rsidRPr="00512B45">
        <w:rPr>
          <w:rFonts w:eastAsia="SimSun"/>
          <w:lang w:val="el-GR"/>
        </w:rPr>
        <w:t>εμβάζει</w:t>
      </w:r>
      <w:proofErr w:type="spellEnd"/>
      <w:r w:rsidRPr="00512B45">
        <w:rPr>
          <w:rFonts w:eastAsia="SimSun"/>
          <w:lang w:val="el-GR"/>
        </w:rPr>
        <w:t xml:space="preserve"> αμελλητί στο πιστωτικό ίδρυμα ή τον χρηματοπιστωτικό οργανισμό το χρηματικό ποσό που αντιστοιχεί στον δικαιούχο.</w:t>
      </w:r>
    </w:p>
    <w:p w14:paraId="7B846508" w14:textId="77777777" w:rsidR="00A96185" w:rsidRPr="00A96185" w:rsidRDefault="00A96185" w:rsidP="00A96185">
      <w:pPr>
        <w:pStyle w:val="aff"/>
        <w:numPr>
          <w:ilvl w:val="0"/>
          <w:numId w:val="22"/>
        </w:numPr>
        <w:tabs>
          <w:tab w:val="left" w:pos="270"/>
        </w:tabs>
        <w:suppressAutoHyphens w:val="0"/>
        <w:spacing w:after="160" w:line="259" w:lineRule="auto"/>
        <w:rPr>
          <w:lang w:val="el-GR"/>
        </w:rPr>
      </w:pPr>
      <w:r w:rsidRPr="00A96185">
        <w:rPr>
          <w:lang w:val="el-GR"/>
        </w:rPr>
        <w:t>Ακολούθως, το πιστωτικό ίδρυμα ή ο χρηματοπιστωτικός οργανισμός ενημερώνει τον αιτούντα για τη διαδικασία που πρέπει να ακολουθήσει για την ενεργοποίηση της κάρτας και την πίστωση του χρηματικού ποσού, αποστέλλοντας: α) γραπτό μήνυμα (</w:t>
      </w:r>
      <w:proofErr w:type="spellStart"/>
      <w:r w:rsidRPr="0073630B">
        <w:t>sms</w:t>
      </w:r>
      <w:proofErr w:type="spellEnd"/>
      <w:r w:rsidRPr="00A96185">
        <w:rPr>
          <w:lang w:val="el-GR"/>
        </w:rPr>
        <w:t>) στον αριθμό κινητού τηλεφώνου που έχει δηλώσει ο αιτών στην ειδική εφαρμογή, με ενσωματωμένες οδηγίες και β) μήνυμα ηλεκτρονικού ταχυδρομείου (</w:t>
      </w:r>
      <w:r w:rsidRPr="0073630B">
        <w:t>e</w:t>
      </w:r>
      <w:r w:rsidRPr="00A96185">
        <w:rPr>
          <w:lang w:val="el-GR"/>
        </w:rPr>
        <w:t>-</w:t>
      </w:r>
      <w:r w:rsidRPr="0073630B">
        <w:t>mail</w:t>
      </w:r>
      <w:r w:rsidRPr="00A96185">
        <w:rPr>
          <w:lang w:val="el-GR"/>
        </w:rPr>
        <w:t>) στην ηλεκτρονική διεύθυνση που έχει δηλώσει ο αιτών στην ειδική εφαρμογή με ενσωματωμένο σύνδεσμο για την ενεργοποίηση της ψηφιακής χρεωστικής κάρτας. Μετά την είσοδο στον ανωτέρω σύνδεσμο, ο αιτών δημιουργεί προσωπικό κωδικό πρόσβασης (</w:t>
      </w:r>
      <w:r w:rsidRPr="0073630B">
        <w:t>password</w:t>
      </w:r>
      <w:r w:rsidRPr="00A96185">
        <w:rPr>
          <w:lang w:val="el-GR"/>
        </w:rPr>
        <w:t>) και λαμβάνει κωδικό επιβεβαίωσης, με νέο γραπτό μήνυμα (</w:t>
      </w:r>
      <w:proofErr w:type="spellStart"/>
      <w:r w:rsidRPr="0073630B">
        <w:t>sms</w:t>
      </w:r>
      <w:proofErr w:type="spellEnd"/>
      <w:r w:rsidRPr="00A96185">
        <w:rPr>
          <w:lang w:val="el-GR"/>
        </w:rPr>
        <w:t xml:space="preserve">), προκειμένου να ενεργοποιήσει την ψηφιακή χρεωστική κάρτα του δικαιούχου. Η ψηφιακή χρεωστική κάρτα αποθηκεύεται στο ψηφιακό πορτοφόλι του κινητού του αιτούντος και μπορεί να χρησιμοποιηθεί στα </w:t>
      </w:r>
      <w:r w:rsidRPr="0073630B">
        <w:t>POS</w:t>
      </w:r>
      <w:r w:rsidRPr="00A96185">
        <w:rPr>
          <w:lang w:val="el-GR"/>
        </w:rPr>
        <w:t xml:space="preserve"> όλων των οδοντιατρείων.</w:t>
      </w:r>
    </w:p>
    <w:bookmarkEnd w:id="445"/>
    <w:p w14:paraId="2124EE9A" w14:textId="77777777" w:rsidR="00BD0298" w:rsidRPr="00BD0298" w:rsidRDefault="00BD0298" w:rsidP="00370D99">
      <w:pPr>
        <w:rPr>
          <w:lang w:val="el-GR"/>
        </w:rPr>
      </w:pPr>
    </w:p>
    <w:p w14:paraId="20E245D1" w14:textId="77777777" w:rsidR="00BD0298" w:rsidRPr="00EF2204" w:rsidRDefault="00BD0298">
      <w:pPr>
        <w:pStyle w:val="4"/>
        <w:numPr>
          <w:ilvl w:val="1"/>
          <w:numId w:val="22"/>
        </w:numPr>
        <w:ind w:hanging="306"/>
        <w:rPr>
          <w:rFonts w:cs="Tahoma"/>
          <w:szCs w:val="22"/>
          <w:lang w:val="el-GR"/>
        </w:rPr>
      </w:pPr>
      <w:bookmarkStart w:id="447" w:name="_Toc97194339"/>
      <w:bookmarkStart w:id="448" w:name="_Ref97199271"/>
      <w:bookmarkStart w:id="449" w:name="_Ref122694847"/>
      <w:bookmarkStart w:id="450" w:name="_Ref122695017"/>
      <w:bookmarkStart w:id="451" w:name="_Toc12650326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7"/>
      <w:bookmarkEnd w:id="448"/>
      <w:bookmarkEnd w:id="449"/>
      <w:bookmarkEnd w:id="450"/>
      <w:bookmarkEnd w:id="451"/>
      <w:r w:rsidR="00B256BC">
        <w:rPr>
          <w:rFonts w:cs="Tahoma"/>
          <w:szCs w:val="22"/>
          <w:lang w:val="el-GR"/>
        </w:rPr>
        <w:t xml:space="preserve"> </w:t>
      </w:r>
    </w:p>
    <w:p w14:paraId="239D1B6C" w14:textId="77777777" w:rsidR="0004400B" w:rsidRPr="0004400B" w:rsidRDefault="00244E0C" w:rsidP="0004400B">
      <w:pPr>
        <w:spacing w:before="200" w:after="200" w:line="276" w:lineRule="auto"/>
        <w:rPr>
          <w:rFonts w:cstheme="minorHAnsi"/>
          <w:lang w:val="el-GR"/>
        </w:rPr>
      </w:pPr>
      <w:r w:rsidRPr="00244E0C">
        <w:rPr>
          <w:rFonts w:eastAsia="Calibri"/>
          <w:lang w:val="el-GR"/>
        </w:rPr>
        <w:t xml:space="preserve">Αντικείμενο </w:t>
      </w:r>
      <w:r w:rsidR="005219F9" w:rsidRPr="005219F9">
        <w:rPr>
          <w:rFonts w:eastAsia="Calibri"/>
          <w:lang w:val="el-GR"/>
        </w:rPr>
        <w:t xml:space="preserve">της σύμβασης </w:t>
      </w:r>
      <w:r w:rsidRPr="00244E0C">
        <w:rPr>
          <w:rFonts w:eastAsia="Calibri"/>
          <w:lang w:val="el-GR"/>
        </w:rPr>
        <w:t xml:space="preserve">είναι </w:t>
      </w:r>
      <w:bookmarkStart w:id="452" w:name="_Hlk60697217"/>
      <w:r w:rsidR="0004400B">
        <w:rPr>
          <w:rFonts w:eastAsia="Calibri"/>
          <w:lang w:val="el-GR"/>
        </w:rPr>
        <w:t xml:space="preserve">η </w:t>
      </w:r>
      <w:r w:rsidR="0004400B" w:rsidRPr="0004400B">
        <w:rPr>
          <w:rFonts w:eastAsia="Calibri"/>
          <w:lang w:val="el-GR"/>
        </w:rPr>
        <w:t>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5219F9">
        <w:rPr>
          <w:u w:val="single"/>
          <w:lang w:val="el-GR"/>
        </w:rPr>
        <w:t>Ο</w:t>
      </w:r>
      <w:r w:rsidR="005219F9" w:rsidRPr="00136CAB">
        <w:rPr>
          <w:u w:val="single"/>
          <w:lang w:val="el-GR"/>
        </w:rPr>
        <w:t xml:space="preserve">ικονομική </w:t>
      </w:r>
      <w:r w:rsidR="00136CAB" w:rsidRPr="00136CAB">
        <w:rPr>
          <w:u w:val="single"/>
          <w:lang w:val="el-GR"/>
        </w:rPr>
        <w:t>ενίσχυση για τη διενέργεια πράξεων προληπτικής οδοντιατρικής φροντίδας σε παιδιά ηλικίας έξι έως δώδεκα (6-12) ετών - (</w:t>
      </w:r>
      <w:proofErr w:type="spellStart"/>
      <w:r w:rsidR="00136CAB" w:rsidRPr="00136CAB">
        <w:rPr>
          <w:u w:val="single"/>
          <w:lang w:val="el-GR"/>
        </w:rPr>
        <w:t>Dentist</w:t>
      </w:r>
      <w:proofErr w:type="spellEnd"/>
      <w:r w:rsidR="00136CAB" w:rsidRPr="00136CAB">
        <w:rPr>
          <w:u w:val="single"/>
          <w:lang w:val="el-GR"/>
        </w:rPr>
        <w:t xml:space="preserve"> PASS)</w:t>
      </w:r>
      <w:r w:rsidR="0004400B" w:rsidRPr="0004400B">
        <w:rPr>
          <w:rFonts w:eastAsia="Calibri"/>
          <w:lang w:val="el-GR"/>
        </w:rPr>
        <w:t>»</w:t>
      </w:r>
      <w:r w:rsidR="008017D5">
        <w:rPr>
          <w:rFonts w:eastAsia="Calibri"/>
          <w:lang w:val="el-GR"/>
        </w:rPr>
        <w:t xml:space="preserve">. </w:t>
      </w:r>
      <w:r w:rsidR="0004400B" w:rsidRPr="0004400B">
        <w:rPr>
          <w:rFonts w:eastAsia="Calibri"/>
          <w:lang w:val="el-GR"/>
        </w:rPr>
        <w:t>Ο Ανάδοχος θα αναλάβει την υποστήριξη της Αναθέτουσας Αρχής στο συντονισμό και την εποπτεία του συνόλου των επιμέρους εργασιών που θα πρέπει να εκτελεστούν στο πλαίσιο του προγράμματος «</w:t>
      </w:r>
      <w:r w:rsidR="00136CAB" w:rsidRPr="00136CAB">
        <w:rPr>
          <w:u w:val="single"/>
          <w:lang w:val="el-GR"/>
        </w:rPr>
        <w:t>Χορήγηση οικονομικής ενίσχυσης για τη διενέργεια πράξεων προληπτικής οδοντιατρικής φροντίδας σε παιδιά ηλικίας έξι έως δώδεκα (6-12) ετών - (</w:t>
      </w:r>
      <w:proofErr w:type="spellStart"/>
      <w:r w:rsidR="00136CAB" w:rsidRPr="00136CAB">
        <w:rPr>
          <w:u w:val="single"/>
          <w:lang w:val="el-GR"/>
        </w:rPr>
        <w:t>Dentist</w:t>
      </w:r>
      <w:proofErr w:type="spellEnd"/>
      <w:r w:rsidR="00136CAB" w:rsidRPr="00136CAB">
        <w:rPr>
          <w:u w:val="single"/>
          <w:lang w:val="el-GR"/>
        </w:rPr>
        <w:t xml:space="preserve"> PASS)</w:t>
      </w:r>
      <w:r w:rsidR="0004400B" w:rsidRPr="0004400B">
        <w:rPr>
          <w:rFonts w:eastAsia="Calibri"/>
          <w:lang w:val="el-GR"/>
        </w:rPr>
        <w:t>».</w:t>
      </w:r>
      <w:bookmarkEnd w:id="452"/>
      <w:r w:rsidR="0004400B" w:rsidRPr="0004400B">
        <w:rPr>
          <w:rFonts w:eastAsia="Calibri"/>
          <w:lang w:val="el-GR"/>
        </w:rPr>
        <w:t xml:space="preserve"> Για το σκοπό αυτό θα ορίσει έναν Υπεύθυνο Προγράμματος που θα συντονίζει τις επιμέρους δράσεις (σε επίπεδο Προγράμματος). Επίσης θα λειτουργήσει ένα κεντρικό </w:t>
      </w:r>
      <w:proofErr w:type="spellStart"/>
      <w:r w:rsidR="0004400B" w:rsidRPr="0004400B">
        <w:rPr>
          <w:rFonts w:eastAsia="Calibri"/>
          <w:lang w:val="el-GR"/>
        </w:rPr>
        <w:t>back</w:t>
      </w:r>
      <w:proofErr w:type="spellEnd"/>
      <w:r w:rsidR="0004400B" w:rsidRPr="0004400B">
        <w:rPr>
          <w:rFonts w:eastAsia="Calibri"/>
          <w:lang w:val="el-GR"/>
        </w:rPr>
        <w:t xml:space="preserve"> </w:t>
      </w:r>
      <w:proofErr w:type="spellStart"/>
      <w:r w:rsidR="0004400B" w:rsidRPr="0004400B">
        <w:rPr>
          <w:rFonts w:eastAsia="Calibri"/>
          <w:lang w:val="el-GR"/>
        </w:rPr>
        <w:t>office</w:t>
      </w:r>
      <w:proofErr w:type="spellEnd"/>
      <w:r w:rsidR="0004400B" w:rsidRPr="0004400B">
        <w:rPr>
          <w:rFonts w:eastAsia="Calibri"/>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w:t>
      </w:r>
      <w:r w:rsidR="0004400B" w:rsidRPr="0004400B">
        <w:rPr>
          <w:rFonts w:cstheme="minorHAnsi"/>
          <w:lang w:val="el-GR"/>
        </w:rPr>
        <w:t xml:space="preserve"> των ωφελούμενων και λοιπών εμπλεκομένων. Ενδεικτικά οι εργασίες που θα κληθεί να εκτελέσει ο Ανάδοχος με τη βοήθεια του Υπευθύνου Προγράμματος και του </w:t>
      </w:r>
      <w:r w:rsidR="0004400B" w:rsidRPr="006C4692">
        <w:rPr>
          <w:rFonts w:cstheme="minorHAnsi"/>
          <w:lang w:val="en-US"/>
        </w:rPr>
        <w:t>Back</w:t>
      </w:r>
      <w:r w:rsidR="0004400B" w:rsidRPr="0004400B">
        <w:rPr>
          <w:rFonts w:cstheme="minorHAnsi"/>
          <w:lang w:val="el-GR"/>
        </w:rPr>
        <w:t xml:space="preserve"> </w:t>
      </w:r>
      <w:r w:rsidR="0004400B" w:rsidRPr="006C4692">
        <w:rPr>
          <w:rFonts w:cstheme="minorHAnsi"/>
          <w:lang w:val="en-US"/>
        </w:rPr>
        <w:t>Office</w:t>
      </w:r>
      <w:r w:rsidR="0004400B" w:rsidRPr="0004400B">
        <w:rPr>
          <w:rFonts w:cstheme="minorHAnsi"/>
          <w:lang w:val="el-GR"/>
        </w:rPr>
        <w:t xml:space="preserve"> μπορεί να περιλαμβάνουν:</w:t>
      </w:r>
    </w:p>
    <w:p w14:paraId="5D31D66C"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Παρακολούθηση προόδου, συντονισμός εργασιών επιμέρους αναδόχων – παροχή κατευθύνσεων.</w:t>
      </w:r>
    </w:p>
    <w:p w14:paraId="5BFBE56B"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Έλεγχος παραδοτέων επιμέρους αναδόχων και εισήγηση στην Αναθέτουσα Αρχή.</w:t>
      </w:r>
    </w:p>
    <w:p w14:paraId="699D2132" w14:textId="77777777" w:rsidR="0004400B" w:rsidRPr="000964B4" w:rsidRDefault="0004400B" w:rsidP="0004400B">
      <w:pPr>
        <w:pStyle w:val="aff"/>
        <w:numPr>
          <w:ilvl w:val="1"/>
          <w:numId w:val="38"/>
        </w:numPr>
        <w:suppressAutoHyphens w:val="0"/>
        <w:spacing w:before="200" w:after="200" w:line="276" w:lineRule="auto"/>
        <w:rPr>
          <w:rFonts w:cstheme="minorHAnsi"/>
        </w:rPr>
      </w:pPr>
      <w:proofErr w:type="spellStart"/>
      <w:r w:rsidRPr="000964B4">
        <w:rPr>
          <w:rFonts w:cstheme="minorHAnsi"/>
        </w:rPr>
        <w:t>Διοικητική</w:t>
      </w:r>
      <w:proofErr w:type="spellEnd"/>
      <w:r w:rsidRPr="000964B4">
        <w:rPr>
          <w:rFonts w:cstheme="minorHAnsi"/>
        </w:rPr>
        <w:t xml:space="preserve"> </w:t>
      </w:r>
      <w:proofErr w:type="spellStart"/>
      <w:r w:rsidRPr="000964B4">
        <w:rPr>
          <w:rFonts w:cstheme="minorHAnsi"/>
        </w:rPr>
        <w:t>διεκ</w:t>
      </w:r>
      <w:proofErr w:type="spellEnd"/>
      <w:r w:rsidRPr="000964B4">
        <w:rPr>
          <w:rFonts w:cstheme="minorHAnsi"/>
        </w:rPr>
        <w:t>περαίωση υπ</w:t>
      </w:r>
      <w:proofErr w:type="spellStart"/>
      <w:r w:rsidRPr="000964B4">
        <w:rPr>
          <w:rFonts w:cstheme="minorHAnsi"/>
        </w:rPr>
        <w:t>οχρεώσεων</w:t>
      </w:r>
      <w:proofErr w:type="spellEnd"/>
      <w:r w:rsidRPr="000964B4">
        <w:rPr>
          <w:rFonts w:cstheme="minorHAnsi"/>
        </w:rPr>
        <w:t>.</w:t>
      </w:r>
    </w:p>
    <w:p w14:paraId="4C0F6783"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ΚτΠ Α.Ε. προκειμένου να ολοκληρωθούν οι Δράσεις του Προγράμματος </w:t>
      </w:r>
      <w:r w:rsidRPr="0004400B">
        <w:rPr>
          <w:rFonts w:cstheme="minorHAnsi"/>
          <w:color w:val="000000"/>
          <w:lang w:val="el-GR"/>
        </w:rPr>
        <w:t>«</w:t>
      </w:r>
      <w:r w:rsidR="002328B4">
        <w:rPr>
          <w:u w:val="single"/>
          <w:lang w:val="el-GR"/>
        </w:rPr>
        <w:t>Ο</w:t>
      </w:r>
      <w:r w:rsidR="002328B4" w:rsidRPr="00136CAB">
        <w:rPr>
          <w:u w:val="single"/>
          <w:lang w:val="el-GR"/>
        </w:rPr>
        <w:t xml:space="preserve">ικονομική </w:t>
      </w:r>
      <w:r w:rsidR="00136CAB" w:rsidRPr="00136CAB">
        <w:rPr>
          <w:u w:val="single"/>
          <w:lang w:val="el-GR"/>
        </w:rPr>
        <w:t>ενίσχυση για τη διενέργεια πράξεων προληπτικής οδοντιατρικής φροντίδας σε παιδιά ηλικίας έξι έως δώδεκα (6-12) ετών - (</w:t>
      </w:r>
      <w:proofErr w:type="spellStart"/>
      <w:r w:rsidR="00136CAB" w:rsidRPr="00136CAB">
        <w:rPr>
          <w:u w:val="single"/>
          <w:lang w:val="el-GR"/>
        </w:rPr>
        <w:t>Dentist</w:t>
      </w:r>
      <w:proofErr w:type="spellEnd"/>
      <w:r w:rsidR="00136CAB" w:rsidRPr="00136CAB">
        <w:rPr>
          <w:u w:val="single"/>
          <w:lang w:val="el-GR"/>
        </w:rPr>
        <w:t xml:space="preserve"> PASS)</w:t>
      </w:r>
      <w:r w:rsidRPr="0004400B">
        <w:rPr>
          <w:rFonts w:cstheme="minorHAnsi"/>
          <w:color w:val="000000"/>
          <w:lang w:val="el-GR"/>
        </w:rPr>
        <w:t>»</w:t>
      </w:r>
      <w:r w:rsidRPr="0004400B">
        <w:rPr>
          <w:rFonts w:cstheme="minorHAnsi"/>
          <w:lang w:val="el-GR"/>
        </w:rPr>
        <w:t xml:space="preserve">.   </w:t>
      </w:r>
    </w:p>
    <w:p w14:paraId="0602D918"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Υποστήριξη Επιτροπής </w:t>
      </w:r>
      <w:bookmarkStart w:id="453" w:name="_Hlk19700191"/>
      <w:r w:rsidRPr="0004400B">
        <w:rPr>
          <w:rFonts w:cstheme="minorHAnsi"/>
          <w:lang w:val="el-GR"/>
        </w:rPr>
        <w:t>Ενστάσεων.</w:t>
      </w:r>
      <w:bookmarkEnd w:id="453"/>
      <w:r w:rsidRPr="0004400B">
        <w:rPr>
          <w:rFonts w:cstheme="minorHAnsi"/>
          <w:lang w:val="el-GR"/>
        </w:rPr>
        <w:t xml:space="preserve"> Ο Ανάδοχος θα υποστηρίζει την Επιτροπή Ενστάσεων κατά τη διάρκεια των συνεδριάσεών της, παρέχοντας υπηρεσίες διοικητικής υποστήριξης. </w:t>
      </w:r>
    </w:p>
    <w:p w14:paraId="364F32A7"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Υπηρεσίες Υποστήριξης Οικονομικής Διαχείρισης της Αναθέτουσας Αρχής.</w:t>
      </w:r>
    </w:p>
    <w:p w14:paraId="17570EB5" w14:textId="77777777" w:rsidR="0004400B" w:rsidRPr="00054B7C" w:rsidRDefault="0004400B" w:rsidP="0004400B">
      <w:pPr>
        <w:pStyle w:val="aff"/>
        <w:numPr>
          <w:ilvl w:val="1"/>
          <w:numId w:val="38"/>
        </w:numPr>
        <w:suppressAutoHyphens w:val="0"/>
        <w:spacing w:before="200" w:after="200" w:line="276" w:lineRule="auto"/>
        <w:rPr>
          <w:rFonts w:cstheme="minorHAnsi"/>
        </w:rPr>
      </w:pPr>
      <w:proofErr w:type="spellStart"/>
      <w:r w:rsidRPr="00054B7C">
        <w:rPr>
          <w:rFonts w:cstheme="minorHAnsi"/>
        </w:rPr>
        <w:t>Πρόσθετες</w:t>
      </w:r>
      <w:proofErr w:type="spellEnd"/>
      <w:r w:rsidRPr="00054B7C">
        <w:rPr>
          <w:rFonts w:cstheme="minorHAnsi"/>
        </w:rPr>
        <w:t xml:space="preserve"> </w:t>
      </w:r>
      <w:proofErr w:type="spellStart"/>
      <w:r w:rsidRPr="00054B7C">
        <w:rPr>
          <w:rFonts w:cstheme="minorHAnsi"/>
        </w:rPr>
        <w:t>Οριζόντιες</w:t>
      </w:r>
      <w:proofErr w:type="spellEnd"/>
      <w:r w:rsidRPr="00054B7C">
        <w:rPr>
          <w:rFonts w:cstheme="minorHAnsi"/>
        </w:rPr>
        <w:t xml:space="preserve"> Υπ</w:t>
      </w:r>
      <w:proofErr w:type="spellStart"/>
      <w:r w:rsidRPr="00054B7C">
        <w:rPr>
          <w:rFonts w:cstheme="minorHAnsi"/>
        </w:rPr>
        <w:t>οστηρικτικές</w:t>
      </w:r>
      <w:proofErr w:type="spellEnd"/>
      <w:r w:rsidRPr="00054B7C">
        <w:rPr>
          <w:rFonts w:cstheme="minorHAnsi"/>
        </w:rPr>
        <w:t xml:space="preserve"> Υπ</w:t>
      </w:r>
      <w:proofErr w:type="spellStart"/>
      <w:r w:rsidRPr="00054B7C">
        <w:rPr>
          <w:rFonts w:cstheme="minorHAnsi"/>
        </w:rPr>
        <w:t>ηρεσίες</w:t>
      </w:r>
      <w:proofErr w:type="spellEnd"/>
      <w:r w:rsidRPr="00054B7C">
        <w:rPr>
          <w:rFonts w:cstheme="minorHAnsi"/>
        </w:rPr>
        <w:t xml:space="preserve">. </w:t>
      </w:r>
    </w:p>
    <w:p w14:paraId="01DBE7A9" w14:textId="77777777" w:rsidR="0004400B" w:rsidRPr="00054B7C" w:rsidRDefault="0004400B" w:rsidP="0004400B">
      <w:pPr>
        <w:overflowPunct w:val="0"/>
        <w:autoSpaceDE w:val="0"/>
        <w:autoSpaceDN w:val="0"/>
        <w:adjustRightInd w:val="0"/>
        <w:spacing w:after="0" w:line="276" w:lineRule="auto"/>
        <w:textAlignment w:val="baseline"/>
        <w:rPr>
          <w:rFonts w:cstheme="minorHAnsi"/>
          <w:lang w:eastAsia="el-GR"/>
        </w:rPr>
      </w:pPr>
      <w:r w:rsidRPr="0004400B">
        <w:rPr>
          <w:rFonts w:cstheme="minorHAnsi"/>
          <w:lang w:val="el-GR"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proofErr w:type="spellStart"/>
      <w:r w:rsidRPr="00054B7C">
        <w:rPr>
          <w:rFonts w:cstheme="minorHAnsi"/>
          <w:lang w:eastAsia="el-GR"/>
        </w:rPr>
        <w:t>Οι</w:t>
      </w:r>
      <w:proofErr w:type="spellEnd"/>
      <w:r w:rsidRPr="00054B7C">
        <w:rPr>
          <w:rFonts w:cstheme="minorHAnsi"/>
          <w:lang w:eastAsia="el-GR"/>
        </w:rPr>
        <w:t xml:space="preserve"> </w:t>
      </w:r>
      <w:proofErr w:type="spellStart"/>
      <w:r w:rsidRPr="00054B7C">
        <w:rPr>
          <w:rFonts w:cstheme="minorHAnsi"/>
          <w:lang w:eastAsia="el-GR"/>
        </w:rPr>
        <w:t>ενέργειες</w:t>
      </w:r>
      <w:proofErr w:type="spellEnd"/>
      <w:r w:rsidRPr="00054B7C">
        <w:rPr>
          <w:rFonts w:cstheme="minorHAnsi"/>
          <w:lang w:eastAsia="el-GR"/>
        </w:rPr>
        <w:t xml:space="preserve"> α</w:t>
      </w:r>
      <w:proofErr w:type="spellStart"/>
      <w:r w:rsidRPr="00054B7C">
        <w:rPr>
          <w:rFonts w:cstheme="minorHAnsi"/>
          <w:lang w:eastAsia="el-GR"/>
        </w:rPr>
        <w:t>υτές</w:t>
      </w:r>
      <w:proofErr w:type="spellEnd"/>
      <w:r w:rsidRPr="00054B7C">
        <w:rPr>
          <w:rFonts w:cstheme="minorHAnsi"/>
          <w:lang w:eastAsia="el-GR"/>
        </w:rPr>
        <w:t xml:space="preserve"> π</w:t>
      </w:r>
      <w:proofErr w:type="spellStart"/>
      <w:r w:rsidRPr="00054B7C">
        <w:rPr>
          <w:rFonts w:cstheme="minorHAnsi"/>
          <w:lang w:eastAsia="el-GR"/>
        </w:rPr>
        <w:t>εριλ</w:t>
      </w:r>
      <w:proofErr w:type="spellEnd"/>
      <w:r w:rsidRPr="00054B7C">
        <w:rPr>
          <w:rFonts w:cstheme="minorHAnsi"/>
          <w:lang w:eastAsia="el-GR"/>
        </w:rPr>
        <w:t xml:space="preserve">αμβάνουν </w:t>
      </w:r>
      <w:proofErr w:type="spellStart"/>
      <w:r w:rsidRPr="00054B7C">
        <w:rPr>
          <w:rFonts w:cstheme="minorHAnsi"/>
          <w:lang w:eastAsia="el-GR"/>
        </w:rPr>
        <w:t>ενδεικτικά</w:t>
      </w:r>
      <w:proofErr w:type="spellEnd"/>
      <w:r w:rsidRPr="00054B7C">
        <w:rPr>
          <w:rFonts w:cstheme="minorHAnsi"/>
          <w:lang w:eastAsia="el-GR"/>
        </w:rPr>
        <w:t xml:space="preserve"> τα α</w:t>
      </w:r>
      <w:proofErr w:type="spellStart"/>
      <w:r w:rsidRPr="00054B7C">
        <w:rPr>
          <w:rFonts w:cstheme="minorHAnsi"/>
          <w:lang w:eastAsia="el-GR"/>
        </w:rPr>
        <w:t>κόλουθ</w:t>
      </w:r>
      <w:proofErr w:type="spellEnd"/>
      <w:r w:rsidRPr="00054B7C">
        <w:rPr>
          <w:rFonts w:cstheme="minorHAnsi"/>
          <w:lang w:eastAsia="el-GR"/>
        </w:rPr>
        <w:t xml:space="preserve">α: </w:t>
      </w:r>
    </w:p>
    <w:p w14:paraId="6C52F0D2" w14:textId="77777777" w:rsidR="0004400B" w:rsidRPr="0004400B"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lang w:val="el-GR" w:eastAsia="el-GR"/>
        </w:rPr>
      </w:pPr>
      <w:r w:rsidRPr="0004400B">
        <w:rPr>
          <w:rFonts w:cstheme="minorHAnsi"/>
          <w:lang w:val="el-GR" w:eastAsia="el-GR"/>
        </w:rPr>
        <w:t>Υποστήριξη σε ειδικότερα θέματα διαχείρισης, διακίνησης και αρχειοθέτησης φυσικού και ηλεκτρονικού αρχείου.</w:t>
      </w:r>
    </w:p>
    <w:p w14:paraId="44ED8B7F" w14:textId="77777777" w:rsidR="0004400B" w:rsidRPr="00054B7C"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rPr>
      </w:pPr>
      <w:r w:rsidRPr="00054B7C">
        <w:rPr>
          <w:rFonts w:cstheme="minorHAnsi"/>
          <w:lang w:eastAsia="el-GR"/>
        </w:rPr>
        <w:t>Υποβ</w:t>
      </w:r>
      <w:proofErr w:type="spellStart"/>
      <w:r w:rsidRPr="00054B7C">
        <w:rPr>
          <w:rFonts w:cstheme="minorHAnsi"/>
          <w:lang w:eastAsia="el-GR"/>
        </w:rPr>
        <w:t>ολή</w:t>
      </w:r>
      <w:proofErr w:type="spellEnd"/>
      <w:r w:rsidRPr="00054B7C">
        <w:rPr>
          <w:rFonts w:cstheme="minorHAnsi"/>
          <w:lang w:eastAsia="el-GR"/>
        </w:rPr>
        <w:t xml:space="preserve"> </w:t>
      </w:r>
      <w:proofErr w:type="spellStart"/>
      <w:r w:rsidRPr="00054B7C">
        <w:rPr>
          <w:rFonts w:cstheme="minorHAnsi"/>
          <w:lang w:eastAsia="el-GR"/>
        </w:rPr>
        <w:t>έκτ</w:t>
      </w:r>
      <w:proofErr w:type="spellEnd"/>
      <w:r w:rsidRPr="00054B7C">
        <w:rPr>
          <w:rFonts w:cstheme="minorHAnsi"/>
          <w:lang w:eastAsia="el-GR"/>
        </w:rPr>
        <w:t>ακτων ανα</w:t>
      </w:r>
      <w:proofErr w:type="spellStart"/>
      <w:r w:rsidRPr="00054B7C">
        <w:rPr>
          <w:rFonts w:cstheme="minorHAnsi"/>
          <w:lang w:eastAsia="el-GR"/>
        </w:rPr>
        <w:t>φορών</w:t>
      </w:r>
      <w:proofErr w:type="spellEnd"/>
      <w:r w:rsidRPr="00054B7C">
        <w:rPr>
          <w:rFonts w:cstheme="minorHAnsi"/>
          <w:lang w:eastAsia="el-GR"/>
        </w:rPr>
        <w:t>.</w:t>
      </w:r>
    </w:p>
    <w:p w14:paraId="680D6492" w14:textId="77777777" w:rsidR="00907FAD" w:rsidRDefault="00907FAD" w:rsidP="0004400B">
      <w:pPr>
        <w:rPr>
          <w:b/>
          <w:bCs/>
          <w:color w:val="000000" w:themeColor="text1"/>
          <w:u w:val="single"/>
          <w:lang w:val="el-GR"/>
        </w:rPr>
      </w:pPr>
    </w:p>
    <w:p w14:paraId="64D82248" w14:textId="77777777" w:rsidR="0021584B" w:rsidRDefault="0004400B" w:rsidP="00907FAD">
      <w:pPr>
        <w:suppressAutoHyphens w:val="0"/>
        <w:rPr>
          <w:b/>
          <w:bCs/>
          <w:color w:val="000000" w:themeColor="text1"/>
          <w:u w:val="single"/>
          <w:lang w:val="el-GR"/>
        </w:rPr>
      </w:pPr>
      <w:r>
        <w:rPr>
          <w:b/>
          <w:bCs/>
          <w:color w:val="000000" w:themeColor="text1"/>
          <w:u w:val="single"/>
          <w:lang w:val="el-GR"/>
        </w:rPr>
        <w:t>Παραδοτέα</w:t>
      </w:r>
    </w:p>
    <w:p w14:paraId="52A81DEA" w14:textId="77777777" w:rsidR="0004400B" w:rsidRPr="0004400B" w:rsidRDefault="0004400B" w:rsidP="00907FAD">
      <w:pPr>
        <w:suppressAutoHyphens w:val="0"/>
        <w:rPr>
          <w:rFonts w:cstheme="minorHAnsi"/>
          <w:lang w:val="el-GR" w:eastAsia="el-GR"/>
        </w:rPr>
      </w:pPr>
      <w:r w:rsidRPr="0004400B">
        <w:rPr>
          <w:rFonts w:cstheme="minorHAnsi"/>
          <w:lang w:val="el-GR" w:eastAsia="el-GR"/>
        </w:rPr>
        <w:t>Π1.</w:t>
      </w:r>
      <w:r>
        <w:rPr>
          <w:rFonts w:cstheme="minorHAnsi"/>
          <w:lang w:val="el-GR" w:eastAsia="el-GR"/>
        </w:rPr>
        <w:t>χ</w:t>
      </w:r>
      <w:r w:rsidRPr="0004400B">
        <w:rPr>
          <w:rFonts w:cstheme="minorHAnsi"/>
          <w:lang w:val="el-GR" w:eastAsia="el-GR"/>
        </w:rPr>
        <w:t xml:space="preserve"> Μηνιαίες Αναφορές πορείας υλοποίησης της δράσης και υπηρεσιών υποστήριξης</w:t>
      </w:r>
      <w:r w:rsidR="002419C3">
        <w:rPr>
          <w:rFonts w:cstheme="minorHAnsi"/>
          <w:lang w:val="el-GR" w:eastAsia="el-GR"/>
        </w:rPr>
        <w:t>.</w:t>
      </w:r>
    </w:p>
    <w:p w14:paraId="16907A38" w14:textId="77777777" w:rsidR="00244E0C" w:rsidRDefault="00244E0C" w:rsidP="00907FAD">
      <w:pPr>
        <w:suppressAutoHyphens w:val="0"/>
        <w:rPr>
          <w:b/>
          <w:bCs/>
          <w:color w:val="000000" w:themeColor="text1"/>
          <w:u w:val="single"/>
          <w:lang w:val="el-GR"/>
        </w:rPr>
      </w:pPr>
    </w:p>
    <w:p w14:paraId="3FAD7283" w14:textId="77777777" w:rsidR="008338F0" w:rsidRPr="00EF2204" w:rsidRDefault="003355E7">
      <w:pPr>
        <w:pStyle w:val="3"/>
        <w:numPr>
          <w:ilvl w:val="0"/>
          <w:numId w:val="22"/>
        </w:numPr>
        <w:rPr>
          <w:lang w:val="el-GR"/>
        </w:rPr>
      </w:pPr>
      <w:bookmarkStart w:id="454" w:name="_Toc97194366"/>
      <w:bookmarkStart w:id="455" w:name="_Toc97194477"/>
      <w:bookmarkStart w:id="456" w:name="_Ref122694864"/>
      <w:bookmarkStart w:id="457" w:name="_Toc126503264"/>
      <w:r w:rsidRPr="00EF2204">
        <w:rPr>
          <w:lang w:val="el-GR"/>
        </w:rPr>
        <w:t xml:space="preserve">Μεθοδολογία </w:t>
      </w:r>
      <w:r w:rsidR="00025B9C">
        <w:rPr>
          <w:lang w:val="el-GR"/>
        </w:rPr>
        <w:t>Υ</w:t>
      </w:r>
      <w:r w:rsidRPr="00EF2204">
        <w:rPr>
          <w:lang w:val="el-GR"/>
        </w:rPr>
        <w:t>λοποίησης</w:t>
      </w:r>
      <w:bookmarkEnd w:id="454"/>
      <w:bookmarkEnd w:id="455"/>
      <w:bookmarkEnd w:id="456"/>
      <w:bookmarkEnd w:id="457"/>
    </w:p>
    <w:p w14:paraId="7C0EDFF5" w14:textId="77777777" w:rsidR="00E13273" w:rsidRPr="00155B45" w:rsidRDefault="00E13273" w:rsidP="00E13273">
      <w:pPr>
        <w:spacing w:line="252" w:lineRule="auto"/>
        <w:rPr>
          <w:lang w:val="el-GR"/>
        </w:rPr>
      </w:pPr>
      <w:bookmarkStart w:id="458" w:name="_Toc97195407"/>
      <w:bookmarkStart w:id="459" w:name="_Toc97195576"/>
      <w:bookmarkEnd w:id="458"/>
      <w:bookmarkEnd w:id="459"/>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61B2A812"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1DE6B44D"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369FA7D1"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25F5DF75"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648A5FDF"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B8CDC15" w14:textId="77777777" w:rsidR="00025B9C" w:rsidRPr="00025B9C" w:rsidRDefault="00025B9C" w:rsidP="00045DCF">
      <w:pPr>
        <w:rPr>
          <w:lang w:val="el-GR"/>
        </w:rPr>
      </w:pPr>
    </w:p>
    <w:p w14:paraId="55E3E4F3" w14:textId="77777777" w:rsidR="00025B9C" w:rsidRDefault="00025B9C">
      <w:pPr>
        <w:pStyle w:val="4"/>
        <w:numPr>
          <w:ilvl w:val="1"/>
          <w:numId w:val="22"/>
        </w:numPr>
        <w:ind w:hanging="306"/>
        <w:rPr>
          <w:rFonts w:cs="Tahoma"/>
          <w:szCs w:val="22"/>
          <w:lang w:val="el-GR"/>
        </w:rPr>
      </w:pPr>
      <w:bookmarkStart w:id="460" w:name="_Toc97194367"/>
      <w:bookmarkStart w:id="461" w:name="_Ref122695066"/>
      <w:bookmarkStart w:id="462" w:name="_Toc126503265"/>
      <w:r w:rsidRPr="00EF2204">
        <w:rPr>
          <w:rFonts w:cs="Tahoma"/>
          <w:szCs w:val="22"/>
          <w:lang w:val="el-GR"/>
        </w:rPr>
        <w:t>Χρονοδιάγραμμα</w:t>
      </w:r>
      <w:bookmarkEnd w:id="460"/>
      <w:bookmarkEnd w:id="461"/>
      <w:bookmarkEnd w:id="462"/>
    </w:p>
    <w:p w14:paraId="22D31785" w14:textId="77777777" w:rsidR="00F82A8D" w:rsidRPr="00C71EEC" w:rsidRDefault="00F82A8D" w:rsidP="00F82A8D">
      <w:pPr>
        <w:suppressAutoHyphens w:val="0"/>
        <w:autoSpaceDE w:val="0"/>
        <w:spacing w:after="60"/>
        <w:rPr>
          <w:rFonts w:eastAsia="SimSun"/>
          <w:lang w:val="el-GR"/>
        </w:rPr>
      </w:pPr>
      <w:bookmarkStart w:id="463"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173A099C"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288F534E" w14:textId="77777777" w:rsidR="00133814" w:rsidRDefault="00133814" w:rsidP="00F82A8D">
      <w:pPr>
        <w:suppressAutoHyphens w:val="0"/>
        <w:autoSpaceDE w:val="0"/>
        <w:spacing w:after="60"/>
        <w:rPr>
          <w:rFonts w:eastAsia="SimSun"/>
          <w:lang w:val="el-GR"/>
        </w:rPr>
      </w:pPr>
    </w:p>
    <w:p w14:paraId="2B18563D"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9"/>
        <w:gridCol w:w="1383"/>
        <w:gridCol w:w="1621"/>
        <w:gridCol w:w="1215"/>
        <w:gridCol w:w="1800"/>
      </w:tblGrid>
      <w:tr w:rsidR="00F82A8D" w:rsidRPr="00C71EEC" w14:paraId="2CF8C1F1"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63"/>
          <w:p w14:paraId="5FB13986"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37F8CEF2" w14:textId="77777777" w:rsidTr="00290457">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5E35027B"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32AD10E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2" w:type="pct"/>
            <w:tcBorders>
              <w:top w:val="nil"/>
              <w:left w:val="nil"/>
              <w:bottom w:val="single" w:sz="4" w:space="0" w:color="auto"/>
              <w:right w:val="single" w:sz="4" w:space="0" w:color="auto"/>
            </w:tcBorders>
            <w:shd w:val="clear" w:color="000000" w:fill="E2EFDA"/>
            <w:vAlign w:val="center"/>
            <w:hideMark/>
          </w:tcPr>
          <w:p w14:paraId="346E8786"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0F51E118"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53351F26"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0F1146FB" w14:textId="77777777" w:rsidTr="00290457">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5F27E118" w14:textId="77777777" w:rsidR="00E13273" w:rsidRPr="00F5475A" w:rsidRDefault="00BD3F4C" w:rsidP="00290457">
            <w:pPr>
              <w:suppressAutoHyphens w:val="0"/>
              <w:autoSpaceDE w:val="0"/>
              <w:spacing w:after="60"/>
              <w:jc w:val="center"/>
              <w:rPr>
                <w:color w:val="000000" w:themeColor="text1"/>
                <w:sz w:val="20"/>
                <w:szCs w:val="20"/>
                <w:lang w:val="el-GR"/>
              </w:rPr>
            </w:pPr>
            <w:r w:rsidRPr="00BD3F4C">
              <w:rPr>
                <w:color w:val="000000" w:themeColor="text1"/>
                <w:sz w:val="20"/>
                <w:szCs w:val="20"/>
                <w:lang w:val="el-GR"/>
              </w:rPr>
              <w:t>Π1.</w:t>
            </w:r>
            <w:r w:rsidR="00290457">
              <w:rPr>
                <w:color w:val="000000" w:themeColor="text1"/>
                <w:sz w:val="20"/>
                <w:szCs w:val="20"/>
                <w:lang w:val="el-GR"/>
              </w:rPr>
              <w:t>χ</w:t>
            </w:r>
            <w:r w:rsidRPr="00BD3F4C">
              <w:rPr>
                <w:color w:val="000000" w:themeColor="text1"/>
                <w:sz w:val="20"/>
                <w:szCs w:val="20"/>
                <w:lang w:val="el-GR"/>
              </w:rPr>
              <w:t xml:space="preserve"> </w:t>
            </w:r>
            <w:r w:rsidR="00290457" w:rsidRPr="00290457">
              <w:rPr>
                <w:color w:val="000000" w:themeColor="text1"/>
                <w:sz w:val="20"/>
                <w:szCs w:val="20"/>
                <w:lang w:val="el-GR"/>
              </w:rPr>
              <w:t>Μηνιαίες Αναφορές πορείας υλοποίησης της δράσης και υπηρεσιών υποστήριξης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17F344FD" w14:textId="77777777" w:rsidR="00E13273" w:rsidRPr="00290457" w:rsidRDefault="00290457" w:rsidP="00F5475A">
            <w:pPr>
              <w:suppressAutoHyphens w:val="0"/>
              <w:autoSpaceDE w:val="0"/>
              <w:spacing w:after="60"/>
              <w:jc w:val="center"/>
              <w:rPr>
                <w:rFonts w:eastAsia="SimSun"/>
                <w:b/>
                <w:sz w:val="20"/>
                <w:szCs w:val="20"/>
                <w:lang w:val="el-GR"/>
              </w:rPr>
            </w:pPr>
            <w:r>
              <w:rPr>
                <w:rFonts w:eastAsia="SimSun"/>
                <w:b/>
                <w:sz w:val="20"/>
                <w:szCs w:val="20"/>
                <w:lang w:val="el-GR"/>
              </w:rPr>
              <w:t>7 μήνες</w:t>
            </w:r>
          </w:p>
        </w:tc>
        <w:tc>
          <w:tcPr>
            <w:tcW w:w="842" w:type="pct"/>
            <w:tcBorders>
              <w:top w:val="single" w:sz="4" w:space="0" w:color="auto"/>
              <w:left w:val="nil"/>
              <w:bottom w:val="single" w:sz="4" w:space="0" w:color="auto"/>
              <w:right w:val="single" w:sz="4" w:space="0" w:color="auto"/>
            </w:tcBorders>
            <w:shd w:val="clear" w:color="000000" w:fill="F2F2F2"/>
            <w:vAlign w:val="center"/>
          </w:tcPr>
          <w:p w14:paraId="6AAA6DA2" w14:textId="77777777" w:rsidR="00E13273" w:rsidRPr="00F5475A" w:rsidRDefault="00290457" w:rsidP="00F5475A">
            <w:pPr>
              <w:suppressAutoHyphens w:val="0"/>
              <w:autoSpaceDE w:val="0"/>
              <w:spacing w:after="60"/>
              <w:jc w:val="center"/>
              <w:rPr>
                <w:rFonts w:eastAsia="SimSun"/>
                <w:b/>
                <w:sz w:val="20"/>
                <w:szCs w:val="20"/>
                <w:lang w:val="el-GR"/>
              </w:rPr>
            </w:pPr>
            <w:r>
              <w:rPr>
                <w:rFonts w:eastAsia="SimSun"/>
                <w:b/>
                <w:sz w:val="20"/>
                <w:szCs w:val="20"/>
                <w:lang w:val="el-GR"/>
              </w:rPr>
              <w:t>1</w:t>
            </w:r>
            <w:r w:rsidR="00BD3F4C">
              <w:rPr>
                <w:rFonts w:eastAsia="SimSun"/>
                <w:b/>
                <w:sz w:val="20"/>
                <w:szCs w:val="20"/>
                <w:lang w:val="el-GR"/>
              </w:rPr>
              <w:t xml:space="preserve"> </w:t>
            </w:r>
            <w:r>
              <w:rPr>
                <w:rFonts w:eastAsia="SimSun"/>
                <w:b/>
                <w:sz w:val="20"/>
                <w:szCs w:val="20"/>
                <w:lang w:val="el-GR"/>
              </w:rPr>
              <w:t>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273CC3E2" w14:textId="77777777" w:rsidR="00E13273" w:rsidRPr="00290457" w:rsidRDefault="00290457" w:rsidP="00F5475A">
            <w:pPr>
              <w:suppressAutoHyphens w:val="0"/>
              <w:autoSpaceDE w:val="0"/>
              <w:spacing w:after="60"/>
              <w:jc w:val="center"/>
              <w:rPr>
                <w:rFonts w:eastAsia="SimSun"/>
                <w:b/>
                <w:sz w:val="20"/>
                <w:szCs w:val="20"/>
                <w:lang w:val="el-GR"/>
              </w:rPr>
            </w:pPr>
            <w:r>
              <w:rPr>
                <w:rFonts w:eastAsia="SimSun"/>
                <w:b/>
                <w:sz w:val="20"/>
                <w:szCs w:val="20"/>
                <w:lang w:val="el-GR"/>
              </w:rPr>
              <w:t>8 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61337B62" w14:textId="77777777"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bl>
    <w:p w14:paraId="24DCBFA3" w14:textId="77777777" w:rsidR="00986151" w:rsidRDefault="00986151" w:rsidP="00C77D57">
      <w:pPr>
        <w:rPr>
          <w:lang w:val="el-GR"/>
        </w:rPr>
      </w:pPr>
    </w:p>
    <w:p w14:paraId="43B08963" w14:textId="77777777" w:rsidR="00986151" w:rsidRPr="009E3BD5" w:rsidRDefault="00986151" w:rsidP="00C77D57">
      <w:pPr>
        <w:rPr>
          <w:lang w:val="el-GR"/>
        </w:rPr>
      </w:pPr>
    </w:p>
    <w:p w14:paraId="66936524" w14:textId="77777777" w:rsidR="00EA7E9C" w:rsidRPr="00EA7E9C" w:rsidRDefault="00EA7E9C" w:rsidP="00EA7E9C">
      <w:pPr>
        <w:rPr>
          <w:rFonts w:eastAsia="SimSun"/>
          <w:lang w:val="el-GR"/>
        </w:rPr>
      </w:pPr>
    </w:p>
    <w:p w14:paraId="3F9C0F8A" w14:textId="77777777" w:rsidR="00025B9C" w:rsidRPr="00843444" w:rsidRDefault="00025B9C">
      <w:pPr>
        <w:pStyle w:val="4"/>
        <w:numPr>
          <w:ilvl w:val="1"/>
          <w:numId w:val="22"/>
        </w:numPr>
        <w:ind w:hanging="306"/>
        <w:rPr>
          <w:rFonts w:cs="Tahoma"/>
          <w:szCs w:val="22"/>
          <w:lang w:val="el-GR"/>
        </w:rPr>
      </w:pPr>
      <w:bookmarkStart w:id="464" w:name="_Ref122695067"/>
      <w:bookmarkStart w:id="465" w:name="_Toc126503266"/>
      <w:bookmarkStart w:id="466" w:name="_Hlk61973828"/>
      <w:r w:rsidRPr="00843444">
        <w:rPr>
          <w:rFonts w:cs="Tahoma"/>
          <w:szCs w:val="22"/>
          <w:lang w:val="el-GR"/>
        </w:rPr>
        <w:t>Χρόνος Υποβολής και Διαδικασία Οριστικοποίησης Παραδοτέων</w:t>
      </w:r>
      <w:bookmarkEnd w:id="464"/>
      <w:bookmarkEnd w:id="465"/>
    </w:p>
    <w:bookmarkEnd w:id="466"/>
    <w:p w14:paraId="610CE577"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0262130D" w14:textId="77777777" w:rsidTr="00946839">
        <w:trPr>
          <w:trHeight w:val="336"/>
          <w:tblHeader/>
        </w:trPr>
        <w:tc>
          <w:tcPr>
            <w:tcW w:w="327" w:type="pct"/>
            <w:shd w:val="clear" w:color="auto" w:fill="FBE4D5"/>
            <w:vAlign w:val="center"/>
            <w:hideMark/>
          </w:tcPr>
          <w:p w14:paraId="46CBF93F"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A25B8C3"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342DC045"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5A35F014"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2482760"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051B6E3D"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0860BDE8"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290457" w:rsidRPr="00E122D5" w14:paraId="74DC8073" w14:textId="77777777" w:rsidTr="00F823E5">
        <w:trPr>
          <w:trHeight w:val="175"/>
        </w:trPr>
        <w:tc>
          <w:tcPr>
            <w:tcW w:w="327" w:type="pct"/>
            <w:noWrap/>
            <w:hideMark/>
          </w:tcPr>
          <w:p w14:paraId="07817BD2" w14:textId="77777777" w:rsidR="00290457" w:rsidRPr="00E122D5" w:rsidRDefault="00290457" w:rsidP="00290457">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0D77CD35" w14:textId="77777777" w:rsidR="00290457" w:rsidRPr="00E122D5" w:rsidRDefault="00290457" w:rsidP="00290457">
            <w:pPr>
              <w:suppressAutoHyphens w:val="0"/>
              <w:spacing w:before="120" w:after="0"/>
              <w:jc w:val="center"/>
              <w:rPr>
                <w:color w:val="000000" w:themeColor="text1"/>
                <w:sz w:val="20"/>
                <w:szCs w:val="20"/>
                <w:lang w:val="el-GR"/>
              </w:rPr>
            </w:pPr>
            <w:r w:rsidRPr="00BD3F4C">
              <w:rPr>
                <w:color w:val="000000" w:themeColor="text1"/>
                <w:sz w:val="20"/>
                <w:szCs w:val="20"/>
                <w:lang w:val="el-GR"/>
              </w:rPr>
              <w:t>Π1.</w:t>
            </w:r>
            <w:r>
              <w:rPr>
                <w:color w:val="000000" w:themeColor="text1"/>
                <w:sz w:val="20"/>
                <w:szCs w:val="20"/>
                <w:lang w:val="el-GR"/>
              </w:rPr>
              <w:t>χ</w:t>
            </w:r>
            <w:r w:rsidRPr="00BD3F4C">
              <w:rPr>
                <w:color w:val="000000" w:themeColor="text1"/>
                <w:sz w:val="20"/>
                <w:szCs w:val="20"/>
                <w:lang w:val="el-GR"/>
              </w:rPr>
              <w:t xml:space="preserve"> </w:t>
            </w:r>
          </w:p>
        </w:tc>
        <w:tc>
          <w:tcPr>
            <w:tcW w:w="2348" w:type="pct"/>
            <w:noWrap/>
            <w:vAlign w:val="center"/>
          </w:tcPr>
          <w:p w14:paraId="48083147" w14:textId="77777777" w:rsidR="00290457" w:rsidRPr="00E122D5" w:rsidRDefault="00290457" w:rsidP="00290457">
            <w:pPr>
              <w:suppressAutoHyphens w:val="0"/>
              <w:spacing w:before="120" w:after="0"/>
              <w:jc w:val="center"/>
              <w:rPr>
                <w:color w:val="000000" w:themeColor="text1"/>
                <w:sz w:val="20"/>
                <w:szCs w:val="20"/>
                <w:lang w:val="el-GR"/>
              </w:rPr>
            </w:pPr>
            <w:r w:rsidRPr="00290457">
              <w:rPr>
                <w:color w:val="000000" w:themeColor="text1"/>
                <w:sz w:val="20"/>
                <w:szCs w:val="20"/>
                <w:lang w:val="el-GR"/>
              </w:rPr>
              <w:t>Μηνιαίες Αναφορές πορείας υλοποίησης της δράσης και υπηρεσιών υποστήριξης</w:t>
            </w:r>
          </w:p>
        </w:tc>
        <w:tc>
          <w:tcPr>
            <w:tcW w:w="940" w:type="pct"/>
            <w:noWrap/>
            <w:vAlign w:val="center"/>
          </w:tcPr>
          <w:p w14:paraId="7D5742E0" w14:textId="77777777" w:rsidR="00290457" w:rsidRPr="00290457" w:rsidRDefault="00290457" w:rsidP="00290457">
            <w:pPr>
              <w:suppressAutoHyphens w:val="0"/>
              <w:spacing w:before="120" w:after="0"/>
              <w:jc w:val="center"/>
              <w:rPr>
                <w:bCs/>
                <w:color w:val="000000" w:themeColor="text1"/>
                <w:sz w:val="20"/>
                <w:szCs w:val="20"/>
                <w:lang w:val="el-GR"/>
              </w:rPr>
            </w:pPr>
            <w:r w:rsidRPr="00290457">
              <w:rPr>
                <w:rFonts w:eastAsia="SimSun"/>
                <w:bCs/>
                <w:sz w:val="20"/>
                <w:szCs w:val="20"/>
                <w:lang w:val="el-GR"/>
              </w:rPr>
              <w:t>7 μήνες</w:t>
            </w:r>
          </w:p>
        </w:tc>
        <w:tc>
          <w:tcPr>
            <w:tcW w:w="856" w:type="pct"/>
            <w:vAlign w:val="center"/>
          </w:tcPr>
          <w:p w14:paraId="17AD77E0" w14:textId="77777777" w:rsidR="00290457" w:rsidRPr="00290457" w:rsidRDefault="00290457" w:rsidP="00290457">
            <w:pPr>
              <w:suppressAutoHyphens w:val="0"/>
              <w:spacing w:before="120" w:after="0"/>
              <w:jc w:val="center"/>
              <w:rPr>
                <w:bCs/>
                <w:color w:val="000000" w:themeColor="text1"/>
                <w:sz w:val="20"/>
                <w:szCs w:val="20"/>
                <w:lang w:val="el-GR"/>
              </w:rPr>
            </w:pPr>
            <w:r w:rsidRPr="00290457">
              <w:rPr>
                <w:rFonts w:eastAsia="SimSun"/>
                <w:bCs/>
                <w:sz w:val="20"/>
                <w:szCs w:val="20"/>
                <w:lang w:val="el-GR"/>
              </w:rPr>
              <w:t>1 μήνας</w:t>
            </w:r>
          </w:p>
        </w:tc>
      </w:tr>
    </w:tbl>
    <w:p w14:paraId="4A389ED5" w14:textId="77777777" w:rsidR="008376F9" w:rsidRDefault="008376F9" w:rsidP="008376F9">
      <w:pPr>
        <w:rPr>
          <w:rFonts w:eastAsia="SimSun"/>
          <w:lang w:val="el-GR"/>
        </w:rPr>
      </w:pPr>
    </w:p>
    <w:p w14:paraId="7932304F" w14:textId="1609A146"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340CC1">
        <w:rPr>
          <w:rFonts w:eastAsia="SimSun"/>
          <w:lang w:val="el-GR"/>
        </w:rPr>
        <w:fldChar w:fldCharType="begin"/>
      </w:r>
      <w:r>
        <w:rPr>
          <w:rFonts w:eastAsia="SimSun"/>
          <w:lang w:val="el-GR"/>
        </w:rPr>
        <w:instrText xml:space="preserve"> REF _Ref55381059 \r \h </w:instrText>
      </w:r>
      <w:r w:rsidR="00340CC1">
        <w:rPr>
          <w:rFonts w:eastAsia="SimSun"/>
          <w:lang w:val="el-GR"/>
        </w:rPr>
      </w:r>
      <w:r w:rsidR="00340CC1">
        <w:rPr>
          <w:rFonts w:eastAsia="SimSun"/>
          <w:lang w:val="el-GR"/>
        </w:rPr>
        <w:fldChar w:fldCharType="separate"/>
      </w:r>
      <w:r w:rsidR="00FD36C3">
        <w:rPr>
          <w:rFonts w:eastAsia="SimSun"/>
          <w:cs/>
          <w:lang w:val="el-GR"/>
        </w:rPr>
        <w:t>‎</w:t>
      </w:r>
      <w:r w:rsidR="00FD36C3">
        <w:rPr>
          <w:rFonts w:eastAsia="SimSun"/>
          <w:lang w:val="el-GR"/>
        </w:rPr>
        <w:t>6.3</w:t>
      </w:r>
      <w:r w:rsidR="00340CC1">
        <w:rPr>
          <w:rFonts w:eastAsia="SimSun"/>
          <w:lang w:val="el-GR"/>
        </w:rPr>
        <w:fldChar w:fldCharType="end"/>
      </w:r>
      <w:r w:rsidRPr="003C2BEF">
        <w:rPr>
          <w:rFonts w:eastAsia="SimSun"/>
          <w:lang w:val="el-GR"/>
        </w:rPr>
        <w:t xml:space="preserve"> της παρούσας.</w:t>
      </w:r>
    </w:p>
    <w:p w14:paraId="15744C39"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299CF48F" w14:textId="77777777" w:rsidR="003C2BEF" w:rsidRPr="00EF2204" w:rsidRDefault="003C2BEF" w:rsidP="003C2BEF">
      <w:pPr>
        <w:rPr>
          <w:lang w:val="el-GR"/>
        </w:rPr>
      </w:pPr>
    </w:p>
    <w:p w14:paraId="055EE13A" w14:textId="77777777" w:rsidR="00025B9C" w:rsidRDefault="00025B9C">
      <w:pPr>
        <w:pStyle w:val="4"/>
        <w:numPr>
          <w:ilvl w:val="1"/>
          <w:numId w:val="22"/>
        </w:numPr>
        <w:ind w:hanging="306"/>
        <w:rPr>
          <w:rFonts w:cs="Tahoma"/>
          <w:szCs w:val="22"/>
          <w:lang w:val="el-GR"/>
        </w:rPr>
      </w:pPr>
      <w:bookmarkStart w:id="467" w:name="_Toc97194370"/>
      <w:bookmarkStart w:id="468" w:name="_Ref122695074"/>
      <w:bookmarkStart w:id="469" w:name="_Toc126503267"/>
      <w:r w:rsidRPr="00EF2204">
        <w:rPr>
          <w:rFonts w:cs="Tahoma"/>
          <w:szCs w:val="22"/>
          <w:lang w:val="el-GR"/>
        </w:rPr>
        <w:t>Ομάδα Έργου/Σχήμα Διοίκησης Έργου</w:t>
      </w:r>
      <w:bookmarkEnd w:id="467"/>
      <w:bookmarkEnd w:id="468"/>
      <w:bookmarkEnd w:id="469"/>
      <w:r w:rsidRPr="00EF2204">
        <w:rPr>
          <w:rFonts w:cs="Tahoma"/>
          <w:szCs w:val="22"/>
          <w:lang w:val="el-GR"/>
        </w:rPr>
        <w:tab/>
      </w:r>
    </w:p>
    <w:p w14:paraId="23F3284B"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25D7DE4"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17B379F5"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5B5A7595"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385DBD35"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F305931"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CDA9CD1"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69BEED0B"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5C98A738"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67540295"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CF3F5E8" w14:textId="77777777" w:rsidR="003C2BEF" w:rsidRPr="00EF2204" w:rsidRDefault="003C2BEF" w:rsidP="003C2BEF">
      <w:pPr>
        <w:rPr>
          <w:lang w:val="el-GR"/>
        </w:rPr>
      </w:pPr>
    </w:p>
    <w:p w14:paraId="562D8EB6" w14:textId="77777777" w:rsidR="00025B9C" w:rsidRDefault="00025B9C">
      <w:pPr>
        <w:pStyle w:val="4"/>
        <w:numPr>
          <w:ilvl w:val="1"/>
          <w:numId w:val="22"/>
        </w:numPr>
        <w:ind w:hanging="306"/>
        <w:rPr>
          <w:rFonts w:cs="Tahoma"/>
          <w:szCs w:val="22"/>
          <w:lang w:val="el-GR"/>
        </w:rPr>
      </w:pPr>
      <w:bookmarkStart w:id="470" w:name="_Toc97194371"/>
      <w:bookmarkStart w:id="471" w:name="_Ref122695077"/>
      <w:bookmarkStart w:id="472" w:name="_Toc126503268"/>
      <w:r w:rsidRPr="00EF2204">
        <w:rPr>
          <w:rFonts w:cs="Tahoma"/>
          <w:szCs w:val="22"/>
          <w:lang w:val="el-GR"/>
        </w:rPr>
        <w:t>Μεθοδολογία διασφάλισης ποιότητας</w:t>
      </w:r>
      <w:bookmarkEnd w:id="470"/>
      <w:bookmarkEnd w:id="471"/>
      <w:bookmarkEnd w:id="472"/>
      <w:r w:rsidRPr="00EF2204">
        <w:rPr>
          <w:rFonts w:cs="Tahoma"/>
          <w:szCs w:val="22"/>
          <w:lang w:val="el-GR"/>
        </w:rPr>
        <w:tab/>
      </w:r>
    </w:p>
    <w:p w14:paraId="2CC8B642"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w:t>
      </w:r>
      <w:r w:rsidRPr="00274B25">
        <w:rPr>
          <w:lang w:val="el-GR"/>
        </w:rPr>
        <w:t xml:space="preserve">. </w:t>
      </w:r>
    </w:p>
    <w:p w14:paraId="2B04C929"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1A5F2CC" w14:textId="77777777" w:rsidR="003C2BEF" w:rsidRPr="00EF2204" w:rsidRDefault="003C2BEF" w:rsidP="003C2BEF">
      <w:pPr>
        <w:rPr>
          <w:lang w:val="el-GR"/>
        </w:rPr>
      </w:pPr>
    </w:p>
    <w:p w14:paraId="06607233" w14:textId="77777777" w:rsidR="00025B9C" w:rsidRDefault="00025B9C">
      <w:pPr>
        <w:pStyle w:val="4"/>
        <w:numPr>
          <w:ilvl w:val="1"/>
          <w:numId w:val="22"/>
        </w:numPr>
        <w:ind w:hanging="306"/>
        <w:rPr>
          <w:rFonts w:cs="Tahoma"/>
          <w:szCs w:val="22"/>
          <w:lang w:val="el-GR"/>
        </w:rPr>
      </w:pPr>
      <w:bookmarkStart w:id="473" w:name="_Toc97194372"/>
      <w:bookmarkStart w:id="474" w:name="_Toc126503269"/>
      <w:r w:rsidRPr="00EF2204">
        <w:rPr>
          <w:rFonts w:cs="Tahoma"/>
          <w:szCs w:val="22"/>
          <w:lang w:val="el-GR"/>
        </w:rPr>
        <w:t>Τόπος υλοποίησης/ παροχής των υπηρεσιών</w:t>
      </w:r>
      <w:bookmarkEnd w:id="473"/>
      <w:bookmarkEnd w:id="474"/>
      <w:r w:rsidRPr="00EF2204">
        <w:rPr>
          <w:rFonts w:cs="Tahoma"/>
          <w:szCs w:val="22"/>
          <w:lang w:val="el-GR"/>
        </w:rPr>
        <w:tab/>
      </w:r>
    </w:p>
    <w:p w14:paraId="3D09CC32"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3BEB6073"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4FDFDDCA" w14:textId="77777777" w:rsidR="003C2BEF" w:rsidRPr="00EF2204" w:rsidRDefault="003C2BEF" w:rsidP="00EF2204">
      <w:pPr>
        <w:suppressAutoHyphens w:val="0"/>
        <w:autoSpaceDE w:val="0"/>
        <w:spacing w:after="60"/>
        <w:rPr>
          <w:rFonts w:eastAsia="SimSun"/>
          <w:lang w:val="el-GR"/>
        </w:rPr>
      </w:pPr>
    </w:p>
    <w:p w14:paraId="5A4C6932" w14:textId="77777777" w:rsidR="00A613D1" w:rsidRPr="00603221" w:rsidRDefault="00A613D1">
      <w:pPr>
        <w:suppressAutoHyphens w:val="0"/>
        <w:autoSpaceDE w:val="0"/>
        <w:spacing w:after="60"/>
        <w:rPr>
          <w:rFonts w:eastAsia="SimSun"/>
          <w:lang w:val="el-GR"/>
        </w:rPr>
      </w:pPr>
    </w:p>
    <w:p w14:paraId="406C82B3" w14:textId="77777777" w:rsidR="00CB3073" w:rsidRPr="00603221" w:rsidRDefault="00CB3073">
      <w:pPr>
        <w:suppressAutoHyphens w:val="0"/>
        <w:autoSpaceDE w:val="0"/>
        <w:spacing w:after="60"/>
        <w:rPr>
          <w:rFonts w:eastAsia="SimSun"/>
          <w:lang w:val="el-GR"/>
        </w:rPr>
        <w:sectPr w:rsidR="00CB3073" w:rsidRPr="00603221" w:rsidSect="00DF02B0">
          <w:headerReference w:type="first" r:id="rId29"/>
          <w:pgSz w:w="11906" w:h="16838"/>
          <w:pgMar w:top="1134" w:right="1134" w:bottom="1134" w:left="1134" w:header="720" w:footer="709" w:gutter="0"/>
          <w:cols w:space="720"/>
          <w:titlePg/>
          <w:docGrid w:linePitch="360"/>
        </w:sectPr>
      </w:pPr>
    </w:p>
    <w:p w14:paraId="1DDED735" w14:textId="77777777" w:rsidR="008338F0" w:rsidRDefault="003355E7" w:rsidP="003329FF">
      <w:pPr>
        <w:pStyle w:val="2"/>
        <w:numPr>
          <w:ilvl w:val="0"/>
          <w:numId w:val="0"/>
        </w:numPr>
        <w:ind w:left="576" w:hanging="576"/>
        <w:rPr>
          <w:rFonts w:cs="Tahoma"/>
          <w:lang w:val="el-GR"/>
        </w:rPr>
      </w:pPr>
      <w:bookmarkStart w:id="475" w:name="_Ref510087011"/>
      <w:bookmarkStart w:id="476" w:name="_Ref40980421"/>
      <w:bookmarkStart w:id="477" w:name="_Toc97194373"/>
      <w:bookmarkStart w:id="478" w:name="_Toc97194478"/>
      <w:bookmarkStart w:id="479" w:name="_Toc126503270"/>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75"/>
      <w:bookmarkEnd w:id="476"/>
      <w:bookmarkEnd w:id="477"/>
      <w:bookmarkEnd w:id="478"/>
      <w:bookmarkEnd w:id="479"/>
      <w:r w:rsidR="007A3AC0" w:rsidRPr="00603221">
        <w:rPr>
          <w:rFonts w:cs="Tahoma"/>
          <w:lang w:val="el-GR"/>
        </w:rPr>
        <w:t xml:space="preserve"> </w:t>
      </w:r>
    </w:p>
    <w:p w14:paraId="08F2DF5A" w14:textId="77777777" w:rsidR="00843444" w:rsidRDefault="00843444" w:rsidP="00843444">
      <w:pPr>
        <w:rPr>
          <w:lang w:val="el-GR"/>
        </w:rPr>
      </w:pPr>
    </w:p>
    <w:p w14:paraId="686F4407"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0F91B390"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ED25B0" w14:paraId="63AA1915" w14:textId="77777777" w:rsidTr="00F823E5">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63A247D1"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ED25B0" w14:paraId="0B5BAA4C" w14:textId="77777777" w:rsidTr="00F823E5">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0F9113A6" w14:textId="77777777" w:rsidR="00843444" w:rsidRPr="005D7E53" w:rsidRDefault="00843444" w:rsidP="00F823E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4BAB72B0" w14:textId="77777777" w:rsidR="00843444" w:rsidRPr="005D7E53" w:rsidRDefault="00843444" w:rsidP="00F823E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ED25B0" w14:paraId="77190B9B"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56A0EFB6" w14:textId="77777777" w:rsidR="00843444" w:rsidRPr="005D7E53" w:rsidRDefault="00843444" w:rsidP="00F823E5">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ED25B0" w14:paraId="3C3E9C5B"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16DF2821"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A134658" w14:textId="77777777" w:rsidR="00843444" w:rsidRPr="005D7E53" w:rsidRDefault="00843444" w:rsidP="00F823E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207E54F8" w14:textId="77777777" w:rsidR="00843444" w:rsidRPr="005D7E53" w:rsidRDefault="00843444" w:rsidP="00F823E5">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298E6E02" w14:textId="77777777" w:rsidR="00843444" w:rsidRPr="005D7E53" w:rsidRDefault="00843444" w:rsidP="00F823E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581F1A3E" w14:textId="77777777" w:rsidR="00843444" w:rsidRPr="005D7E53" w:rsidRDefault="00843444" w:rsidP="00F823E5">
            <w:pPr>
              <w:spacing w:before="120" w:line="288" w:lineRule="auto"/>
              <w:rPr>
                <w:sz w:val="20"/>
                <w:szCs w:val="20"/>
                <w:lang w:val="el-GR"/>
              </w:rPr>
            </w:pPr>
          </w:p>
        </w:tc>
      </w:tr>
    </w:tbl>
    <w:p w14:paraId="4901351C" w14:textId="77777777" w:rsidR="00843444" w:rsidRDefault="00843444" w:rsidP="00843444">
      <w:pPr>
        <w:rPr>
          <w:lang w:val="el-GR"/>
        </w:rPr>
      </w:pPr>
    </w:p>
    <w:p w14:paraId="4E5F5C25"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46A29CBD"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3B5EE3A3" w14:textId="77777777" w:rsidR="00843444" w:rsidRPr="00503711" w:rsidRDefault="00843444" w:rsidP="00F823E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424FC925" w14:textId="77777777" w:rsidR="00843444" w:rsidRPr="00503711" w:rsidRDefault="00843444" w:rsidP="00F823E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09E45D9F" w14:textId="77777777" w:rsidR="00843444" w:rsidRPr="00503711" w:rsidRDefault="00843444" w:rsidP="00F823E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18E853B0" w14:textId="77777777" w:rsidR="00843444" w:rsidRPr="00503711" w:rsidRDefault="00843444" w:rsidP="00F823E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3DF3FE3" w14:textId="77777777" w:rsidR="00843444" w:rsidRPr="00503711" w:rsidRDefault="00843444" w:rsidP="00F823E5">
            <w:pPr>
              <w:spacing w:after="0"/>
              <w:jc w:val="center"/>
              <w:rPr>
                <w:rFonts w:cstheme="minorHAnsi"/>
                <w:b/>
                <w:bCs/>
              </w:rPr>
            </w:pPr>
            <w:r w:rsidRPr="00503711">
              <w:rPr>
                <w:rFonts w:cstheme="minorHAnsi"/>
                <w:b/>
                <w:bCs/>
              </w:rPr>
              <w:t>ΠΑΡΑΠΟΜΠΗ</w:t>
            </w:r>
          </w:p>
        </w:tc>
      </w:tr>
      <w:tr w:rsidR="00843444" w:rsidRPr="005D7E53" w14:paraId="44BEFD7D"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763DE1E"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7D4D0E78" w14:textId="7010C1F2"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340CC1">
              <w:rPr>
                <w:rFonts w:cstheme="minorHAnsi"/>
                <w:lang w:val="el-GR"/>
              </w:rPr>
              <w:fldChar w:fldCharType="begin"/>
            </w:r>
            <w:r>
              <w:rPr>
                <w:rFonts w:cstheme="minorHAnsi"/>
                <w:lang w:val="el-GR"/>
              </w:rPr>
              <w:instrText xml:space="preserve"> REF _Ref122694847 \r \h </w:instrText>
            </w:r>
            <w:r w:rsidR="00340CC1">
              <w:rPr>
                <w:rFonts w:cstheme="minorHAnsi"/>
                <w:lang w:val="el-GR"/>
              </w:rPr>
            </w:r>
            <w:r w:rsidR="00340CC1">
              <w:rPr>
                <w:rFonts w:cstheme="minorHAnsi"/>
                <w:lang w:val="el-GR"/>
              </w:rPr>
              <w:fldChar w:fldCharType="separate"/>
            </w:r>
            <w:r w:rsidR="00FD36C3">
              <w:rPr>
                <w:rFonts w:cstheme="minorHAnsi"/>
                <w:cs/>
                <w:lang w:val="el-GR"/>
              </w:rPr>
              <w:t>‎</w:t>
            </w:r>
            <w:r w:rsidR="00FD36C3">
              <w:rPr>
                <w:rFonts w:cstheme="minorHAnsi"/>
                <w:lang w:val="el-GR"/>
              </w:rPr>
              <w:t>12.1</w:t>
            </w:r>
            <w:r w:rsidR="00340CC1">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10310F2D" w14:textId="77777777" w:rsidR="00843444" w:rsidRPr="005D7E53"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51FF54F"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12A7DF" w14:textId="77777777" w:rsidR="00843444" w:rsidRPr="005D7E53" w:rsidRDefault="00843444" w:rsidP="00F823E5">
            <w:pPr>
              <w:spacing w:after="0"/>
              <w:jc w:val="left"/>
              <w:rPr>
                <w:rFonts w:cstheme="minorHAnsi"/>
                <w:lang w:val="el-GR"/>
              </w:rPr>
            </w:pPr>
          </w:p>
        </w:tc>
      </w:tr>
      <w:tr w:rsidR="00843444" w:rsidRPr="005D7E53" w14:paraId="22C2738E"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E0F7867"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28AF902" w14:textId="246EE7C5"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340CC1">
              <w:rPr>
                <w:rFonts w:cstheme="minorHAnsi"/>
                <w:lang w:val="el-GR"/>
              </w:rPr>
              <w:fldChar w:fldCharType="begin"/>
            </w:r>
            <w:r>
              <w:rPr>
                <w:rFonts w:cstheme="minorHAnsi"/>
                <w:lang w:val="el-GR"/>
              </w:rPr>
              <w:instrText xml:space="preserve"> REF _Ref122694864 \r \h </w:instrText>
            </w:r>
            <w:r w:rsidR="00340CC1">
              <w:rPr>
                <w:rFonts w:cstheme="minorHAnsi"/>
                <w:lang w:val="el-GR"/>
              </w:rPr>
            </w:r>
            <w:r w:rsidR="00340CC1">
              <w:rPr>
                <w:rFonts w:cstheme="minorHAnsi"/>
                <w:lang w:val="el-GR"/>
              </w:rPr>
              <w:fldChar w:fldCharType="separate"/>
            </w:r>
            <w:r w:rsidR="00FD36C3">
              <w:rPr>
                <w:rFonts w:cstheme="minorHAnsi"/>
                <w:cs/>
                <w:lang w:val="el-GR"/>
              </w:rPr>
              <w:t>‎</w:t>
            </w:r>
            <w:r w:rsidR="00FD36C3">
              <w:rPr>
                <w:rFonts w:cstheme="minorHAnsi"/>
                <w:lang w:val="el-GR"/>
              </w:rPr>
              <w:t>13</w:t>
            </w:r>
            <w:r w:rsidR="00340CC1">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087FA9A8" w14:textId="77777777" w:rsidR="00843444"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49C4309"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C4822B" w14:textId="77777777" w:rsidR="00843444" w:rsidRPr="005D7E53" w:rsidRDefault="00843444" w:rsidP="00F823E5">
            <w:pPr>
              <w:spacing w:after="0"/>
              <w:jc w:val="left"/>
              <w:rPr>
                <w:rFonts w:cstheme="minorHAnsi"/>
                <w:lang w:val="el-GR"/>
              </w:rPr>
            </w:pPr>
          </w:p>
        </w:tc>
      </w:tr>
    </w:tbl>
    <w:p w14:paraId="18D7D073" w14:textId="77777777" w:rsidR="00843444" w:rsidRPr="00843444" w:rsidRDefault="00843444" w:rsidP="00843444">
      <w:pPr>
        <w:rPr>
          <w:lang w:val="el-GR"/>
        </w:rPr>
      </w:pPr>
    </w:p>
    <w:p w14:paraId="2A6498A8" w14:textId="77777777" w:rsidR="008338F0" w:rsidRPr="00603221" w:rsidRDefault="003355E7">
      <w:pPr>
        <w:pStyle w:val="2"/>
        <w:numPr>
          <w:ilvl w:val="0"/>
          <w:numId w:val="0"/>
        </w:numPr>
        <w:tabs>
          <w:tab w:val="clear" w:pos="567"/>
          <w:tab w:val="left" w:pos="0"/>
        </w:tabs>
        <w:rPr>
          <w:rFonts w:cs="Tahoma"/>
          <w:color w:val="000099"/>
          <w:lang w:val="el-GR"/>
        </w:rPr>
      </w:pPr>
      <w:bookmarkStart w:id="480" w:name="_Toc97194374"/>
      <w:bookmarkStart w:id="481" w:name="_Toc97194479"/>
      <w:bookmarkStart w:id="482" w:name="_Toc126503271"/>
      <w:bookmarkStart w:id="483" w:name="_Ref496624736"/>
      <w:bookmarkStart w:id="484"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80"/>
      <w:bookmarkEnd w:id="481"/>
      <w:bookmarkEnd w:id="482"/>
      <w:r w:rsidR="004A23B9" w:rsidRPr="00603221">
        <w:rPr>
          <w:rFonts w:cs="Tahoma"/>
          <w:color w:val="000099"/>
          <w:lang w:val="el-GR"/>
        </w:rPr>
        <w:t xml:space="preserve"> </w:t>
      </w:r>
      <w:bookmarkEnd w:id="483"/>
      <w:bookmarkEnd w:id="484"/>
    </w:p>
    <w:p w14:paraId="70412671" w14:textId="77777777" w:rsidR="000F62F0" w:rsidRPr="00603221" w:rsidRDefault="000F62F0" w:rsidP="003329FF">
      <w:pPr>
        <w:pStyle w:val="4"/>
        <w:numPr>
          <w:ilvl w:val="0"/>
          <w:numId w:val="0"/>
        </w:numPr>
        <w:ind w:left="864" w:hanging="864"/>
        <w:rPr>
          <w:rFonts w:cs="Tahoma"/>
          <w:szCs w:val="22"/>
          <w:lang w:val="el-GR"/>
        </w:rPr>
      </w:pPr>
      <w:bookmarkStart w:id="485" w:name="_Ref510086970"/>
      <w:bookmarkStart w:id="486" w:name="_Toc97194375"/>
      <w:bookmarkStart w:id="487" w:name="_Toc126503272"/>
      <w:r w:rsidRPr="00603221">
        <w:rPr>
          <w:rFonts w:cs="Tahoma"/>
          <w:szCs w:val="22"/>
          <w:lang w:val="el-GR"/>
        </w:rPr>
        <w:t>ΕΥΡΩΠΑΙΚΟ ΕΝΙΑΙΟ ΕΓΓΡΑΦΟ ΣΥΜΒΑΣΗΣ (ΕΕΕΣ)</w:t>
      </w:r>
      <w:bookmarkEnd w:id="485"/>
      <w:bookmarkEnd w:id="486"/>
      <w:bookmarkEnd w:id="487"/>
      <w:r w:rsidRPr="00603221">
        <w:rPr>
          <w:rFonts w:cs="Tahoma"/>
          <w:szCs w:val="22"/>
          <w:lang w:val="el-GR"/>
        </w:rPr>
        <w:t xml:space="preserve"> </w:t>
      </w:r>
    </w:p>
    <w:p w14:paraId="0E6CACD9"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A2FB49B"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3308BDB"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4872199D"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5C4D79B2"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3427D74" w14:textId="77777777" w:rsidR="000F62F0" w:rsidRPr="00603221" w:rsidRDefault="000F62F0">
      <w:pPr>
        <w:pStyle w:val="normalwithoutspacing"/>
        <w:rPr>
          <w:i/>
          <w:color w:val="5B9BD5"/>
        </w:rPr>
      </w:pPr>
    </w:p>
    <w:p w14:paraId="48D3922C" w14:textId="77777777" w:rsidR="008338F0" w:rsidRPr="00603221" w:rsidRDefault="008338F0">
      <w:pPr>
        <w:pStyle w:val="normalwithoutspacing"/>
        <w:rPr>
          <w:i/>
          <w:color w:val="5B9BD5"/>
        </w:rPr>
      </w:pPr>
    </w:p>
    <w:p w14:paraId="779B8350"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4099265" w14:textId="77777777" w:rsidR="006E4901" w:rsidRPr="00603221" w:rsidRDefault="003355E7" w:rsidP="003329FF">
      <w:pPr>
        <w:pStyle w:val="2"/>
        <w:numPr>
          <w:ilvl w:val="0"/>
          <w:numId w:val="0"/>
        </w:numPr>
        <w:ind w:left="576" w:hanging="576"/>
        <w:rPr>
          <w:rFonts w:cs="Tahoma"/>
          <w:lang w:val="el-GR"/>
        </w:rPr>
      </w:pPr>
      <w:bookmarkStart w:id="488" w:name="_Ref496624509"/>
      <w:bookmarkStart w:id="489" w:name="_Toc97194376"/>
      <w:bookmarkStart w:id="490" w:name="_Toc97194480"/>
      <w:bookmarkStart w:id="491" w:name="_Toc126503273"/>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8"/>
      <w:bookmarkEnd w:id="489"/>
      <w:bookmarkEnd w:id="490"/>
      <w:bookmarkEnd w:id="491"/>
    </w:p>
    <w:p w14:paraId="1E41E9C3"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74573FA3"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61B192BD"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8994E09" w14:textId="77777777" w:rsidTr="00B92A37">
        <w:tc>
          <w:tcPr>
            <w:tcW w:w="5000" w:type="pct"/>
            <w:gridSpan w:val="15"/>
          </w:tcPr>
          <w:p w14:paraId="52314E65" w14:textId="77777777" w:rsidR="006E4901" w:rsidRPr="00603221" w:rsidRDefault="006E4901" w:rsidP="00B92A37">
            <w:pPr>
              <w:spacing w:line="276" w:lineRule="auto"/>
            </w:pPr>
          </w:p>
        </w:tc>
      </w:tr>
      <w:tr w:rsidR="006E4901" w:rsidRPr="00DF02B0" w14:paraId="29DB4C18"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C5384D7"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6B1BF037" w14:textId="77777777" w:rsidR="006E4901" w:rsidRPr="00603221" w:rsidRDefault="006E4901" w:rsidP="00B92A37">
            <w:pPr>
              <w:spacing w:line="276" w:lineRule="auto"/>
            </w:pPr>
          </w:p>
        </w:tc>
      </w:tr>
      <w:tr w:rsidR="006E4901" w:rsidRPr="00DF02B0" w14:paraId="679C9015" w14:textId="77777777" w:rsidTr="008E49C9">
        <w:tc>
          <w:tcPr>
            <w:tcW w:w="752" w:type="pct"/>
            <w:gridSpan w:val="2"/>
            <w:tcBorders>
              <w:top w:val="double" w:sz="6" w:space="0" w:color="auto"/>
              <w:left w:val="double" w:sz="6" w:space="0" w:color="auto"/>
              <w:bottom w:val="nil"/>
              <w:right w:val="nil"/>
            </w:tcBorders>
            <w:vAlign w:val="center"/>
          </w:tcPr>
          <w:p w14:paraId="5D02ED96" w14:textId="77777777" w:rsidR="006E4901" w:rsidRPr="00603221" w:rsidRDefault="006E4901" w:rsidP="00B92A37">
            <w:pPr>
              <w:spacing w:line="276" w:lineRule="auto"/>
              <w:rPr>
                <w:b/>
              </w:rPr>
            </w:pPr>
            <w:r w:rsidRPr="00603221">
              <w:rPr>
                <w:b/>
              </w:rPr>
              <w:t>Επ</w:t>
            </w:r>
            <w:proofErr w:type="spellStart"/>
            <w:r w:rsidRPr="00603221">
              <w:rPr>
                <w:b/>
              </w:rPr>
              <w:t>ώνυμο</w:t>
            </w:r>
            <w:proofErr w:type="spellEnd"/>
            <w:r w:rsidRPr="00603221">
              <w:rPr>
                <w:b/>
              </w:rPr>
              <w:t>:</w:t>
            </w:r>
          </w:p>
        </w:tc>
        <w:tc>
          <w:tcPr>
            <w:tcW w:w="2427" w:type="pct"/>
            <w:gridSpan w:val="8"/>
            <w:tcBorders>
              <w:top w:val="double" w:sz="6" w:space="0" w:color="auto"/>
              <w:left w:val="nil"/>
              <w:bottom w:val="single" w:sz="6" w:space="0" w:color="auto"/>
              <w:right w:val="nil"/>
            </w:tcBorders>
            <w:vAlign w:val="center"/>
          </w:tcPr>
          <w:p w14:paraId="54618E86"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3DA58E43" w14:textId="77777777" w:rsidR="006E4901" w:rsidRPr="00603221" w:rsidRDefault="006E4901" w:rsidP="00B92A37">
            <w:pPr>
              <w:spacing w:line="276" w:lineRule="auto"/>
              <w:rPr>
                <w:b/>
              </w:rPr>
            </w:pPr>
            <w:proofErr w:type="spellStart"/>
            <w:r w:rsidRPr="00603221">
              <w:rPr>
                <w:b/>
              </w:rPr>
              <w:t>Όνομ</w:t>
            </w:r>
            <w:proofErr w:type="spellEnd"/>
            <w:r w:rsidRPr="00603221">
              <w:rPr>
                <w:b/>
              </w:rPr>
              <w:t>α:</w:t>
            </w:r>
          </w:p>
        </w:tc>
        <w:tc>
          <w:tcPr>
            <w:tcW w:w="1161" w:type="pct"/>
            <w:gridSpan w:val="4"/>
            <w:tcBorders>
              <w:top w:val="double" w:sz="6" w:space="0" w:color="auto"/>
              <w:left w:val="nil"/>
              <w:bottom w:val="single" w:sz="6" w:space="0" w:color="auto"/>
              <w:right w:val="double" w:sz="6" w:space="0" w:color="auto"/>
            </w:tcBorders>
            <w:vAlign w:val="center"/>
          </w:tcPr>
          <w:p w14:paraId="134F632E" w14:textId="77777777" w:rsidR="006E4901" w:rsidRPr="00603221" w:rsidRDefault="006E4901" w:rsidP="00B92A37">
            <w:pPr>
              <w:spacing w:line="276" w:lineRule="auto"/>
            </w:pPr>
          </w:p>
        </w:tc>
      </w:tr>
      <w:tr w:rsidR="006E4901" w:rsidRPr="00DF02B0" w14:paraId="35946040"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7C50748E" w14:textId="77777777" w:rsidR="006E4901" w:rsidRPr="00603221" w:rsidRDefault="006E4901" w:rsidP="00B92A37">
            <w:pPr>
              <w:spacing w:line="276" w:lineRule="auto"/>
            </w:pPr>
          </w:p>
        </w:tc>
      </w:tr>
      <w:tr w:rsidR="006E4901" w:rsidRPr="00DF02B0" w14:paraId="7D54C5CA" w14:textId="77777777" w:rsidTr="008E49C9">
        <w:tc>
          <w:tcPr>
            <w:tcW w:w="903" w:type="pct"/>
            <w:gridSpan w:val="3"/>
            <w:tcBorders>
              <w:top w:val="nil"/>
              <w:left w:val="double" w:sz="6" w:space="0" w:color="auto"/>
              <w:bottom w:val="nil"/>
              <w:right w:val="nil"/>
            </w:tcBorders>
            <w:vAlign w:val="center"/>
          </w:tcPr>
          <w:p w14:paraId="183D4A0C" w14:textId="77777777" w:rsidR="006E4901" w:rsidRPr="00603221" w:rsidRDefault="006E4901" w:rsidP="00B92A37">
            <w:pPr>
              <w:spacing w:line="276" w:lineRule="auto"/>
              <w:rPr>
                <w:b/>
              </w:rPr>
            </w:pPr>
            <w:r w:rsidRPr="00603221">
              <w:rPr>
                <w:b/>
              </w:rPr>
              <w:t>Πα</w:t>
            </w:r>
            <w:proofErr w:type="spellStart"/>
            <w:r w:rsidRPr="00603221">
              <w:rPr>
                <w:b/>
              </w:rPr>
              <w:t>τρώνυμο</w:t>
            </w:r>
            <w:proofErr w:type="spellEnd"/>
            <w:r w:rsidRPr="00603221">
              <w:rPr>
                <w:b/>
              </w:rPr>
              <w:t>:</w:t>
            </w:r>
          </w:p>
        </w:tc>
        <w:tc>
          <w:tcPr>
            <w:tcW w:w="2277" w:type="pct"/>
            <w:gridSpan w:val="7"/>
            <w:tcBorders>
              <w:top w:val="nil"/>
              <w:left w:val="nil"/>
              <w:bottom w:val="single" w:sz="6" w:space="0" w:color="auto"/>
              <w:right w:val="nil"/>
            </w:tcBorders>
            <w:vAlign w:val="center"/>
          </w:tcPr>
          <w:p w14:paraId="024E7D30" w14:textId="77777777" w:rsidR="006E4901" w:rsidRPr="00603221" w:rsidRDefault="006E4901" w:rsidP="00B92A37">
            <w:pPr>
              <w:spacing w:line="276" w:lineRule="auto"/>
            </w:pPr>
          </w:p>
        </w:tc>
        <w:tc>
          <w:tcPr>
            <w:tcW w:w="919" w:type="pct"/>
            <w:gridSpan w:val="3"/>
            <w:vAlign w:val="center"/>
          </w:tcPr>
          <w:p w14:paraId="18255136" w14:textId="77777777" w:rsidR="006E4901" w:rsidRPr="00603221" w:rsidRDefault="006E4901" w:rsidP="00B92A37">
            <w:pPr>
              <w:spacing w:line="276" w:lineRule="auto"/>
              <w:rPr>
                <w:b/>
              </w:rPr>
            </w:pPr>
            <w:proofErr w:type="spellStart"/>
            <w:r w:rsidRPr="00603221">
              <w:rPr>
                <w:b/>
              </w:rPr>
              <w:t>Μητρώνυμο</w:t>
            </w:r>
            <w:proofErr w:type="spellEnd"/>
            <w:r w:rsidRPr="00603221">
              <w:rPr>
                <w:b/>
              </w:rPr>
              <w:t>:</w:t>
            </w:r>
          </w:p>
        </w:tc>
        <w:tc>
          <w:tcPr>
            <w:tcW w:w="901" w:type="pct"/>
            <w:gridSpan w:val="2"/>
            <w:tcBorders>
              <w:top w:val="nil"/>
              <w:left w:val="nil"/>
              <w:bottom w:val="single" w:sz="6" w:space="0" w:color="auto"/>
              <w:right w:val="double" w:sz="6" w:space="0" w:color="auto"/>
            </w:tcBorders>
            <w:vAlign w:val="center"/>
          </w:tcPr>
          <w:p w14:paraId="6AA955FD" w14:textId="77777777" w:rsidR="006E4901" w:rsidRPr="00603221" w:rsidRDefault="006E4901" w:rsidP="00B92A37">
            <w:pPr>
              <w:spacing w:line="276" w:lineRule="auto"/>
            </w:pPr>
          </w:p>
        </w:tc>
      </w:tr>
      <w:tr w:rsidR="006E4901" w:rsidRPr="00DF02B0" w14:paraId="5D78117B" w14:textId="77777777" w:rsidTr="00B92A37">
        <w:tc>
          <w:tcPr>
            <w:tcW w:w="5000" w:type="pct"/>
            <w:gridSpan w:val="15"/>
            <w:tcBorders>
              <w:top w:val="nil"/>
              <w:left w:val="double" w:sz="6" w:space="0" w:color="auto"/>
              <w:bottom w:val="nil"/>
              <w:right w:val="double" w:sz="6" w:space="0" w:color="auto"/>
            </w:tcBorders>
            <w:vAlign w:val="center"/>
          </w:tcPr>
          <w:p w14:paraId="3834D264" w14:textId="77777777" w:rsidR="006E4901" w:rsidRPr="00603221" w:rsidRDefault="006E4901" w:rsidP="00B92A37">
            <w:pPr>
              <w:spacing w:line="276" w:lineRule="auto"/>
            </w:pPr>
          </w:p>
        </w:tc>
      </w:tr>
      <w:tr w:rsidR="006E4901" w:rsidRPr="00DF02B0" w14:paraId="77201726" w14:textId="77777777" w:rsidTr="008E49C9">
        <w:tc>
          <w:tcPr>
            <w:tcW w:w="996" w:type="pct"/>
            <w:gridSpan w:val="5"/>
            <w:tcBorders>
              <w:top w:val="nil"/>
              <w:left w:val="double" w:sz="6" w:space="0" w:color="auto"/>
              <w:bottom w:val="nil"/>
              <w:right w:val="nil"/>
            </w:tcBorders>
            <w:vAlign w:val="center"/>
          </w:tcPr>
          <w:p w14:paraId="62437CA4" w14:textId="77777777" w:rsidR="006E4901" w:rsidRPr="00603221" w:rsidRDefault="006E4901" w:rsidP="00B92A37">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83" w:type="pct"/>
            <w:gridSpan w:val="5"/>
            <w:tcBorders>
              <w:top w:val="nil"/>
              <w:left w:val="nil"/>
              <w:bottom w:val="single" w:sz="6" w:space="0" w:color="auto"/>
              <w:right w:val="nil"/>
            </w:tcBorders>
            <w:vAlign w:val="center"/>
          </w:tcPr>
          <w:p w14:paraId="52117B11" w14:textId="77777777" w:rsidR="006E4901" w:rsidRPr="00603221" w:rsidRDefault="006E4901" w:rsidP="00B92A37">
            <w:pPr>
              <w:spacing w:line="276" w:lineRule="auto"/>
            </w:pPr>
            <w:r w:rsidRPr="00603221">
              <w:t>__ /__ / ____</w:t>
            </w:r>
          </w:p>
        </w:tc>
        <w:tc>
          <w:tcPr>
            <w:tcW w:w="1043" w:type="pct"/>
            <w:gridSpan w:val="4"/>
            <w:vAlign w:val="center"/>
          </w:tcPr>
          <w:p w14:paraId="03AB0CB4" w14:textId="77777777" w:rsidR="006E4901" w:rsidRPr="00603221" w:rsidRDefault="006E4901" w:rsidP="00B92A37">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5412FA7B" w14:textId="77777777" w:rsidR="006E4901" w:rsidRPr="00603221" w:rsidRDefault="006E4901" w:rsidP="00B92A37">
            <w:pPr>
              <w:spacing w:line="276" w:lineRule="auto"/>
            </w:pPr>
          </w:p>
        </w:tc>
      </w:tr>
      <w:tr w:rsidR="006E4901" w:rsidRPr="00DF02B0" w14:paraId="1737B115" w14:textId="77777777" w:rsidTr="00B92A37">
        <w:tc>
          <w:tcPr>
            <w:tcW w:w="5000" w:type="pct"/>
            <w:gridSpan w:val="15"/>
            <w:tcBorders>
              <w:top w:val="nil"/>
              <w:left w:val="double" w:sz="6" w:space="0" w:color="auto"/>
              <w:bottom w:val="nil"/>
              <w:right w:val="double" w:sz="6" w:space="0" w:color="auto"/>
            </w:tcBorders>
            <w:vAlign w:val="center"/>
          </w:tcPr>
          <w:p w14:paraId="2524FE2C" w14:textId="77777777" w:rsidR="006E4901" w:rsidRPr="00603221" w:rsidRDefault="006E4901" w:rsidP="00B92A37">
            <w:pPr>
              <w:spacing w:line="276" w:lineRule="auto"/>
            </w:pPr>
          </w:p>
        </w:tc>
      </w:tr>
      <w:tr w:rsidR="006E4901" w:rsidRPr="00DF02B0" w14:paraId="576691C4" w14:textId="77777777" w:rsidTr="008E49C9">
        <w:tc>
          <w:tcPr>
            <w:tcW w:w="1247" w:type="pct"/>
            <w:gridSpan w:val="8"/>
            <w:tcBorders>
              <w:top w:val="nil"/>
              <w:left w:val="double" w:sz="6" w:space="0" w:color="auto"/>
              <w:bottom w:val="nil"/>
              <w:right w:val="nil"/>
            </w:tcBorders>
            <w:vAlign w:val="center"/>
          </w:tcPr>
          <w:p w14:paraId="4E9136F7" w14:textId="77777777" w:rsidR="006E4901" w:rsidRPr="00603221" w:rsidRDefault="006E4901" w:rsidP="00B92A37">
            <w:pPr>
              <w:spacing w:line="276" w:lineRule="auto"/>
              <w:rPr>
                <w:b/>
              </w:rPr>
            </w:pPr>
            <w:proofErr w:type="spellStart"/>
            <w:r w:rsidRPr="00603221">
              <w:rPr>
                <w:b/>
              </w:rPr>
              <w:t>Τηλέφωνο</w:t>
            </w:r>
            <w:proofErr w:type="spellEnd"/>
            <w:r w:rsidRPr="00603221">
              <w:rPr>
                <w:b/>
              </w:rPr>
              <w:t>:</w:t>
            </w:r>
          </w:p>
        </w:tc>
        <w:tc>
          <w:tcPr>
            <w:tcW w:w="1932" w:type="pct"/>
            <w:gridSpan w:val="2"/>
            <w:tcBorders>
              <w:top w:val="nil"/>
              <w:left w:val="nil"/>
              <w:bottom w:val="single" w:sz="6" w:space="0" w:color="auto"/>
              <w:right w:val="nil"/>
            </w:tcBorders>
            <w:vAlign w:val="center"/>
          </w:tcPr>
          <w:p w14:paraId="33F66E62" w14:textId="77777777" w:rsidR="006E4901" w:rsidRPr="00603221" w:rsidRDefault="006E4901" w:rsidP="00B92A37">
            <w:pPr>
              <w:spacing w:line="276" w:lineRule="auto"/>
            </w:pPr>
          </w:p>
        </w:tc>
        <w:tc>
          <w:tcPr>
            <w:tcW w:w="868" w:type="pct"/>
            <w:gridSpan w:val="2"/>
            <w:vAlign w:val="center"/>
          </w:tcPr>
          <w:p w14:paraId="0FF5787A"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571B8FC0" w14:textId="77777777" w:rsidR="006E4901" w:rsidRPr="00603221" w:rsidRDefault="006E4901" w:rsidP="00B92A37">
            <w:pPr>
              <w:spacing w:line="276" w:lineRule="auto"/>
            </w:pPr>
          </w:p>
        </w:tc>
      </w:tr>
      <w:tr w:rsidR="006E4901" w:rsidRPr="00DF02B0" w14:paraId="7835AED3" w14:textId="77777777" w:rsidTr="008E49C9">
        <w:tc>
          <w:tcPr>
            <w:tcW w:w="1247" w:type="pct"/>
            <w:gridSpan w:val="8"/>
            <w:tcBorders>
              <w:top w:val="nil"/>
              <w:left w:val="double" w:sz="6" w:space="0" w:color="auto"/>
              <w:bottom w:val="nil"/>
              <w:right w:val="nil"/>
            </w:tcBorders>
            <w:vAlign w:val="center"/>
          </w:tcPr>
          <w:p w14:paraId="14F2DDF4"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443993A3" w14:textId="77777777" w:rsidR="006E4901" w:rsidRPr="00603221" w:rsidRDefault="006E4901" w:rsidP="00B92A37">
            <w:pPr>
              <w:spacing w:line="276" w:lineRule="auto"/>
            </w:pPr>
          </w:p>
        </w:tc>
        <w:tc>
          <w:tcPr>
            <w:tcW w:w="868" w:type="pct"/>
            <w:gridSpan w:val="2"/>
            <w:vAlign w:val="center"/>
          </w:tcPr>
          <w:p w14:paraId="6FE19E51"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3D837BEB" w14:textId="77777777" w:rsidR="006E4901" w:rsidRPr="00603221" w:rsidRDefault="006E4901" w:rsidP="00B92A37">
            <w:pPr>
              <w:spacing w:line="276" w:lineRule="auto"/>
            </w:pPr>
          </w:p>
        </w:tc>
      </w:tr>
      <w:tr w:rsidR="006E4901" w:rsidRPr="00DF02B0" w14:paraId="64EC4CD9" w14:textId="77777777" w:rsidTr="008E49C9">
        <w:tc>
          <w:tcPr>
            <w:tcW w:w="1080" w:type="pct"/>
            <w:gridSpan w:val="6"/>
            <w:tcBorders>
              <w:top w:val="nil"/>
              <w:left w:val="double" w:sz="6" w:space="0" w:color="auto"/>
              <w:bottom w:val="nil"/>
              <w:right w:val="nil"/>
            </w:tcBorders>
            <w:vAlign w:val="center"/>
          </w:tcPr>
          <w:p w14:paraId="3E80C74B" w14:textId="77777777" w:rsidR="006E4901" w:rsidRPr="00603221" w:rsidRDefault="006E4901" w:rsidP="00B92A37">
            <w:pPr>
              <w:spacing w:line="276" w:lineRule="auto"/>
            </w:pPr>
          </w:p>
        </w:tc>
        <w:tc>
          <w:tcPr>
            <w:tcW w:w="2100" w:type="pct"/>
            <w:gridSpan w:val="4"/>
            <w:vAlign w:val="center"/>
          </w:tcPr>
          <w:p w14:paraId="6D6A5EC9" w14:textId="77777777" w:rsidR="006E4901" w:rsidRPr="00603221" w:rsidRDefault="006E4901" w:rsidP="00B92A37">
            <w:pPr>
              <w:spacing w:line="276" w:lineRule="auto"/>
            </w:pPr>
          </w:p>
        </w:tc>
        <w:tc>
          <w:tcPr>
            <w:tcW w:w="1043" w:type="pct"/>
            <w:gridSpan w:val="4"/>
            <w:vAlign w:val="center"/>
          </w:tcPr>
          <w:p w14:paraId="24C33D5B"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71159B1B" w14:textId="77777777" w:rsidR="006E4901" w:rsidRPr="00603221" w:rsidRDefault="006E4901" w:rsidP="00B92A37">
            <w:pPr>
              <w:spacing w:line="276" w:lineRule="auto"/>
            </w:pPr>
          </w:p>
        </w:tc>
      </w:tr>
      <w:tr w:rsidR="006E4901" w:rsidRPr="00DF02B0" w14:paraId="17CEB435" w14:textId="77777777" w:rsidTr="008E49C9">
        <w:tc>
          <w:tcPr>
            <w:tcW w:w="1163" w:type="pct"/>
            <w:gridSpan w:val="7"/>
            <w:tcBorders>
              <w:top w:val="nil"/>
              <w:left w:val="double" w:sz="6" w:space="0" w:color="auto"/>
              <w:bottom w:val="nil"/>
              <w:right w:val="nil"/>
            </w:tcBorders>
            <w:vAlign w:val="center"/>
          </w:tcPr>
          <w:p w14:paraId="584D0C5A" w14:textId="77777777" w:rsidR="006E4901" w:rsidRPr="00603221" w:rsidRDefault="006E4901" w:rsidP="00B92A37">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6" w:type="pct"/>
            <w:gridSpan w:val="3"/>
            <w:tcBorders>
              <w:top w:val="nil"/>
              <w:left w:val="nil"/>
              <w:bottom w:val="single" w:sz="6" w:space="0" w:color="auto"/>
              <w:right w:val="nil"/>
            </w:tcBorders>
            <w:vAlign w:val="center"/>
          </w:tcPr>
          <w:p w14:paraId="1EDFCBA3"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0A93F81F"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69A270CF" w14:textId="77777777" w:rsidR="006E4901" w:rsidRPr="00603221" w:rsidRDefault="006E4901" w:rsidP="00B92A37">
            <w:pPr>
              <w:spacing w:line="276" w:lineRule="auto"/>
            </w:pPr>
          </w:p>
        </w:tc>
      </w:tr>
      <w:tr w:rsidR="006E4901" w:rsidRPr="00DF02B0" w14:paraId="0FD5C4C0" w14:textId="77777777" w:rsidTr="008E49C9">
        <w:tc>
          <w:tcPr>
            <w:tcW w:w="1080" w:type="pct"/>
            <w:gridSpan w:val="6"/>
            <w:tcBorders>
              <w:top w:val="nil"/>
              <w:left w:val="double" w:sz="6" w:space="0" w:color="auto"/>
              <w:bottom w:val="double" w:sz="6" w:space="0" w:color="auto"/>
              <w:right w:val="nil"/>
            </w:tcBorders>
            <w:vAlign w:val="center"/>
          </w:tcPr>
          <w:p w14:paraId="6FE40428"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1980677F"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6E0F3B71"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596842C1" w14:textId="77777777" w:rsidR="006E4901" w:rsidRPr="00603221" w:rsidRDefault="006E4901" w:rsidP="00B92A37">
            <w:pPr>
              <w:spacing w:line="276" w:lineRule="auto"/>
            </w:pPr>
          </w:p>
        </w:tc>
      </w:tr>
      <w:tr w:rsidR="006E4901" w:rsidRPr="00DF02B0" w14:paraId="2005E075" w14:textId="77777777" w:rsidTr="00B92A37">
        <w:tc>
          <w:tcPr>
            <w:tcW w:w="5000" w:type="pct"/>
            <w:gridSpan w:val="15"/>
          </w:tcPr>
          <w:p w14:paraId="16E9BD0A" w14:textId="77777777" w:rsidR="006E4901" w:rsidRPr="00603221" w:rsidRDefault="006E4901" w:rsidP="00B92A37">
            <w:pPr>
              <w:spacing w:line="276" w:lineRule="auto"/>
            </w:pPr>
          </w:p>
        </w:tc>
      </w:tr>
      <w:tr w:rsidR="006E4901" w:rsidRPr="00DF02B0" w14:paraId="049E93E9"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1C80A858" w14:textId="77777777" w:rsidR="006E4901" w:rsidRPr="00603221" w:rsidRDefault="006E4901" w:rsidP="00B92A37">
            <w:pPr>
              <w:spacing w:line="276" w:lineRule="auto"/>
              <w:rPr>
                <w:b/>
              </w:rPr>
            </w:pPr>
            <w:r w:rsidRPr="00603221">
              <w:rPr>
                <w:b/>
              </w:rPr>
              <w:t>ΕΚΠΑΙΔΕΥΣΗ</w:t>
            </w:r>
          </w:p>
        </w:tc>
        <w:tc>
          <w:tcPr>
            <w:tcW w:w="4025" w:type="pct"/>
            <w:gridSpan w:val="11"/>
          </w:tcPr>
          <w:p w14:paraId="0EC70885" w14:textId="77777777" w:rsidR="006E4901" w:rsidRPr="00603221" w:rsidRDefault="006E4901" w:rsidP="00B92A37">
            <w:pPr>
              <w:spacing w:line="276" w:lineRule="auto"/>
            </w:pPr>
          </w:p>
        </w:tc>
      </w:tr>
      <w:tr w:rsidR="006E4901" w:rsidRPr="00DF02B0" w14:paraId="723CC22D"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529D10F5" w14:textId="77777777" w:rsidR="006E4901" w:rsidRPr="00603221" w:rsidRDefault="006E4901" w:rsidP="00B92A37">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4" w:type="pct"/>
            <w:tcBorders>
              <w:top w:val="double" w:sz="6" w:space="0" w:color="auto"/>
              <w:left w:val="nil"/>
              <w:bottom w:val="nil"/>
              <w:right w:val="single" w:sz="6" w:space="0" w:color="auto"/>
            </w:tcBorders>
            <w:vAlign w:val="center"/>
          </w:tcPr>
          <w:p w14:paraId="6EA0737F" w14:textId="77777777" w:rsidR="006E4901" w:rsidRPr="00603221" w:rsidRDefault="006E4901" w:rsidP="00B92A37">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1C7BCFF1" w14:textId="77777777" w:rsidR="006E4901" w:rsidRPr="00603221" w:rsidRDefault="006E4901" w:rsidP="00B92A37">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54E50D51" w14:textId="77777777" w:rsidR="006E4901" w:rsidRPr="00603221" w:rsidRDefault="006E4901" w:rsidP="00B92A37">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01B324B0"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1FF22BD0" w14:textId="77777777" w:rsidR="006E4901" w:rsidRPr="00603221" w:rsidRDefault="006E4901" w:rsidP="00B92A37">
            <w:pPr>
              <w:spacing w:line="276" w:lineRule="auto"/>
            </w:pPr>
          </w:p>
          <w:p w14:paraId="2887A0F5"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76369B09"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27E6A5C7"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5672805C" w14:textId="77777777" w:rsidR="006E4901" w:rsidRPr="00603221" w:rsidRDefault="006E4901" w:rsidP="00B92A37">
            <w:pPr>
              <w:spacing w:line="276" w:lineRule="auto"/>
            </w:pPr>
          </w:p>
        </w:tc>
      </w:tr>
      <w:tr w:rsidR="006E4901" w:rsidRPr="00DF02B0" w14:paraId="2FD55AF9" w14:textId="77777777" w:rsidTr="008E49C9">
        <w:tc>
          <w:tcPr>
            <w:tcW w:w="1256" w:type="pct"/>
            <w:gridSpan w:val="9"/>
            <w:tcBorders>
              <w:top w:val="nil"/>
              <w:left w:val="double" w:sz="6" w:space="0" w:color="auto"/>
              <w:bottom w:val="nil"/>
              <w:right w:val="single" w:sz="6" w:space="0" w:color="auto"/>
            </w:tcBorders>
          </w:tcPr>
          <w:p w14:paraId="5093308E" w14:textId="77777777" w:rsidR="006E4901" w:rsidRPr="00603221" w:rsidRDefault="006E4901" w:rsidP="00B92A37">
            <w:pPr>
              <w:spacing w:line="276" w:lineRule="auto"/>
            </w:pPr>
          </w:p>
          <w:p w14:paraId="39BA8F68"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451C4EC4"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6A0681B4"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16AAC1B1" w14:textId="77777777" w:rsidR="006E4901" w:rsidRPr="00603221" w:rsidRDefault="006E4901" w:rsidP="00B92A37">
            <w:pPr>
              <w:spacing w:line="276" w:lineRule="auto"/>
            </w:pPr>
          </w:p>
        </w:tc>
      </w:tr>
      <w:tr w:rsidR="006E4901" w:rsidRPr="00DF02B0" w14:paraId="44173A54"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270FDAB9" w14:textId="77777777" w:rsidR="006E4901" w:rsidRPr="00603221" w:rsidRDefault="006E4901" w:rsidP="00B92A37">
            <w:pPr>
              <w:spacing w:line="276" w:lineRule="auto"/>
            </w:pPr>
          </w:p>
          <w:p w14:paraId="2646C400"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03D9F0D9"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5AF954D3"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2A3811FF" w14:textId="77777777" w:rsidR="006E4901" w:rsidRPr="00603221" w:rsidRDefault="006E4901" w:rsidP="00B92A37">
            <w:pPr>
              <w:spacing w:line="276" w:lineRule="auto"/>
            </w:pPr>
          </w:p>
        </w:tc>
      </w:tr>
      <w:tr w:rsidR="006E4901" w:rsidRPr="00ED25B0" w14:paraId="56E63FCD"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4A25886C"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1CEF8442"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2BB19678" w14:textId="77777777" w:rsidR="006E4901" w:rsidRPr="00603221" w:rsidRDefault="006E4901" w:rsidP="00B92A37">
            <w:pPr>
              <w:spacing w:line="276" w:lineRule="auto"/>
              <w:rPr>
                <w:lang w:val="el-GR"/>
              </w:rPr>
            </w:pPr>
          </w:p>
        </w:tc>
      </w:tr>
    </w:tbl>
    <w:p w14:paraId="5A2A7CE1"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2B05A2AD" w14:textId="77777777" w:rsidR="006E4901" w:rsidRPr="00603221" w:rsidRDefault="006E4901" w:rsidP="006E4901">
      <w:pPr>
        <w:rPr>
          <w:i/>
          <w:color w:val="5B9BD5"/>
          <w:lang w:val="el-GR"/>
        </w:rPr>
      </w:pPr>
    </w:p>
    <w:p w14:paraId="123E7FA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1A63D47" w14:textId="77777777" w:rsidTr="008B4966">
        <w:trPr>
          <w:trHeight w:val="567"/>
        </w:trPr>
        <w:tc>
          <w:tcPr>
            <w:tcW w:w="5000" w:type="pct"/>
            <w:shd w:val="pct10" w:color="auto" w:fill="auto"/>
            <w:vAlign w:val="center"/>
          </w:tcPr>
          <w:p w14:paraId="02B3AAA5" w14:textId="77777777" w:rsidR="006E4901" w:rsidRPr="00603221" w:rsidRDefault="006E4901" w:rsidP="008B4966">
            <w:pPr>
              <w:spacing w:line="276" w:lineRule="auto"/>
              <w:jc w:val="center"/>
            </w:pPr>
            <w:r w:rsidRPr="00603221">
              <w:rPr>
                <w:b/>
              </w:rPr>
              <w:t>ΕΠΑΓΓΕΛΜΑΤΙΚΗ ΕΜΠΕΙΡΙΑ</w:t>
            </w:r>
          </w:p>
        </w:tc>
      </w:tr>
    </w:tbl>
    <w:p w14:paraId="2189B59F"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70F9C6B" w14:textId="77777777" w:rsidTr="008B4966">
        <w:trPr>
          <w:cantSplit/>
        </w:trPr>
        <w:tc>
          <w:tcPr>
            <w:tcW w:w="1315" w:type="pct"/>
            <w:vMerge w:val="restart"/>
            <w:shd w:val="clear" w:color="auto" w:fill="E6E6E6"/>
            <w:vAlign w:val="center"/>
          </w:tcPr>
          <w:p w14:paraId="3B0963A9"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2412E7F"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49A1B1C0"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5B2CF714"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0937AE97" w14:textId="77777777" w:rsidTr="008B4966">
        <w:trPr>
          <w:cantSplit/>
        </w:trPr>
        <w:tc>
          <w:tcPr>
            <w:tcW w:w="1315" w:type="pct"/>
            <w:vMerge/>
            <w:shd w:val="clear" w:color="auto" w:fill="E6E6E6"/>
            <w:vAlign w:val="center"/>
          </w:tcPr>
          <w:p w14:paraId="5CF0B320"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1914AEF0"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987FEA2"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014077B4"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213CE89E"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38B4C007" w14:textId="77777777" w:rsidR="006E4901" w:rsidRPr="00603221" w:rsidRDefault="006E4901" w:rsidP="008B4966">
            <w:pPr>
              <w:spacing w:before="120" w:after="0" w:line="276" w:lineRule="auto"/>
              <w:jc w:val="center"/>
              <w:rPr>
                <w:b/>
              </w:rPr>
            </w:pPr>
            <w:r w:rsidRPr="00603221">
              <w:rPr>
                <w:b/>
              </w:rPr>
              <w:t>Α/Μ</w:t>
            </w:r>
          </w:p>
        </w:tc>
      </w:tr>
      <w:tr w:rsidR="006E4901" w:rsidRPr="00DF02B0" w14:paraId="43FC5A42" w14:textId="77777777" w:rsidTr="008B4966">
        <w:tc>
          <w:tcPr>
            <w:tcW w:w="1315" w:type="pct"/>
          </w:tcPr>
          <w:p w14:paraId="38319127" w14:textId="77777777" w:rsidR="006E4901" w:rsidRPr="00603221" w:rsidRDefault="006E4901" w:rsidP="008B4966">
            <w:pPr>
              <w:spacing w:before="120" w:after="0" w:line="276" w:lineRule="auto"/>
            </w:pPr>
          </w:p>
          <w:p w14:paraId="609A44C8" w14:textId="77777777" w:rsidR="006E4901" w:rsidRPr="00603221" w:rsidRDefault="006E4901" w:rsidP="008B4966">
            <w:pPr>
              <w:spacing w:before="120" w:after="0" w:line="276" w:lineRule="auto"/>
            </w:pPr>
          </w:p>
        </w:tc>
        <w:tc>
          <w:tcPr>
            <w:tcW w:w="730" w:type="pct"/>
          </w:tcPr>
          <w:p w14:paraId="194D8EAA" w14:textId="77777777" w:rsidR="006E4901" w:rsidRPr="00603221" w:rsidRDefault="006E4901" w:rsidP="008B4966">
            <w:pPr>
              <w:spacing w:before="120" w:after="0" w:line="276" w:lineRule="auto"/>
            </w:pPr>
          </w:p>
        </w:tc>
        <w:tc>
          <w:tcPr>
            <w:tcW w:w="2008" w:type="pct"/>
          </w:tcPr>
          <w:p w14:paraId="4F66D9B6" w14:textId="77777777" w:rsidR="006E4901" w:rsidRPr="00603221" w:rsidRDefault="006E4901" w:rsidP="008B4966">
            <w:pPr>
              <w:spacing w:before="120" w:after="0" w:line="276" w:lineRule="auto"/>
            </w:pPr>
          </w:p>
          <w:p w14:paraId="37BAFFAC" w14:textId="77777777" w:rsidR="006E4901" w:rsidRPr="00603221" w:rsidRDefault="006E4901" w:rsidP="008B4966">
            <w:pPr>
              <w:spacing w:before="120" w:after="0" w:line="276" w:lineRule="auto"/>
            </w:pPr>
          </w:p>
          <w:p w14:paraId="1BEF3A2F" w14:textId="77777777" w:rsidR="006E4901" w:rsidRPr="00603221" w:rsidRDefault="006E4901" w:rsidP="008B4966">
            <w:pPr>
              <w:spacing w:before="120" w:after="0" w:line="276" w:lineRule="auto"/>
            </w:pPr>
          </w:p>
        </w:tc>
        <w:tc>
          <w:tcPr>
            <w:tcW w:w="548" w:type="pct"/>
          </w:tcPr>
          <w:p w14:paraId="4397E89A" w14:textId="77777777" w:rsidR="006E4901" w:rsidRPr="00603221" w:rsidRDefault="006E4901" w:rsidP="008B4966">
            <w:pPr>
              <w:spacing w:before="120" w:after="0" w:line="276" w:lineRule="auto"/>
              <w:jc w:val="center"/>
            </w:pPr>
            <w:r w:rsidRPr="00603221">
              <w:t>__ /__ / ___</w:t>
            </w:r>
          </w:p>
          <w:p w14:paraId="35C33962" w14:textId="77777777" w:rsidR="006E4901" w:rsidRPr="00603221" w:rsidRDefault="006E4901" w:rsidP="008B4966">
            <w:pPr>
              <w:spacing w:before="120" w:after="0" w:line="276" w:lineRule="auto"/>
              <w:jc w:val="center"/>
            </w:pPr>
            <w:r w:rsidRPr="00603221">
              <w:t>-</w:t>
            </w:r>
          </w:p>
          <w:p w14:paraId="1D7D2B7C" w14:textId="77777777" w:rsidR="006E4901" w:rsidRPr="00603221" w:rsidRDefault="006E4901" w:rsidP="008B4966">
            <w:pPr>
              <w:spacing w:before="120" w:after="0" w:line="276" w:lineRule="auto"/>
              <w:jc w:val="center"/>
            </w:pPr>
            <w:r w:rsidRPr="00603221">
              <w:t>__ /__ / ___</w:t>
            </w:r>
          </w:p>
        </w:tc>
        <w:tc>
          <w:tcPr>
            <w:tcW w:w="399" w:type="pct"/>
          </w:tcPr>
          <w:p w14:paraId="65FA0771" w14:textId="77777777" w:rsidR="006E4901" w:rsidRPr="00603221" w:rsidRDefault="006E4901" w:rsidP="008B4966">
            <w:pPr>
              <w:spacing w:before="120" w:after="0" w:line="276" w:lineRule="auto"/>
              <w:jc w:val="center"/>
            </w:pPr>
          </w:p>
        </w:tc>
      </w:tr>
      <w:tr w:rsidR="006E4901" w:rsidRPr="00DF02B0" w14:paraId="73A033B4" w14:textId="77777777" w:rsidTr="008B4966">
        <w:tc>
          <w:tcPr>
            <w:tcW w:w="1315" w:type="pct"/>
          </w:tcPr>
          <w:p w14:paraId="431F7882" w14:textId="77777777" w:rsidR="006E4901" w:rsidRPr="00603221" w:rsidRDefault="006E4901" w:rsidP="008B4966">
            <w:pPr>
              <w:spacing w:before="120" w:after="0" w:line="276" w:lineRule="auto"/>
            </w:pPr>
          </w:p>
        </w:tc>
        <w:tc>
          <w:tcPr>
            <w:tcW w:w="730" w:type="pct"/>
          </w:tcPr>
          <w:p w14:paraId="295EE799" w14:textId="77777777" w:rsidR="006E4901" w:rsidRPr="00603221" w:rsidRDefault="006E4901" w:rsidP="008B4966">
            <w:pPr>
              <w:spacing w:before="120" w:after="0" w:line="276" w:lineRule="auto"/>
            </w:pPr>
          </w:p>
        </w:tc>
        <w:tc>
          <w:tcPr>
            <w:tcW w:w="2008" w:type="pct"/>
          </w:tcPr>
          <w:p w14:paraId="38E7A04A" w14:textId="77777777" w:rsidR="006E4901" w:rsidRPr="00603221" w:rsidRDefault="006E4901" w:rsidP="008B4966">
            <w:pPr>
              <w:spacing w:before="120" w:after="0" w:line="276" w:lineRule="auto"/>
            </w:pPr>
          </w:p>
        </w:tc>
        <w:tc>
          <w:tcPr>
            <w:tcW w:w="548" w:type="pct"/>
          </w:tcPr>
          <w:p w14:paraId="28FD0A34" w14:textId="77777777" w:rsidR="006E4901" w:rsidRPr="00603221" w:rsidRDefault="006E4901" w:rsidP="008B4966">
            <w:pPr>
              <w:spacing w:before="120" w:after="0" w:line="276" w:lineRule="auto"/>
              <w:jc w:val="center"/>
            </w:pPr>
            <w:r w:rsidRPr="00603221">
              <w:t>__ /__ / ___</w:t>
            </w:r>
          </w:p>
          <w:p w14:paraId="0E7D4622" w14:textId="77777777" w:rsidR="006E4901" w:rsidRPr="00603221" w:rsidRDefault="006E4901" w:rsidP="008B4966">
            <w:pPr>
              <w:spacing w:before="120" w:after="0" w:line="276" w:lineRule="auto"/>
              <w:jc w:val="center"/>
            </w:pPr>
            <w:r w:rsidRPr="00603221">
              <w:t>-</w:t>
            </w:r>
          </w:p>
          <w:p w14:paraId="76F846A3" w14:textId="77777777" w:rsidR="006E4901" w:rsidRPr="00603221" w:rsidRDefault="006E4901" w:rsidP="008B4966">
            <w:pPr>
              <w:spacing w:before="120" w:after="0" w:line="276" w:lineRule="auto"/>
              <w:jc w:val="center"/>
            </w:pPr>
            <w:r w:rsidRPr="00603221">
              <w:t>__ /__ / ___</w:t>
            </w:r>
          </w:p>
        </w:tc>
        <w:tc>
          <w:tcPr>
            <w:tcW w:w="399" w:type="pct"/>
          </w:tcPr>
          <w:p w14:paraId="2DBAD593" w14:textId="77777777" w:rsidR="006E4901" w:rsidRPr="00603221" w:rsidRDefault="006E4901" w:rsidP="008B4966">
            <w:pPr>
              <w:spacing w:before="120" w:after="0" w:line="276" w:lineRule="auto"/>
              <w:jc w:val="center"/>
            </w:pPr>
          </w:p>
        </w:tc>
      </w:tr>
      <w:tr w:rsidR="006E4901" w:rsidRPr="00DF02B0" w14:paraId="697C9585" w14:textId="77777777" w:rsidTr="008B4966">
        <w:tc>
          <w:tcPr>
            <w:tcW w:w="1315" w:type="pct"/>
          </w:tcPr>
          <w:p w14:paraId="63EC6F48" w14:textId="77777777" w:rsidR="006E4901" w:rsidRPr="00603221" w:rsidRDefault="006E4901" w:rsidP="008B4966">
            <w:pPr>
              <w:spacing w:before="120" w:after="0" w:line="276" w:lineRule="auto"/>
            </w:pPr>
          </w:p>
        </w:tc>
        <w:tc>
          <w:tcPr>
            <w:tcW w:w="730" w:type="pct"/>
          </w:tcPr>
          <w:p w14:paraId="007616C5" w14:textId="77777777" w:rsidR="006E4901" w:rsidRPr="00603221" w:rsidRDefault="006E4901" w:rsidP="008B4966">
            <w:pPr>
              <w:spacing w:before="120" w:after="0" w:line="276" w:lineRule="auto"/>
            </w:pPr>
          </w:p>
        </w:tc>
        <w:tc>
          <w:tcPr>
            <w:tcW w:w="2008" w:type="pct"/>
          </w:tcPr>
          <w:p w14:paraId="4D542F79" w14:textId="77777777" w:rsidR="006E4901" w:rsidRPr="00603221" w:rsidRDefault="006E4901" w:rsidP="008B4966">
            <w:pPr>
              <w:spacing w:before="120" w:after="0" w:line="276" w:lineRule="auto"/>
            </w:pPr>
          </w:p>
        </w:tc>
        <w:tc>
          <w:tcPr>
            <w:tcW w:w="548" w:type="pct"/>
          </w:tcPr>
          <w:p w14:paraId="31AE1FBB" w14:textId="77777777" w:rsidR="006E4901" w:rsidRPr="00603221" w:rsidRDefault="006E4901" w:rsidP="008B4966">
            <w:pPr>
              <w:spacing w:before="120" w:after="0" w:line="276" w:lineRule="auto"/>
              <w:jc w:val="center"/>
            </w:pPr>
            <w:r w:rsidRPr="00603221">
              <w:t>__ /__ / ___</w:t>
            </w:r>
          </w:p>
          <w:p w14:paraId="00042806" w14:textId="77777777" w:rsidR="006E4901" w:rsidRPr="00603221" w:rsidRDefault="006E4901" w:rsidP="008B4966">
            <w:pPr>
              <w:spacing w:before="120" w:after="0" w:line="276" w:lineRule="auto"/>
              <w:jc w:val="center"/>
            </w:pPr>
            <w:r w:rsidRPr="00603221">
              <w:t>-</w:t>
            </w:r>
          </w:p>
          <w:p w14:paraId="3A800E8D" w14:textId="77777777" w:rsidR="006E4901" w:rsidRPr="00603221" w:rsidRDefault="006E4901" w:rsidP="008B4966">
            <w:pPr>
              <w:spacing w:before="120" w:after="0" w:line="276" w:lineRule="auto"/>
              <w:jc w:val="center"/>
            </w:pPr>
            <w:r w:rsidRPr="00603221">
              <w:t>__ /__ / ___</w:t>
            </w:r>
          </w:p>
        </w:tc>
        <w:tc>
          <w:tcPr>
            <w:tcW w:w="399" w:type="pct"/>
          </w:tcPr>
          <w:p w14:paraId="5DBAFCAE" w14:textId="77777777" w:rsidR="006E4901" w:rsidRPr="00603221" w:rsidRDefault="006E4901" w:rsidP="008B4966">
            <w:pPr>
              <w:spacing w:before="120" w:after="0" w:line="276" w:lineRule="auto"/>
              <w:jc w:val="center"/>
            </w:pPr>
          </w:p>
        </w:tc>
      </w:tr>
    </w:tbl>
    <w:p w14:paraId="6B810840" w14:textId="77777777" w:rsidR="006E4901" w:rsidRPr="00603221" w:rsidRDefault="006E4901" w:rsidP="006E4901">
      <w:pPr>
        <w:spacing w:line="276" w:lineRule="auto"/>
        <w:sectPr w:rsidR="006E4901" w:rsidRPr="00603221" w:rsidSect="00DF02B0">
          <w:headerReference w:type="default" r:id="rId30"/>
          <w:footerReference w:type="default" r:id="rId31"/>
          <w:headerReference w:type="first" r:id="rId32"/>
          <w:pgSz w:w="16838" w:h="11906" w:orient="landscape"/>
          <w:pgMar w:top="1134" w:right="1134" w:bottom="1134" w:left="1134" w:header="720" w:footer="709" w:gutter="0"/>
          <w:cols w:space="720"/>
          <w:titlePg/>
          <w:docGrid w:linePitch="360"/>
        </w:sectPr>
      </w:pPr>
    </w:p>
    <w:p w14:paraId="50265F88" w14:textId="77777777" w:rsidR="008338F0" w:rsidRPr="00603221" w:rsidRDefault="003355E7" w:rsidP="003329FF">
      <w:pPr>
        <w:pStyle w:val="2"/>
        <w:numPr>
          <w:ilvl w:val="0"/>
          <w:numId w:val="0"/>
        </w:numPr>
        <w:ind w:left="576" w:hanging="576"/>
        <w:rPr>
          <w:rFonts w:cs="Tahoma"/>
        </w:rPr>
      </w:pPr>
      <w:bookmarkStart w:id="492" w:name="_Ref510087097"/>
      <w:bookmarkStart w:id="493" w:name="_Ref40980475"/>
      <w:bookmarkStart w:id="494" w:name="_Ref55324393"/>
      <w:bookmarkStart w:id="495" w:name="_Toc97194377"/>
      <w:bookmarkStart w:id="496" w:name="_Toc97194481"/>
      <w:bookmarkStart w:id="497" w:name="_Toc126503274"/>
      <w:r w:rsidRPr="00603221">
        <w:rPr>
          <w:rFonts w:cs="Tahoma"/>
        </w:rPr>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92"/>
      <w:bookmarkEnd w:id="493"/>
      <w:bookmarkEnd w:id="494"/>
      <w:bookmarkEnd w:id="495"/>
      <w:bookmarkEnd w:id="496"/>
      <w:bookmarkEnd w:id="497"/>
      <w:proofErr w:type="spellEnd"/>
      <w:r w:rsidRPr="00603221">
        <w:rPr>
          <w:rFonts w:cs="Tahoma"/>
        </w:rPr>
        <w:t xml:space="preserve"> </w:t>
      </w:r>
    </w:p>
    <w:p w14:paraId="6B2BCDFA"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68654C60" w14:textId="77777777" w:rsidTr="00C4217E">
        <w:trPr>
          <w:trHeight w:val="513"/>
        </w:trPr>
        <w:tc>
          <w:tcPr>
            <w:tcW w:w="5000" w:type="pct"/>
            <w:gridSpan w:val="3"/>
            <w:shd w:val="clear" w:color="000000" w:fill="B3B3B3"/>
            <w:vAlign w:val="center"/>
            <w:hideMark/>
          </w:tcPr>
          <w:p w14:paraId="0A89ED67"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6D98136C" w14:textId="77777777" w:rsidTr="00F82A8D">
        <w:trPr>
          <w:trHeight w:val="513"/>
        </w:trPr>
        <w:tc>
          <w:tcPr>
            <w:tcW w:w="431" w:type="pct"/>
            <w:shd w:val="clear" w:color="000000" w:fill="B3B3B3"/>
            <w:vAlign w:val="center"/>
          </w:tcPr>
          <w:p w14:paraId="112FF56A"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77E6A49E"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66463BAE" w14:textId="77777777" w:rsidR="00E36548" w:rsidRDefault="00E36548" w:rsidP="00C4217E">
            <w:pPr>
              <w:spacing w:before="60" w:after="60"/>
              <w:jc w:val="center"/>
              <w:rPr>
                <w:b/>
                <w:lang w:val="el-GR"/>
              </w:rPr>
            </w:pPr>
            <w:r w:rsidRPr="00F82A8D">
              <w:rPr>
                <w:b/>
                <w:lang w:val="el-GR"/>
              </w:rPr>
              <w:t>Σύμφωνα με παραγράφους:</w:t>
            </w:r>
          </w:p>
          <w:p w14:paraId="2F6C6CD6" w14:textId="77777777" w:rsidR="00E36548" w:rsidRPr="00F82A8D" w:rsidRDefault="00E36548" w:rsidP="00C4217E">
            <w:pPr>
              <w:spacing w:before="60" w:after="60"/>
              <w:jc w:val="center"/>
              <w:rPr>
                <w:b/>
                <w:lang w:val="el-GR"/>
              </w:rPr>
            </w:pPr>
          </w:p>
        </w:tc>
      </w:tr>
      <w:tr w:rsidR="00E36548" w:rsidRPr="00E36548" w14:paraId="7DE08DD7" w14:textId="77777777" w:rsidTr="00F82A8D">
        <w:trPr>
          <w:trHeight w:val="315"/>
        </w:trPr>
        <w:tc>
          <w:tcPr>
            <w:tcW w:w="431" w:type="pct"/>
            <w:shd w:val="clear" w:color="auto" w:fill="FBE4D5" w:themeFill="accent2" w:themeFillTint="33"/>
            <w:vAlign w:val="center"/>
          </w:tcPr>
          <w:p w14:paraId="7E2E1396"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8B25D59"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7DB402E9" w14:textId="77777777" w:rsidR="00E36548" w:rsidRPr="005A1E91" w:rsidRDefault="00E36548" w:rsidP="00C4217E">
            <w:pPr>
              <w:spacing w:before="60" w:after="60"/>
              <w:rPr>
                <w:b/>
                <w:lang w:val="el-GR" w:eastAsia="el-GR"/>
              </w:rPr>
            </w:pPr>
          </w:p>
        </w:tc>
      </w:tr>
      <w:tr w:rsidR="00E36548" w:rsidRPr="00E14FF7" w14:paraId="22125678" w14:textId="77777777" w:rsidTr="00F82A8D">
        <w:trPr>
          <w:trHeight w:val="315"/>
        </w:trPr>
        <w:tc>
          <w:tcPr>
            <w:tcW w:w="431" w:type="pct"/>
            <w:shd w:val="clear" w:color="auto" w:fill="auto"/>
            <w:vAlign w:val="center"/>
          </w:tcPr>
          <w:p w14:paraId="2AAE7235"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016033E6" w14:textId="5BC4F20B" w:rsidR="00E36548" w:rsidRPr="00252398" w:rsidRDefault="00340CC1"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FD36C3" w:rsidRPr="00EF2204">
              <w:rPr>
                <w:lang w:val="el-GR"/>
              </w:rPr>
              <w:t>Π</w:t>
            </w:r>
            <w:r w:rsidR="00FD36C3">
              <w:rPr>
                <w:lang w:val="el-GR"/>
              </w:rPr>
              <w:t>εριβάλλον της Σύμβασης</w:t>
            </w:r>
            <w:r>
              <w:rPr>
                <w:lang w:val="el-GR" w:eastAsia="el-GR"/>
              </w:rPr>
              <w:fldChar w:fldCharType="end"/>
            </w:r>
          </w:p>
        </w:tc>
        <w:tc>
          <w:tcPr>
            <w:tcW w:w="1056" w:type="pct"/>
            <w:shd w:val="clear" w:color="auto" w:fill="auto"/>
          </w:tcPr>
          <w:p w14:paraId="62B3AD75" w14:textId="2A681E17" w:rsidR="00E36548" w:rsidRPr="00C00860" w:rsidRDefault="00340CC1"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FD36C3">
              <w:rPr>
                <w:cs/>
                <w:lang w:val="el-GR" w:eastAsia="el-GR"/>
              </w:rPr>
              <w:t>‎</w:t>
            </w:r>
            <w:r w:rsidR="00FD36C3">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FD36C3">
              <w:rPr>
                <w:cs/>
                <w:lang w:val="el-GR" w:eastAsia="el-GR"/>
              </w:rPr>
              <w:t>‎</w:t>
            </w:r>
            <w:r w:rsidR="00FD36C3">
              <w:rPr>
                <w:lang w:val="el-GR" w:eastAsia="el-GR"/>
              </w:rPr>
              <w:t>2.1</w:t>
            </w:r>
            <w:r>
              <w:rPr>
                <w:lang w:val="el-GR" w:eastAsia="el-GR"/>
              </w:rPr>
              <w:fldChar w:fldCharType="end"/>
            </w:r>
          </w:p>
        </w:tc>
      </w:tr>
      <w:tr w:rsidR="00E36548" w:rsidRPr="00E36548" w14:paraId="7623A437" w14:textId="77777777" w:rsidTr="00F82A8D">
        <w:trPr>
          <w:trHeight w:val="315"/>
        </w:trPr>
        <w:tc>
          <w:tcPr>
            <w:tcW w:w="431" w:type="pct"/>
            <w:shd w:val="clear" w:color="auto" w:fill="FBE4D5" w:themeFill="accent2" w:themeFillTint="33"/>
            <w:vAlign w:val="center"/>
          </w:tcPr>
          <w:p w14:paraId="348C0D4A"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E6A599"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5A6BD6FE" w14:textId="77777777" w:rsidR="00E36548" w:rsidRPr="00C00860" w:rsidRDefault="00E36548" w:rsidP="00C4217E">
            <w:pPr>
              <w:spacing w:before="60" w:after="60"/>
              <w:rPr>
                <w:b/>
                <w:lang w:val="el-GR" w:eastAsia="el-GR"/>
              </w:rPr>
            </w:pPr>
          </w:p>
        </w:tc>
      </w:tr>
      <w:tr w:rsidR="00E36548" w:rsidRPr="00E36548" w14:paraId="3A154DF8" w14:textId="77777777" w:rsidTr="00F82A8D">
        <w:trPr>
          <w:trHeight w:val="315"/>
        </w:trPr>
        <w:tc>
          <w:tcPr>
            <w:tcW w:w="431" w:type="pct"/>
            <w:shd w:val="clear" w:color="auto" w:fill="auto"/>
            <w:vAlign w:val="center"/>
          </w:tcPr>
          <w:p w14:paraId="505FB8EE"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0346727C"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40A2A15D" w14:textId="6627E59A" w:rsidR="00E36548" w:rsidRPr="00252398" w:rsidRDefault="00340CC1"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FD36C3">
              <w:rPr>
                <w:cs/>
                <w:lang w:val="el-GR" w:eastAsia="el-GR"/>
              </w:rPr>
              <w:t>‎</w:t>
            </w:r>
            <w:r w:rsidR="00FD36C3">
              <w:rPr>
                <w:lang w:val="el-GR" w:eastAsia="el-GR"/>
              </w:rPr>
              <w:t>12.1</w:t>
            </w:r>
            <w:r>
              <w:rPr>
                <w:lang w:val="el-GR" w:eastAsia="el-GR"/>
              </w:rPr>
              <w:fldChar w:fldCharType="end"/>
            </w:r>
          </w:p>
        </w:tc>
      </w:tr>
      <w:tr w:rsidR="00E36548" w:rsidRPr="00843444" w14:paraId="3D33F7BC" w14:textId="77777777" w:rsidTr="00F82A8D">
        <w:trPr>
          <w:trHeight w:val="315"/>
        </w:trPr>
        <w:tc>
          <w:tcPr>
            <w:tcW w:w="431" w:type="pct"/>
            <w:shd w:val="clear" w:color="auto" w:fill="FBE4D5" w:themeFill="accent2" w:themeFillTint="33"/>
            <w:vAlign w:val="center"/>
          </w:tcPr>
          <w:p w14:paraId="5E5D0420"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1742215"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4F4C4D07" w14:textId="77777777" w:rsidR="00E36548" w:rsidRPr="00843444" w:rsidRDefault="00E36548" w:rsidP="00C4217E">
            <w:pPr>
              <w:spacing w:before="60" w:after="60"/>
              <w:rPr>
                <w:lang w:val="el-GR" w:eastAsia="el-GR"/>
              </w:rPr>
            </w:pPr>
          </w:p>
        </w:tc>
      </w:tr>
      <w:tr w:rsidR="00E36548" w:rsidRPr="00843444" w14:paraId="2DFF86A1" w14:textId="77777777" w:rsidTr="00F82A8D">
        <w:trPr>
          <w:trHeight w:val="315"/>
        </w:trPr>
        <w:tc>
          <w:tcPr>
            <w:tcW w:w="431" w:type="pct"/>
            <w:shd w:val="clear" w:color="auto" w:fill="auto"/>
            <w:vAlign w:val="center"/>
            <w:hideMark/>
          </w:tcPr>
          <w:p w14:paraId="0DB3BA3F"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2FCB949"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745CFA69" w14:textId="78E0AD02" w:rsidR="00E36548" w:rsidRPr="00843444" w:rsidRDefault="00DD27E9" w:rsidP="00C4217E">
            <w:pPr>
              <w:spacing w:before="60" w:after="60"/>
              <w:rPr>
                <w:lang w:val="el-GR" w:eastAsia="el-GR"/>
              </w:rPr>
            </w:pPr>
            <w:r>
              <w:fldChar w:fldCharType="begin"/>
            </w:r>
            <w:r>
              <w:instrText xml:space="preserve"> REF _Ref122695066 \r \h  \* MERGEFORMAT </w:instrText>
            </w:r>
            <w:r>
              <w:fldChar w:fldCharType="separate"/>
            </w:r>
            <w:r w:rsidR="00FD36C3" w:rsidRPr="00FD36C3">
              <w:rPr>
                <w:cs/>
                <w:lang w:val="el-GR" w:eastAsia="el-GR"/>
              </w:rPr>
              <w:t>‎</w:t>
            </w:r>
            <w:r w:rsidR="00FD36C3">
              <w:t>13.1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FD36C3" w:rsidRPr="00FD36C3">
              <w:rPr>
                <w:cs/>
                <w:lang w:val="el-GR" w:eastAsia="el-GR"/>
              </w:rPr>
              <w:t>‎</w:t>
            </w:r>
            <w:r w:rsidR="00FD36C3">
              <w:t>13.2</w:t>
            </w:r>
            <w:r>
              <w:fldChar w:fldCharType="end"/>
            </w:r>
            <w:r w:rsidR="00843444" w:rsidRPr="00843444">
              <w:rPr>
                <w:lang w:val="el-GR" w:eastAsia="el-GR"/>
              </w:rPr>
              <w:t xml:space="preserve">  </w:t>
            </w:r>
          </w:p>
        </w:tc>
      </w:tr>
      <w:tr w:rsidR="00843444" w:rsidRPr="00843444" w14:paraId="2526AD5A" w14:textId="77777777" w:rsidTr="00F82A8D">
        <w:trPr>
          <w:trHeight w:val="315"/>
        </w:trPr>
        <w:tc>
          <w:tcPr>
            <w:tcW w:w="431" w:type="pct"/>
            <w:shd w:val="clear" w:color="auto" w:fill="auto"/>
            <w:vAlign w:val="center"/>
          </w:tcPr>
          <w:p w14:paraId="3EDCAB53"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32A56B04"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0F074675" w14:textId="4168847D" w:rsidR="00843444" w:rsidRPr="00843444" w:rsidRDefault="00DD27E9" w:rsidP="00C4217E">
            <w:pPr>
              <w:spacing w:before="60" w:after="60"/>
              <w:rPr>
                <w:lang w:val="el-GR" w:eastAsia="el-GR"/>
              </w:rPr>
            </w:pPr>
            <w:r>
              <w:fldChar w:fldCharType="begin"/>
            </w:r>
            <w:r>
              <w:instrText xml:space="preserve"> REF _Ref122695074 \r \h  \* MERGEFORMAT </w:instrText>
            </w:r>
            <w:r>
              <w:fldChar w:fldCharType="separate"/>
            </w:r>
            <w:r w:rsidR="00FD36C3" w:rsidRPr="00FD36C3">
              <w:rPr>
                <w:cs/>
                <w:lang w:val="el-GR" w:eastAsia="el-GR"/>
              </w:rPr>
              <w:t>‎</w:t>
            </w:r>
            <w:r w:rsidR="00FD36C3">
              <w:t>13.3</w:t>
            </w:r>
            <w:r>
              <w:fldChar w:fldCharType="end"/>
            </w:r>
          </w:p>
        </w:tc>
      </w:tr>
      <w:tr w:rsidR="00E36548" w:rsidRPr="00E36548" w14:paraId="726EED38" w14:textId="77777777" w:rsidTr="00F82A8D">
        <w:trPr>
          <w:trHeight w:val="525"/>
        </w:trPr>
        <w:tc>
          <w:tcPr>
            <w:tcW w:w="431" w:type="pct"/>
            <w:shd w:val="clear" w:color="auto" w:fill="auto"/>
            <w:vAlign w:val="center"/>
            <w:hideMark/>
          </w:tcPr>
          <w:p w14:paraId="57D52E0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2853EF08"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3705BEA1" w14:textId="2359EEA5" w:rsidR="00E36548" w:rsidRPr="00252398" w:rsidRDefault="00DD27E9" w:rsidP="00C4217E">
            <w:pPr>
              <w:spacing w:before="60" w:after="60"/>
              <w:rPr>
                <w:lang w:val="el-GR" w:eastAsia="el-GR"/>
              </w:rPr>
            </w:pPr>
            <w:r>
              <w:fldChar w:fldCharType="begin"/>
            </w:r>
            <w:r>
              <w:instrText xml:space="preserve"> REF _Ref122695077 \r \h  \* MERGEFORMAT </w:instrText>
            </w:r>
            <w:r>
              <w:fldChar w:fldCharType="separate"/>
            </w:r>
            <w:r w:rsidR="00FD36C3" w:rsidRPr="00FD36C3">
              <w:rPr>
                <w:cs/>
                <w:lang w:val="el-GR" w:eastAsia="el-GR"/>
              </w:rPr>
              <w:t>‎</w:t>
            </w:r>
            <w:r w:rsidR="00FD36C3">
              <w:t>13.4</w:t>
            </w:r>
            <w:r>
              <w:fldChar w:fldCharType="end"/>
            </w:r>
          </w:p>
        </w:tc>
      </w:tr>
      <w:tr w:rsidR="00E36548" w:rsidRPr="00E36548" w14:paraId="1EA54213"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48F69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CC258C9"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D4D968" w14:textId="3218E5ED" w:rsidR="00E36548" w:rsidRPr="00C00860" w:rsidRDefault="00340CC1"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FD36C3" w:rsidRPr="00603221">
              <w:rPr>
                <w:lang w:val="el-GR"/>
              </w:rPr>
              <w:t>ΠΑΡΑΡΤΗΜΑ ΙΙ – Πίνακες Συμμόρφωσης</w:t>
            </w:r>
            <w:r>
              <w:rPr>
                <w:b/>
                <w:lang w:val="el-GR" w:eastAsia="el-GR"/>
              </w:rPr>
              <w:fldChar w:fldCharType="end"/>
            </w:r>
          </w:p>
        </w:tc>
      </w:tr>
      <w:tr w:rsidR="00E36548" w:rsidRPr="005717CC" w14:paraId="003E5D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4E49DD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87C06F"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1FEE23D0"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DE0B2F7" w14:textId="3FD95309" w:rsidR="00E36548" w:rsidRPr="00252398" w:rsidRDefault="00340CC1"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FD36C3" w:rsidRPr="00603221">
              <w:rPr>
                <w:lang w:val="el-GR"/>
              </w:rPr>
              <w:t xml:space="preserve">ΠΑΡΑΡΤΗΜΑ </w:t>
            </w:r>
            <w:r w:rsidR="00FD36C3" w:rsidRPr="00603221">
              <w:t>VI</w:t>
            </w:r>
            <w:r w:rsidR="00FD36C3" w:rsidRPr="00603221">
              <w:rPr>
                <w:lang w:val="el-GR"/>
              </w:rPr>
              <w:t xml:space="preserve"> – Υπόδειγμα Οικονομικής Προσφοράς</w:t>
            </w:r>
            <w:r>
              <w:rPr>
                <w:b/>
                <w:lang w:val="el-GR" w:eastAsia="el-GR"/>
              </w:rPr>
              <w:fldChar w:fldCharType="end"/>
            </w:r>
          </w:p>
        </w:tc>
      </w:tr>
    </w:tbl>
    <w:p w14:paraId="73916685" w14:textId="77777777" w:rsidR="00E36548" w:rsidRDefault="00E36548" w:rsidP="00C93CF5">
      <w:pPr>
        <w:autoSpaceDE w:val="0"/>
        <w:autoSpaceDN w:val="0"/>
        <w:adjustRightInd w:val="0"/>
        <w:spacing w:after="0" w:line="276" w:lineRule="auto"/>
        <w:rPr>
          <w:bCs/>
          <w:i/>
          <w:iCs/>
          <w:color w:val="5B9BD5"/>
          <w:lang w:val="el-GR"/>
        </w:rPr>
      </w:pPr>
    </w:p>
    <w:p w14:paraId="2C16E811" w14:textId="77777777" w:rsidR="00E36548" w:rsidRPr="00603221" w:rsidRDefault="00E36548" w:rsidP="00C93CF5">
      <w:pPr>
        <w:autoSpaceDE w:val="0"/>
        <w:autoSpaceDN w:val="0"/>
        <w:adjustRightInd w:val="0"/>
        <w:spacing w:after="0" w:line="276" w:lineRule="auto"/>
        <w:rPr>
          <w:lang w:val="el-GR"/>
        </w:rPr>
      </w:pPr>
    </w:p>
    <w:p w14:paraId="05D19DAF" w14:textId="77777777" w:rsidR="00C93CF5" w:rsidRPr="00603221" w:rsidRDefault="00C93CF5" w:rsidP="00C93CF5">
      <w:pPr>
        <w:rPr>
          <w:lang w:val="el-GR"/>
        </w:rPr>
      </w:pPr>
    </w:p>
    <w:p w14:paraId="559AFD51"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35F4F5DA" w14:textId="77777777" w:rsidR="008338F0" w:rsidRPr="00603221" w:rsidRDefault="008338F0">
      <w:pPr>
        <w:rPr>
          <w:lang w:val="el-GR"/>
        </w:rPr>
      </w:pPr>
    </w:p>
    <w:p w14:paraId="1188757A" w14:textId="77777777" w:rsidR="008338F0" w:rsidRPr="00603221" w:rsidRDefault="003355E7" w:rsidP="00F82A8D">
      <w:pPr>
        <w:pStyle w:val="2"/>
        <w:numPr>
          <w:ilvl w:val="0"/>
          <w:numId w:val="0"/>
        </w:numPr>
        <w:ind w:left="576" w:hanging="576"/>
        <w:rPr>
          <w:rFonts w:cs="Tahoma"/>
          <w:lang w:val="el-GR"/>
        </w:rPr>
      </w:pPr>
      <w:bookmarkStart w:id="498" w:name="_Ref510087099"/>
      <w:bookmarkStart w:id="499" w:name="_Ref40980023"/>
      <w:bookmarkStart w:id="500" w:name="_Ref40980058"/>
      <w:bookmarkStart w:id="501" w:name="_Ref40980548"/>
      <w:bookmarkStart w:id="502" w:name="_Ref55324421"/>
      <w:bookmarkStart w:id="503" w:name="_Toc97194378"/>
      <w:bookmarkStart w:id="504" w:name="_Toc97194482"/>
      <w:bookmarkStart w:id="505" w:name="_Toc126503275"/>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8"/>
      <w:bookmarkEnd w:id="499"/>
      <w:bookmarkEnd w:id="500"/>
      <w:bookmarkEnd w:id="501"/>
      <w:bookmarkEnd w:id="502"/>
      <w:bookmarkEnd w:id="503"/>
      <w:bookmarkEnd w:id="504"/>
      <w:bookmarkEnd w:id="505"/>
      <w:r w:rsidR="00E1337D" w:rsidRPr="00603221">
        <w:rPr>
          <w:rFonts w:cs="Tahoma"/>
          <w:lang w:val="el-GR"/>
        </w:rPr>
        <w:t xml:space="preserve"> </w:t>
      </w:r>
    </w:p>
    <w:p w14:paraId="3B0F9586" w14:textId="77777777" w:rsidR="008338F0" w:rsidRPr="00603221" w:rsidRDefault="008338F0">
      <w:pPr>
        <w:pStyle w:val="normalwithoutspacing"/>
        <w:rPr>
          <w:i/>
          <w:color w:val="5B9BD5"/>
        </w:rPr>
      </w:pPr>
    </w:p>
    <w:p w14:paraId="5FE8051A" w14:textId="77777777" w:rsidR="00623457" w:rsidRPr="00C4217E" w:rsidRDefault="00623457">
      <w:pPr>
        <w:pStyle w:val="3"/>
        <w:numPr>
          <w:ilvl w:val="2"/>
          <w:numId w:val="16"/>
        </w:numPr>
        <w:ind w:left="1134" w:hanging="414"/>
        <w:rPr>
          <w:rFonts w:cs="Tahoma"/>
          <w:lang w:val="el-GR"/>
        </w:rPr>
      </w:pPr>
      <w:bookmarkStart w:id="506" w:name="_Toc46178225"/>
      <w:bookmarkStart w:id="507" w:name="_Toc46178713"/>
      <w:bookmarkStart w:id="508" w:name="_Toc46179200"/>
      <w:bookmarkStart w:id="509" w:name="_Toc63254467"/>
      <w:bookmarkStart w:id="510" w:name="_Ref104352824"/>
      <w:bookmarkStart w:id="511" w:name="_Ref104352827"/>
      <w:bookmarkStart w:id="512" w:name="_Ref104352962"/>
      <w:bookmarkStart w:id="513" w:name="_Toc240445882"/>
      <w:bookmarkStart w:id="514" w:name="_Toc366852703"/>
      <w:bookmarkStart w:id="515" w:name="_Toc10632754"/>
      <w:bookmarkStart w:id="516" w:name="_Toc42167521"/>
      <w:bookmarkStart w:id="517" w:name="_Ref52978018"/>
      <w:bookmarkStart w:id="518" w:name="_Toc53671374"/>
      <w:bookmarkStart w:id="519" w:name="_Toc97194384"/>
      <w:bookmarkStart w:id="520" w:name="_Toc97194488"/>
      <w:bookmarkStart w:id="521" w:name="_Toc126503276"/>
      <w:bookmarkEnd w:id="506"/>
      <w:bookmarkEnd w:id="507"/>
      <w:bookmarkEnd w:id="508"/>
      <w:r w:rsidRPr="00C4217E">
        <w:rPr>
          <w:rFonts w:cs="Tahoma"/>
          <w:lang w:val="el-GR"/>
        </w:rPr>
        <w:t>Συγκεντρωτικός Πίνακας Οικονομικής Προσφοράς</w:t>
      </w:r>
      <w:bookmarkEnd w:id="509"/>
      <w:r w:rsidRPr="00C4217E">
        <w:rPr>
          <w:rFonts w:cs="Tahoma"/>
          <w:lang w:val="el-GR"/>
        </w:rPr>
        <w:t xml:space="preserve"> Έργου</w:t>
      </w:r>
      <w:bookmarkEnd w:id="510"/>
      <w:bookmarkEnd w:id="511"/>
      <w:bookmarkEnd w:id="512"/>
      <w:bookmarkEnd w:id="513"/>
      <w:bookmarkEnd w:id="514"/>
      <w:bookmarkEnd w:id="515"/>
      <w:bookmarkEnd w:id="516"/>
      <w:bookmarkEnd w:id="517"/>
      <w:bookmarkEnd w:id="518"/>
      <w:bookmarkEnd w:id="519"/>
      <w:bookmarkEnd w:id="520"/>
      <w:bookmarkEnd w:id="5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235B348B" w14:textId="77777777" w:rsidTr="00842CDC">
        <w:trPr>
          <w:cantSplit/>
          <w:trHeight w:val="1049"/>
        </w:trPr>
        <w:tc>
          <w:tcPr>
            <w:tcW w:w="260" w:type="pct"/>
            <w:shd w:val="pct15" w:color="auto" w:fill="FFFFFF"/>
            <w:vAlign w:val="center"/>
          </w:tcPr>
          <w:p w14:paraId="6318A4F6"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437D6E7F"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3E04E504" w14:textId="77777777" w:rsidR="00842CDC" w:rsidRDefault="00842CDC" w:rsidP="00C4217E">
            <w:pPr>
              <w:keepNext/>
              <w:keepLines/>
              <w:spacing w:before="60" w:after="60"/>
              <w:jc w:val="center"/>
              <w:rPr>
                <w:sz w:val="18"/>
                <w:szCs w:val="18"/>
                <w:lang w:val="el-GR"/>
              </w:rPr>
            </w:pPr>
          </w:p>
          <w:p w14:paraId="5CD28CFD"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1477AB24" w14:textId="77777777" w:rsidR="00842CDC" w:rsidRDefault="00842CDC" w:rsidP="00C4217E">
            <w:pPr>
              <w:keepNext/>
              <w:keepLines/>
              <w:spacing w:before="60" w:after="60"/>
              <w:jc w:val="center"/>
              <w:rPr>
                <w:sz w:val="18"/>
                <w:szCs w:val="18"/>
                <w:lang w:val="el-GR"/>
              </w:rPr>
            </w:pPr>
          </w:p>
          <w:p w14:paraId="4DED46C4"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22C09A02"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51E0F92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3EC3DA8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7AA3938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05FB978"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96B2E" w14:paraId="53B1239C" w14:textId="77777777" w:rsidTr="00842CDC">
        <w:trPr>
          <w:trHeight w:val="284"/>
        </w:trPr>
        <w:tc>
          <w:tcPr>
            <w:tcW w:w="260" w:type="pct"/>
            <w:vAlign w:val="center"/>
          </w:tcPr>
          <w:p w14:paraId="7CFB8D63"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596C0773" w14:textId="77777777" w:rsidR="00842CDC" w:rsidRPr="00840707" w:rsidRDefault="0084574E" w:rsidP="0084574E">
            <w:pPr>
              <w:keepNext/>
              <w:keepLines/>
              <w:spacing w:before="60" w:after="60"/>
              <w:rPr>
                <w:sz w:val="18"/>
                <w:szCs w:val="18"/>
                <w:lang w:val="el-GR"/>
              </w:rPr>
            </w:pPr>
            <w:r w:rsidRPr="0084574E">
              <w:rPr>
                <w:sz w:val="18"/>
                <w:szCs w:val="18"/>
                <w:lang w:val="el-GR"/>
              </w:rPr>
              <w:t>Υπεύθυνος Έργου</w:t>
            </w:r>
          </w:p>
        </w:tc>
        <w:tc>
          <w:tcPr>
            <w:tcW w:w="624" w:type="pct"/>
          </w:tcPr>
          <w:p w14:paraId="2066A39E" w14:textId="77777777" w:rsidR="00842CDC" w:rsidRPr="00840707" w:rsidRDefault="00842CDC" w:rsidP="00842CDC">
            <w:pPr>
              <w:keepNext/>
              <w:keepLines/>
              <w:spacing w:before="60" w:after="60"/>
              <w:rPr>
                <w:sz w:val="18"/>
                <w:szCs w:val="18"/>
                <w:lang w:val="el-GR"/>
              </w:rPr>
            </w:pPr>
          </w:p>
        </w:tc>
        <w:tc>
          <w:tcPr>
            <w:tcW w:w="624" w:type="pct"/>
          </w:tcPr>
          <w:p w14:paraId="1C9F99E6" w14:textId="77777777" w:rsidR="00842CDC" w:rsidRPr="00840707" w:rsidRDefault="00842CDC" w:rsidP="00842CDC">
            <w:pPr>
              <w:keepNext/>
              <w:keepLines/>
              <w:spacing w:before="60" w:after="60"/>
              <w:rPr>
                <w:sz w:val="18"/>
                <w:szCs w:val="18"/>
                <w:lang w:val="el-GR"/>
              </w:rPr>
            </w:pPr>
          </w:p>
        </w:tc>
        <w:tc>
          <w:tcPr>
            <w:tcW w:w="624" w:type="pct"/>
            <w:vAlign w:val="center"/>
          </w:tcPr>
          <w:p w14:paraId="31DFDA8E" w14:textId="77777777" w:rsidR="00842CDC" w:rsidRPr="00840707" w:rsidRDefault="00842CDC" w:rsidP="00842CDC">
            <w:pPr>
              <w:keepNext/>
              <w:keepLines/>
              <w:spacing w:before="60" w:after="60"/>
              <w:rPr>
                <w:sz w:val="18"/>
                <w:szCs w:val="18"/>
                <w:lang w:val="el-GR"/>
              </w:rPr>
            </w:pPr>
          </w:p>
        </w:tc>
        <w:tc>
          <w:tcPr>
            <w:tcW w:w="626" w:type="pct"/>
            <w:vAlign w:val="center"/>
          </w:tcPr>
          <w:p w14:paraId="73D056CB" w14:textId="77777777" w:rsidR="00842CDC" w:rsidRPr="00840707" w:rsidRDefault="00842CDC" w:rsidP="00842CDC">
            <w:pPr>
              <w:keepNext/>
              <w:keepLines/>
              <w:spacing w:before="60" w:after="60"/>
              <w:rPr>
                <w:sz w:val="18"/>
                <w:szCs w:val="18"/>
                <w:lang w:val="el-GR"/>
              </w:rPr>
            </w:pPr>
          </w:p>
        </w:tc>
        <w:tc>
          <w:tcPr>
            <w:tcW w:w="624" w:type="pct"/>
            <w:vAlign w:val="center"/>
          </w:tcPr>
          <w:p w14:paraId="1A9EA874" w14:textId="77777777" w:rsidR="00842CDC" w:rsidRPr="00840707" w:rsidRDefault="00842CDC" w:rsidP="00842CDC">
            <w:pPr>
              <w:keepNext/>
              <w:keepLines/>
              <w:spacing w:before="60" w:after="60"/>
              <w:rPr>
                <w:sz w:val="18"/>
                <w:szCs w:val="18"/>
                <w:lang w:val="el-GR"/>
              </w:rPr>
            </w:pPr>
          </w:p>
        </w:tc>
      </w:tr>
      <w:tr w:rsidR="00907FAD" w:rsidRPr="00896B2E" w14:paraId="0C6184A0" w14:textId="77777777" w:rsidTr="00842CDC">
        <w:trPr>
          <w:trHeight w:val="284"/>
        </w:trPr>
        <w:tc>
          <w:tcPr>
            <w:tcW w:w="260" w:type="pct"/>
            <w:vAlign w:val="center"/>
          </w:tcPr>
          <w:p w14:paraId="4DAFFDB9"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73A58B2E" w14:textId="77777777" w:rsidR="00907FAD" w:rsidRPr="003E609D" w:rsidRDefault="0084574E" w:rsidP="0084574E">
            <w:pPr>
              <w:keepNext/>
              <w:keepLines/>
              <w:spacing w:before="60" w:after="60"/>
              <w:rPr>
                <w:sz w:val="18"/>
                <w:szCs w:val="18"/>
                <w:lang w:val="el-GR"/>
              </w:rPr>
            </w:pPr>
            <w:r w:rsidRPr="0084574E">
              <w:rPr>
                <w:sz w:val="18"/>
                <w:szCs w:val="18"/>
                <w:lang w:val="el-GR"/>
              </w:rPr>
              <w:t>Επιχειρησιακοί Σύμβουλοι</w:t>
            </w:r>
          </w:p>
        </w:tc>
        <w:tc>
          <w:tcPr>
            <w:tcW w:w="624" w:type="pct"/>
          </w:tcPr>
          <w:p w14:paraId="30D94FE9" w14:textId="77777777" w:rsidR="00907FAD" w:rsidRPr="00840707" w:rsidRDefault="00907FAD" w:rsidP="00842CDC">
            <w:pPr>
              <w:keepNext/>
              <w:keepLines/>
              <w:spacing w:before="60" w:after="60"/>
              <w:rPr>
                <w:sz w:val="18"/>
                <w:szCs w:val="18"/>
                <w:lang w:val="el-GR"/>
              </w:rPr>
            </w:pPr>
          </w:p>
        </w:tc>
        <w:tc>
          <w:tcPr>
            <w:tcW w:w="624" w:type="pct"/>
          </w:tcPr>
          <w:p w14:paraId="1BDB5C36" w14:textId="77777777" w:rsidR="00907FAD" w:rsidRPr="00840707" w:rsidRDefault="00907FAD" w:rsidP="00842CDC">
            <w:pPr>
              <w:keepNext/>
              <w:keepLines/>
              <w:spacing w:before="60" w:after="60"/>
              <w:rPr>
                <w:sz w:val="18"/>
                <w:szCs w:val="18"/>
                <w:lang w:val="el-GR"/>
              </w:rPr>
            </w:pPr>
          </w:p>
        </w:tc>
        <w:tc>
          <w:tcPr>
            <w:tcW w:w="624" w:type="pct"/>
            <w:vAlign w:val="center"/>
          </w:tcPr>
          <w:p w14:paraId="496D50CB" w14:textId="77777777" w:rsidR="00907FAD" w:rsidRPr="00840707" w:rsidRDefault="00907FAD" w:rsidP="00842CDC">
            <w:pPr>
              <w:keepNext/>
              <w:keepLines/>
              <w:spacing w:before="60" w:after="60"/>
              <w:rPr>
                <w:sz w:val="18"/>
                <w:szCs w:val="18"/>
                <w:lang w:val="el-GR"/>
              </w:rPr>
            </w:pPr>
          </w:p>
        </w:tc>
        <w:tc>
          <w:tcPr>
            <w:tcW w:w="626" w:type="pct"/>
            <w:vAlign w:val="center"/>
          </w:tcPr>
          <w:p w14:paraId="01C15909" w14:textId="77777777" w:rsidR="00907FAD" w:rsidRPr="00840707" w:rsidRDefault="00907FAD" w:rsidP="00842CDC">
            <w:pPr>
              <w:keepNext/>
              <w:keepLines/>
              <w:spacing w:before="60" w:after="60"/>
              <w:rPr>
                <w:sz w:val="18"/>
                <w:szCs w:val="18"/>
                <w:lang w:val="el-GR"/>
              </w:rPr>
            </w:pPr>
          </w:p>
        </w:tc>
        <w:tc>
          <w:tcPr>
            <w:tcW w:w="624" w:type="pct"/>
            <w:vAlign w:val="center"/>
          </w:tcPr>
          <w:p w14:paraId="71816736" w14:textId="77777777" w:rsidR="00907FAD" w:rsidRPr="00840707" w:rsidRDefault="00907FAD" w:rsidP="00842CDC">
            <w:pPr>
              <w:keepNext/>
              <w:keepLines/>
              <w:spacing w:before="60" w:after="60"/>
              <w:rPr>
                <w:sz w:val="18"/>
                <w:szCs w:val="18"/>
                <w:lang w:val="el-GR"/>
              </w:rPr>
            </w:pPr>
          </w:p>
        </w:tc>
      </w:tr>
      <w:tr w:rsidR="00842CDC" w:rsidRPr="00C4217E" w14:paraId="28222F55" w14:textId="77777777" w:rsidTr="00842CDC">
        <w:trPr>
          <w:trHeight w:val="284"/>
        </w:trPr>
        <w:tc>
          <w:tcPr>
            <w:tcW w:w="260" w:type="pct"/>
            <w:shd w:val="clear" w:color="auto" w:fill="A0A0A0"/>
            <w:vAlign w:val="center"/>
          </w:tcPr>
          <w:p w14:paraId="142997DD"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1AB3B36F"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7AF75B00"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7E6AF93F"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68E8D59A"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47576E8E"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00390FDD" w14:textId="77777777" w:rsidR="00842CDC" w:rsidRPr="00840707" w:rsidRDefault="00842CDC" w:rsidP="00C4217E">
            <w:pPr>
              <w:keepNext/>
              <w:keepLines/>
              <w:spacing w:before="60" w:after="60"/>
              <w:rPr>
                <w:sz w:val="18"/>
                <w:szCs w:val="18"/>
                <w:lang w:val="el-GR"/>
              </w:rPr>
            </w:pPr>
          </w:p>
        </w:tc>
      </w:tr>
    </w:tbl>
    <w:p w14:paraId="427EA380" w14:textId="77777777" w:rsidR="00623457" w:rsidRPr="00840707" w:rsidRDefault="00623457" w:rsidP="00623457">
      <w:pPr>
        <w:rPr>
          <w:b/>
        </w:rPr>
      </w:pPr>
      <w:bookmarkStart w:id="522" w:name="_Ref104352863"/>
      <w:bookmarkStart w:id="523" w:name="_Ref104352865"/>
      <w:bookmarkStart w:id="524" w:name="_Ref104352990"/>
      <w:bookmarkStart w:id="525" w:name="_Toc240445883"/>
      <w:bookmarkStart w:id="526" w:name="_Toc366852704"/>
      <w:bookmarkStart w:id="527" w:name="_Toc10632755"/>
      <w:bookmarkStart w:id="528" w:name="_Toc42167522"/>
    </w:p>
    <w:bookmarkEnd w:id="522"/>
    <w:bookmarkEnd w:id="523"/>
    <w:bookmarkEnd w:id="524"/>
    <w:bookmarkEnd w:id="525"/>
    <w:bookmarkEnd w:id="526"/>
    <w:bookmarkEnd w:id="527"/>
    <w:bookmarkEnd w:id="528"/>
    <w:p w14:paraId="0F5342A4" w14:textId="77777777" w:rsidR="00623457" w:rsidRDefault="00623457" w:rsidP="00623457">
      <w:pPr>
        <w:rPr>
          <w:lang w:val="el-GR"/>
        </w:rPr>
      </w:pPr>
    </w:p>
    <w:p w14:paraId="08303897" w14:textId="77777777" w:rsidR="0021584B" w:rsidRPr="00603221" w:rsidRDefault="0021584B" w:rsidP="00623457">
      <w:pPr>
        <w:rPr>
          <w:lang w:val="el-GR"/>
        </w:rPr>
        <w:sectPr w:rsidR="0021584B" w:rsidRPr="00603221" w:rsidSect="00DF02B0">
          <w:headerReference w:type="first" r:id="rId33"/>
          <w:pgSz w:w="11906" w:h="16838"/>
          <w:pgMar w:top="1134" w:right="1134" w:bottom="1134" w:left="1134" w:header="720" w:footer="709" w:gutter="0"/>
          <w:cols w:space="720"/>
          <w:titlePg/>
          <w:docGrid w:linePitch="360"/>
        </w:sectPr>
      </w:pPr>
    </w:p>
    <w:p w14:paraId="3CF7B65F"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9" w:name="_Ref494118533"/>
      <w:bookmarkStart w:id="530" w:name="_Ref40984039"/>
      <w:bookmarkStart w:id="531" w:name="_Toc97194386"/>
      <w:bookmarkStart w:id="532" w:name="_Toc97194490"/>
      <w:bookmarkStart w:id="533" w:name="_Toc126503277"/>
      <w:bookmarkStart w:id="534"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9"/>
      <w:bookmarkEnd w:id="530"/>
      <w:bookmarkEnd w:id="531"/>
      <w:bookmarkEnd w:id="532"/>
      <w:bookmarkEnd w:id="533"/>
      <w:r w:rsidR="00E1337D" w:rsidRPr="00603221">
        <w:rPr>
          <w:rFonts w:cs="Tahoma"/>
          <w:lang w:val="el-GR"/>
        </w:rPr>
        <w:t xml:space="preserve"> </w:t>
      </w:r>
    </w:p>
    <w:p w14:paraId="061C393A" w14:textId="77777777" w:rsidR="00CD4F51" w:rsidRPr="00842CDC" w:rsidRDefault="00CD4F51" w:rsidP="00CD4F51">
      <w:pPr>
        <w:rPr>
          <w:rFonts w:eastAsia="SimSun"/>
          <w:lang w:val="el-GR" w:eastAsia="el-GR" w:bidi="he-IL"/>
        </w:rPr>
      </w:pPr>
    </w:p>
    <w:p w14:paraId="03CC09F7"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5A6FC6E" w14:textId="77777777" w:rsidR="00CD4F51" w:rsidRPr="00842CDC" w:rsidRDefault="00CD4F51" w:rsidP="00CD4F51">
      <w:pPr>
        <w:rPr>
          <w:lang w:val="el-GR"/>
        </w:rPr>
      </w:pPr>
    </w:p>
    <w:p w14:paraId="322EEE8A"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D81F12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D0D813F"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A240F13"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46326CB"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4"/>
    <w:p w14:paraId="5AD3F9E2" w14:textId="77777777" w:rsidR="008338F0" w:rsidRPr="00603221" w:rsidRDefault="008338F0">
      <w:pPr>
        <w:rPr>
          <w:lang w:val="el-GR"/>
        </w:rPr>
      </w:pPr>
    </w:p>
    <w:p w14:paraId="11263F87" w14:textId="77777777" w:rsidR="00CD4F51" w:rsidRDefault="00CD4F51">
      <w:pPr>
        <w:suppressAutoHyphens w:val="0"/>
        <w:spacing w:after="0"/>
        <w:jc w:val="left"/>
        <w:rPr>
          <w:b/>
          <w:color w:val="002060"/>
          <w:lang w:val="el-GR"/>
        </w:rPr>
      </w:pPr>
      <w:bookmarkStart w:id="535" w:name="_Ref496623895"/>
      <w:bookmarkStart w:id="536" w:name="_Ref496624676"/>
      <w:bookmarkStart w:id="537" w:name="_Ref496625135"/>
      <w:bookmarkStart w:id="538" w:name="_Toc97194387"/>
      <w:bookmarkStart w:id="539" w:name="_Toc97194491"/>
      <w:r>
        <w:rPr>
          <w:lang w:val="el-GR"/>
        </w:rPr>
        <w:br w:type="page"/>
      </w:r>
    </w:p>
    <w:p w14:paraId="035FCB27" w14:textId="77777777" w:rsidR="008338F0" w:rsidRPr="003329FF" w:rsidRDefault="003355E7" w:rsidP="003329FF">
      <w:pPr>
        <w:pStyle w:val="2"/>
        <w:numPr>
          <w:ilvl w:val="0"/>
          <w:numId w:val="0"/>
        </w:numPr>
        <w:ind w:left="576" w:hanging="576"/>
        <w:rPr>
          <w:rFonts w:cs="Tahoma"/>
          <w:lang w:val="el-GR"/>
        </w:rPr>
      </w:pPr>
      <w:bookmarkStart w:id="540" w:name="_Toc126503278"/>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35"/>
      <w:bookmarkEnd w:id="536"/>
      <w:bookmarkEnd w:id="537"/>
      <w:bookmarkEnd w:id="538"/>
      <w:bookmarkEnd w:id="539"/>
      <w:bookmarkEnd w:id="540"/>
      <w:r w:rsidRPr="003329FF">
        <w:rPr>
          <w:rFonts w:cs="Tahoma"/>
          <w:lang w:val="el-GR"/>
        </w:rPr>
        <w:t xml:space="preserve"> </w:t>
      </w:r>
    </w:p>
    <w:p w14:paraId="0D0157FC" w14:textId="77777777" w:rsidR="009B6AAD" w:rsidRPr="00603221" w:rsidRDefault="009B6AAD">
      <w:pPr>
        <w:pStyle w:val="3"/>
        <w:numPr>
          <w:ilvl w:val="0"/>
          <w:numId w:val="8"/>
        </w:numPr>
        <w:rPr>
          <w:rFonts w:cs="Tahoma"/>
          <w:szCs w:val="22"/>
          <w:u w:val="single"/>
          <w:lang w:val="el-GR"/>
        </w:rPr>
      </w:pPr>
      <w:bookmarkStart w:id="541" w:name="_Toc43634808"/>
      <w:bookmarkStart w:id="542" w:name="_Toc44821188"/>
      <w:bookmarkStart w:id="543" w:name="_Toc48552980"/>
      <w:bookmarkStart w:id="544" w:name="_Toc49073807"/>
      <w:bookmarkStart w:id="545" w:name="_Toc62559079"/>
      <w:bookmarkStart w:id="546" w:name="_Toc487799701"/>
      <w:bookmarkStart w:id="547" w:name="_Toc97194388"/>
      <w:bookmarkStart w:id="548" w:name="_Toc97194492"/>
      <w:bookmarkStart w:id="549" w:name="_Toc126503279"/>
      <w:r w:rsidRPr="00603221">
        <w:rPr>
          <w:rFonts w:cs="Tahoma"/>
          <w:szCs w:val="22"/>
          <w:u w:val="single"/>
          <w:lang w:val="el-GR"/>
        </w:rPr>
        <w:t>Εγγυητική Επιστολή Συμμετοχής</w:t>
      </w:r>
      <w:bookmarkEnd w:id="541"/>
      <w:bookmarkEnd w:id="542"/>
      <w:bookmarkEnd w:id="543"/>
      <w:bookmarkEnd w:id="544"/>
      <w:bookmarkEnd w:id="545"/>
      <w:bookmarkEnd w:id="546"/>
      <w:bookmarkEnd w:id="547"/>
      <w:bookmarkEnd w:id="548"/>
      <w:bookmarkEnd w:id="549"/>
    </w:p>
    <w:p w14:paraId="07991699" w14:textId="77777777" w:rsidR="007A7DCA" w:rsidRPr="00603221" w:rsidRDefault="007A7DCA" w:rsidP="009B6AAD">
      <w:pPr>
        <w:rPr>
          <w:lang w:val="el-GR" w:eastAsia="el-GR"/>
        </w:rPr>
      </w:pPr>
    </w:p>
    <w:p w14:paraId="170499F7"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6935CEB" w14:textId="77777777" w:rsidR="009B6AAD" w:rsidRPr="00603221" w:rsidRDefault="009B6AAD" w:rsidP="009B6AAD">
      <w:pPr>
        <w:jc w:val="right"/>
        <w:rPr>
          <w:lang w:val="el-GR" w:eastAsia="el-GR"/>
        </w:rPr>
      </w:pPr>
      <w:r w:rsidRPr="00603221">
        <w:rPr>
          <w:lang w:val="el-GR" w:eastAsia="el-GR"/>
        </w:rPr>
        <w:t>Ημερομηνία έκδοσης...........................</w:t>
      </w:r>
    </w:p>
    <w:p w14:paraId="7E606215"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529FC11B"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5BFFDDA"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17A744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11CAB636"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8BCEBDE"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2B16A9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B5396AD"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70C820B8"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89C23B0"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911DFB2"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DBF7174"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470350D"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FAFF941"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1CFA2209"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42F86AA4"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F1FF855" w14:textId="08CC3758"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50" w:name="_Hlk67671899"/>
      <w:r w:rsidRPr="00603221">
        <w:rPr>
          <w:lang w:val="el-GR" w:eastAsia="el-GR"/>
        </w:rPr>
        <w:t xml:space="preserve">σύμφωνα </w:t>
      </w:r>
      <w:r w:rsidRPr="00603221">
        <w:rPr>
          <w:highlight w:val="yellow"/>
          <w:lang w:val="el-GR" w:eastAsia="el-GR"/>
        </w:rPr>
        <w:t xml:space="preserve">με την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highlight w:val="yellow"/>
          <w:cs/>
          <w:lang w:val="el-GR" w:eastAsia="el-GR"/>
        </w:rPr>
        <w:t>‎</w:t>
      </w:r>
      <w:r w:rsidR="00FD36C3">
        <w:rPr>
          <w:lang w:val="el-GR"/>
        </w:rPr>
        <w:t>2.2.2</w:t>
      </w:r>
      <w:r w:rsidR="00DD27E9">
        <w:fldChar w:fldCharType="end"/>
      </w:r>
      <w:r w:rsidR="004A3382" w:rsidRPr="00603221">
        <w:rPr>
          <w:highlight w:val="yellow"/>
          <w:lang w:val="el-GR" w:eastAsia="el-GR"/>
        </w:rPr>
        <w:t xml:space="preserve"> της παρούσας</w:t>
      </w:r>
      <w:proofErr w:type="gramStart"/>
      <w:r w:rsidR="004A3382" w:rsidRPr="00603221">
        <w:rPr>
          <w:highlight w:val="yellow"/>
          <w:lang w:val="el-GR" w:eastAsia="el-GR"/>
        </w:rPr>
        <w:t xml:space="preserve"> </w:t>
      </w:r>
      <w:r w:rsidRPr="00603221">
        <w:rPr>
          <w:lang w:val="el-GR" w:eastAsia="el-GR"/>
        </w:rPr>
        <w:t>,</w:t>
      </w:r>
      <w:proofErr w:type="gramEnd"/>
      <w:r w:rsidRPr="00603221">
        <w:rPr>
          <w:lang w:val="el-GR" w:eastAsia="el-GR"/>
        </w:rPr>
        <w:t xml:space="preserve"> </w:t>
      </w:r>
      <w:bookmarkEnd w:id="550"/>
      <w:r w:rsidRPr="00603221">
        <w:rPr>
          <w:lang w:val="el-GR" w:eastAsia="el-GR"/>
        </w:rPr>
        <w:t xml:space="preserve">με την προϋπόθεση ότι το σχετικό αίτημά σας θα μας υποβληθεί πριν από την ημερομηνία λήξης της. </w:t>
      </w:r>
    </w:p>
    <w:p w14:paraId="1886BE28"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439BFE1"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682C8D2" w14:textId="77777777" w:rsidR="007A7DCA" w:rsidRPr="00603221" w:rsidRDefault="007A7DCA">
      <w:pPr>
        <w:suppressAutoHyphens w:val="0"/>
        <w:spacing w:after="0"/>
        <w:jc w:val="left"/>
        <w:rPr>
          <w:lang w:val="el-GR"/>
        </w:rPr>
      </w:pPr>
    </w:p>
    <w:p w14:paraId="525EEEF7" w14:textId="77777777" w:rsidR="007A7DCA" w:rsidRPr="00603221" w:rsidRDefault="007A7DCA">
      <w:pPr>
        <w:pStyle w:val="3"/>
        <w:numPr>
          <w:ilvl w:val="0"/>
          <w:numId w:val="8"/>
        </w:numPr>
        <w:rPr>
          <w:rFonts w:cs="Tahoma"/>
          <w:szCs w:val="22"/>
          <w:u w:val="single"/>
          <w:lang w:val="el-GR"/>
        </w:rPr>
      </w:pPr>
      <w:bookmarkStart w:id="551" w:name="_Toc97194389"/>
      <w:bookmarkStart w:id="552" w:name="_Toc97194493"/>
      <w:bookmarkStart w:id="553" w:name="_Toc126503280"/>
      <w:r w:rsidRPr="00603221">
        <w:rPr>
          <w:rFonts w:cs="Tahoma"/>
          <w:szCs w:val="22"/>
          <w:u w:val="single"/>
          <w:lang w:val="el-GR"/>
        </w:rPr>
        <w:t>Εγγυητική Επιστολή Καλής Εκτέλεσης</w:t>
      </w:r>
      <w:bookmarkEnd w:id="551"/>
      <w:bookmarkEnd w:id="552"/>
      <w:bookmarkEnd w:id="553"/>
      <w:r w:rsidRPr="00603221">
        <w:rPr>
          <w:rFonts w:cs="Tahoma"/>
          <w:szCs w:val="22"/>
          <w:u w:val="single"/>
          <w:lang w:val="el-GR"/>
        </w:rPr>
        <w:t xml:space="preserve"> </w:t>
      </w:r>
    </w:p>
    <w:p w14:paraId="1F0248EF" w14:textId="77777777" w:rsidR="009B6AAD" w:rsidRPr="00603221" w:rsidRDefault="009B6AAD">
      <w:pPr>
        <w:suppressAutoHyphens w:val="0"/>
        <w:spacing w:after="0"/>
        <w:jc w:val="left"/>
        <w:rPr>
          <w:lang w:val="el-GR"/>
        </w:rPr>
      </w:pPr>
    </w:p>
    <w:p w14:paraId="35B4AC13" w14:textId="77777777" w:rsidR="007A7DCA" w:rsidRPr="00603221" w:rsidRDefault="007A7DCA" w:rsidP="007A7DCA">
      <w:pPr>
        <w:rPr>
          <w:lang w:val="el-GR"/>
        </w:rPr>
      </w:pPr>
      <w:bookmarkStart w:id="554" w:name="_Toc336420407"/>
      <w:r w:rsidRPr="00603221">
        <w:rPr>
          <w:lang w:val="el-GR"/>
        </w:rPr>
        <w:t>ΕΚΔΟΤΗΣ (Πλήρης επωνυμία).......................................................................</w:t>
      </w:r>
      <w:bookmarkEnd w:id="554"/>
    </w:p>
    <w:p w14:paraId="6F3A3808" w14:textId="77777777" w:rsidR="007A7DCA" w:rsidRPr="00603221" w:rsidRDefault="007A7DCA" w:rsidP="007A7DCA">
      <w:pPr>
        <w:jc w:val="right"/>
        <w:rPr>
          <w:lang w:val="el-GR"/>
        </w:rPr>
      </w:pPr>
      <w:r w:rsidRPr="00603221">
        <w:rPr>
          <w:lang w:val="el-GR"/>
        </w:rPr>
        <w:t>Ημερομηνία έκδοσης...........................</w:t>
      </w:r>
    </w:p>
    <w:p w14:paraId="278470A9"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1EE2D0A6"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E6B2E31" w14:textId="77777777" w:rsidR="007A7DCA" w:rsidRPr="00603221" w:rsidRDefault="007A7DCA" w:rsidP="007A7DCA">
      <w:pPr>
        <w:rPr>
          <w:lang w:val="el-GR"/>
        </w:rPr>
      </w:pPr>
    </w:p>
    <w:p w14:paraId="70D80F59"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2BD1CBC9"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2A839AA3"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5D0370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DC033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67583D1"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54ED38C"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C168DE7"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84ED447"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533256EC"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4D3D7F3D"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B472964" w14:textId="6EFDDC93" w:rsidR="007A7DCA" w:rsidRPr="00603221" w:rsidRDefault="007A7DCA" w:rsidP="007A7DCA">
      <w:pPr>
        <w:rPr>
          <w:lang w:val="el-GR"/>
        </w:rPr>
      </w:pPr>
      <w:r w:rsidRPr="00603221">
        <w:rPr>
          <w:lang w:val="el-GR"/>
        </w:rPr>
        <w:t xml:space="preserve">Η παρούσα ισχύει μέχρι και την ............... </w:t>
      </w:r>
      <w:bookmarkStart w:id="555"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496542746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FD36C3" w:rsidRPr="00FD36C3">
        <w:rPr>
          <w:b/>
          <w:cs/>
          <w:lang w:val="el-GR"/>
        </w:rPr>
        <w:t>‎</w:t>
      </w:r>
      <w:r w:rsidR="00FD36C3">
        <w:rPr>
          <w:lang w:val="el-GR"/>
        </w:rPr>
        <w:t>4.1</w:t>
      </w:r>
      <w:r w:rsidR="00DD27E9">
        <w:fldChar w:fldCharType="end"/>
      </w:r>
      <w:r w:rsidR="00CA6082" w:rsidRPr="00603221">
        <w:rPr>
          <w:b/>
          <w:color w:val="000000" w:themeColor="text1"/>
          <w:lang w:val="el-GR"/>
        </w:rPr>
        <w:t xml:space="preserve"> της παρούσας</w:t>
      </w:r>
      <w:r w:rsidRPr="00603221">
        <w:rPr>
          <w:lang w:val="el-GR"/>
        </w:rPr>
        <w:t>)</w:t>
      </w:r>
    </w:p>
    <w:bookmarkEnd w:id="555"/>
    <w:p w14:paraId="040BC031"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1D8C9A1" w14:textId="77777777" w:rsidR="007A7DCA" w:rsidRPr="00603221" w:rsidRDefault="007A7DCA" w:rsidP="007A7DCA">
      <w:pPr>
        <w:jc w:val="right"/>
        <w:rPr>
          <w:lang w:val="el-GR"/>
        </w:rPr>
      </w:pPr>
    </w:p>
    <w:p w14:paraId="04BBF750" w14:textId="77777777" w:rsidR="007A7DCA" w:rsidRPr="00C622A6" w:rsidRDefault="007A7DCA" w:rsidP="007A7DCA">
      <w:pPr>
        <w:jc w:val="right"/>
        <w:rPr>
          <w:lang w:val="el-GR"/>
        </w:rPr>
      </w:pPr>
      <w:r w:rsidRPr="00C622A6">
        <w:rPr>
          <w:lang w:val="el-GR" w:eastAsia="el-GR"/>
        </w:rPr>
        <w:t>(Εξουσιοδοτημένη υπογραφή)</w:t>
      </w:r>
    </w:p>
    <w:p w14:paraId="3A0B7907" w14:textId="77777777" w:rsidR="00DA2A67" w:rsidRPr="00603221" w:rsidRDefault="00DA2A67">
      <w:pPr>
        <w:suppressAutoHyphens w:val="0"/>
        <w:spacing w:after="0"/>
        <w:jc w:val="left"/>
        <w:rPr>
          <w:b/>
          <w:bCs/>
          <w:lang w:val="el-GR"/>
        </w:rPr>
      </w:pPr>
      <w:r w:rsidRPr="00603221">
        <w:rPr>
          <w:lang w:val="el-GR"/>
        </w:rPr>
        <w:br w:type="page"/>
      </w:r>
    </w:p>
    <w:p w14:paraId="652EC786" w14:textId="77777777" w:rsidR="00E75240" w:rsidRPr="00A93898" w:rsidRDefault="00754574" w:rsidP="00CF1C2C">
      <w:pPr>
        <w:pStyle w:val="2"/>
        <w:numPr>
          <w:ilvl w:val="0"/>
          <w:numId w:val="0"/>
        </w:numPr>
        <w:ind w:left="576" w:hanging="576"/>
        <w:rPr>
          <w:rFonts w:cs="Tahoma"/>
          <w:lang w:val="el-GR"/>
        </w:rPr>
      </w:pPr>
      <w:bookmarkStart w:id="556" w:name="_Toc97194393"/>
      <w:bookmarkStart w:id="557" w:name="_Toc97194497"/>
      <w:bookmarkStart w:id="558" w:name="_Toc126503281"/>
      <w:r>
        <w:rPr>
          <w:rFonts w:cs="Tahoma"/>
          <w:lang w:val="el-GR"/>
        </w:rPr>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6"/>
      <w:bookmarkEnd w:id="557"/>
      <w:bookmarkEnd w:id="558"/>
      <w:r w:rsidR="00E75240" w:rsidRPr="00A93898">
        <w:rPr>
          <w:rFonts w:cs="Tahoma"/>
          <w:lang w:val="el-GR"/>
        </w:rPr>
        <w:t xml:space="preserve"> </w:t>
      </w:r>
    </w:p>
    <w:p w14:paraId="4EA9528B"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0D089CB"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B430EC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69AE6ED"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7F99C4AC"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491AEBA0"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8CE3DC1"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B23ECC8"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C3F7C0F"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A874FA0"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2406707D" w14:textId="77777777" w:rsidR="006C03D6" w:rsidRDefault="006C03D6">
      <w:pPr>
        <w:suppressAutoHyphens w:val="0"/>
        <w:spacing w:after="0"/>
        <w:jc w:val="left"/>
        <w:rPr>
          <w:lang w:val="el-GR"/>
        </w:rPr>
      </w:pPr>
      <w:r>
        <w:rPr>
          <w:lang w:val="el-GR"/>
        </w:rPr>
        <w:br w:type="page"/>
      </w:r>
    </w:p>
    <w:p w14:paraId="26162A34"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9" w:name="_Ref118477993"/>
      <w:bookmarkStart w:id="560" w:name="_Toc126503282"/>
      <w:bookmarkStart w:id="561"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59"/>
      <w:bookmarkEnd w:id="560"/>
      <w:r>
        <w:rPr>
          <w:lang w:val="el-GR"/>
        </w:rPr>
        <w:t xml:space="preserve"> </w:t>
      </w:r>
    </w:p>
    <w:p w14:paraId="3B5DC89C"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7E5D99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67D97CA6"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D8FE3BE"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420B808"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640D3BC"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007C26A"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4BA44A9"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8E8CD4E"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618EEDF"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590AA10" w14:textId="77777777" w:rsidR="006C03D6" w:rsidRPr="00E532F8" w:rsidRDefault="006C03D6" w:rsidP="006C03D6">
      <w:pPr>
        <w:spacing w:line="276" w:lineRule="auto"/>
        <w:rPr>
          <w:lang w:val="el-GR"/>
        </w:rPr>
      </w:pPr>
    </w:p>
    <w:p w14:paraId="49D92BD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1"/>
    <w:p w14:paraId="2B738CAE" w14:textId="77777777" w:rsidR="006C03D6" w:rsidRPr="002A51E1" w:rsidRDefault="006C03D6" w:rsidP="006C03D6">
      <w:pPr>
        <w:rPr>
          <w:lang w:val="el-GR"/>
        </w:rPr>
      </w:pPr>
    </w:p>
    <w:p w14:paraId="0AE8C42F"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2A51E" w14:textId="77777777" w:rsidR="003214DA" w:rsidRDefault="003214DA">
      <w:pPr>
        <w:spacing w:after="0"/>
      </w:pPr>
      <w:r>
        <w:separator/>
      </w:r>
    </w:p>
  </w:endnote>
  <w:endnote w:type="continuationSeparator" w:id="0">
    <w:p w14:paraId="2198C679" w14:textId="77777777" w:rsidR="003214DA" w:rsidRDefault="003214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DD27E9" w:rsidRPr="00A73BD3" w14:paraId="1F9B6000" w14:textId="77777777" w:rsidTr="004A042B">
      <w:tc>
        <w:tcPr>
          <w:tcW w:w="3415" w:type="dxa"/>
        </w:tcPr>
        <w:p w14:paraId="3D8A18DE" w14:textId="77777777" w:rsidR="00DD27E9" w:rsidRDefault="00DD27E9" w:rsidP="00DD27E9">
          <w:pPr>
            <w:pStyle w:val="af2"/>
            <w:spacing w:after="0"/>
            <w:rPr>
              <w:rStyle w:val="a3"/>
              <w:rFonts w:cs="Tahoma"/>
              <w:sz w:val="20"/>
              <w:lang w:val="el-GR"/>
            </w:rPr>
          </w:pPr>
        </w:p>
        <w:p w14:paraId="75E8C267" w14:textId="77777777" w:rsidR="00DD27E9" w:rsidRPr="001E54F6" w:rsidRDefault="00DD27E9" w:rsidP="00DD27E9">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5332" w:type="dxa"/>
        </w:tcPr>
        <w:p w14:paraId="7D76EDBD" w14:textId="77777777" w:rsidR="00DD27E9" w:rsidRDefault="00DD27E9" w:rsidP="00DD27E9">
          <w:pPr>
            <w:pStyle w:val="af2"/>
            <w:spacing w:after="0"/>
            <w:rPr>
              <w:rStyle w:val="a3"/>
              <w:rFonts w:cs="Tahoma"/>
              <w:sz w:val="20"/>
              <w:lang w:val="el-GR"/>
            </w:rPr>
          </w:pPr>
          <w:r>
            <w:rPr>
              <w:noProof/>
              <w:sz w:val="20"/>
              <w:szCs w:val="20"/>
            </w:rPr>
            <w:drawing>
              <wp:anchor distT="0" distB="0" distL="114300" distR="114300" simplePos="0" relativeHeight="251661312" behindDoc="0" locked="0" layoutInCell="1" allowOverlap="1" wp14:anchorId="26BEAE74" wp14:editId="7C37526E">
                <wp:simplePos x="0" y="0"/>
                <wp:positionH relativeFrom="column">
                  <wp:posOffset>-3224</wp:posOffset>
                </wp:positionH>
                <wp:positionV relativeFrom="paragraph">
                  <wp:posOffset>15582</wp:posOffset>
                </wp:positionV>
                <wp:extent cx="2649220" cy="450850"/>
                <wp:effectExtent l="0" t="0" r="0" b="6350"/>
                <wp:wrapNone/>
                <wp:docPr id="1" name="Picture 1"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568B6378" w14:textId="77777777" w:rsidR="00DD27E9" w:rsidRDefault="00DD27E9" w:rsidP="00DD27E9">
          <w:pPr>
            <w:pStyle w:val="af2"/>
            <w:spacing w:after="0"/>
            <w:rPr>
              <w:rStyle w:val="a3"/>
              <w:rFonts w:cs="Tahoma"/>
              <w:sz w:val="20"/>
              <w:lang w:val="el-GR"/>
            </w:rPr>
          </w:pPr>
        </w:p>
        <w:p w14:paraId="3C73DD84" w14:textId="77777777" w:rsidR="00DD27E9" w:rsidRPr="001E54F6" w:rsidRDefault="00DD27E9" w:rsidP="00DD27E9">
          <w:pPr>
            <w:pStyle w:val="af2"/>
            <w:spacing w:after="0"/>
            <w:rPr>
              <w:rStyle w:val="a3"/>
              <w:rFonts w:cs="Tahoma"/>
              <w:sz w:val="20"/>
              <w:lang w:val="el-GR"/>
            </w:rPr>
          </w:pPr>
        </w:p>
      </w:tc>
      <w:tc>
        <w:tcPr>
          <w:tcW w:w="1108" w:type="dxa"/>
        </w:tcPr>
        <w:p w14:paraId="4405F283" w14:textId="77777777" w:rsidR="00DD27E9" w:rsidRPr="0039697A" w:rsidRDefault="00DD27E9" w:rsidP="00DD27E9">
          <w:pPr>
            <w:pStyle w:val="af2"/>
            <w:spacing w:after="0"/>
            <w:jc w:val="right"/>
            <w:rPr>
              <w:rStyle w:val="a3"/>
              <w:rFonts w:cs="Tahoma"/>
              <w:sz w:val="20"/>
              <w:lang w:val="el-GR"/>
            </w:rPr>
          </w:pPr>
        </w:p>
        <w:p w14:paraId="33355219" w14:textId="77777777" w:rsidR="00DD27E9" w:rsidRPr="001E54F6" w:rsidRDefault="00DD27E9" w:rsidP="00DD27E9">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sz w:val="20"/>
            </w:rPr>
            <w:t>39</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sz w:val="20"/>
            </w:rPr>
            <w:t>94</w:t>
          </w:r>
          <w:r w:rsidRPr="001E54F6">
            <w:rPr>
              <w:rStyle w:val="a3"/>
              <w:rFonts w:cs="Tahoma"/>
              <w:sz w:val="20"/>
            </w:rPr>
            <w:fldChar w:fldCharType="end"/>
          </w:r>
        </w:p>
      </w:tc>
    </w:tr>
  </w:tbl>
  <w:p w14:paraId="262FDAC1" w14:textId="7460B845" w:rsidR="00016F0C" w:rsidRPr="00603221" w:rsidRDefault="00016F0C" w:rsidP="00D84146">
    <w:pPr>
      <w:pStyle w:val="af2"/>
      <w:rPr>
        <w:sz w:val="20"/>
        <w:szCs w:val="20"/>
      </w:rPr>
    </w:pPr>
  </w:p>
  <w:p w14:paraId="14E7DA0F" w14:textId="77777777" w:rsidR="00016F0C" w:rsidRPr="00D84146" w:rsidRDefault="00016F0C" w:rsidP="00D8414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016F0C" w:rsidRPr="00A73BD3" w14:paraId="6BE27358" w14:textId="77777777" w:rsidTr="00016F0C">
      <w:tc>
        <w:tcPr>
          <w:tcW w:w="3415" w:type="dxa"/>
        </w:tcPr>
        <w:p w14:paraId="4DAFCA49" w14:textId="77777777" w:rsidR="00016F0C" w:rsidRDefault="00016F0C" w:rsidP="00BE1BAD">
          <w:pPr>
            <w:pStyle w:val="af2"/>
            <w:spacing w:after="0"/>
            <w:rPr>
              <w:rStyle w:val="a3"/>
              <w:rFonts w:cs="Tahoma"/>
              <w:sz w:val="20"/>
              <w:lang w:val="el-GR"/>
            </w:rPr>
          </w:pPr>
        </w:p>
        <w:p w14:paraId="6BF023E4" w14:textId="77777777" w:rsidR="00016F0C" w:rsidRPr="001E54F6" w:rsidRDefault="00016F0C" w:rsidP="00BE1BA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5332" w:type="dxa"/>
        </w:tcPr>
        <w:p w14:paraId="769DC5B4" w14:textId="77777777" w:rsidR="00016F0C" w:rsidRDefault="00016F0C" w:rsidP="00BE1BAD">
          <w:pPr>
            <w:pStyle w:val="af2"/>
            <w:spacing w:after="0"/>
            <w:rPr>
              <w:rStyle w:val="a3"/>
              <w:rFonts w:cs="Tahoma"/>
              <w:sz w:val="20"/>
              <w:lang w:val="el-GR"/>
            </w:rPr>
          </w:pPr>
          <w:r>
            <w:rPr>
              <w:noProof/>
              <w:sz w:val="20"/>
              <w:szCs w:val="20"/>
              <w:lang w:val="en-GB" w:eastAsia="en-GB"/>
            </w:rPr>
            <w:drawing>
              <wp:anchor distT="0" distB="0" distL="114300" distR="114300" simplePos="0" relativeHeight="251659264" behindDoc="0" locked="0" layoutInCell="1" allowOverlap="1" wp14:anchorId="18A064DA" wp14:editId="5C49B66B">
                <wp:simplePos x="0" y="0"/>
                <wp:positionH relativeFrom="column">
                  <wp:posOffset>-3224</wp:posOffset>
                </wp:positionH>
                <wp:positionV relativeFrom="paragraph">
                  <wp:posOffset>15582</wp:posOffset>
                </wp:positionV>
                <wp:extent cx="2649220" cy="450850"/>
                <wp:effectExtent l="0" t="0" r="0" b="6350"/>
                <wp:wrapNone/>
                <wp:docPr id="2" name="Picture 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649220" cy="450850"/>
                        </a:xfrm>
                        <a:prstGeom prst="rect">
                          <a:avLst/>
                        </a:prstGeom>
                      </pic:spPr>
                    </pic:pic>
                  </a:graphicData>
                </a:graphic>
              </wp:anchor>
            </w:drawing>
          </w:r>
        </w:p>
        <w:p w14:paraId="1DB68F8A" w14:textId="77777777" w:rsidR="00016F0C" w:rsidRDefault="00016F0C" w:rsidP="00BE1BAD">
          <w:pPr>
            <w:pStyle w:val="af2"/>
            <w:spacing w:after="0"/>
            <w:rPr>
              <w:rStyle w:val="a3"/>
              <w:rFonts w:cs="Tahoma"/>
              <w:sz w:val="20"/>
              <w:lang w:val="el-GR"/>
            </w:rPr>
          </w:pPr>
        </w:p>
        <w:p w14:paraId="7FAD726D" w14:textId="77777777" w:rsidR="00016F0C" w:rsidRPr="001E54F6" w:rsidRDefault="00016F0C" w:rsidP="00BE1BAD">
          <w:pPr>
            <w:pStyle w:val="af2"/>
            <w:spacing w:after="0"/>
            <w:rPr>
              <w:rStyle w:val="a3"/>
              <w:rFonts w:cs="Tahoma"/>
              <w:sz w:val="20"/>
              <w:lang w:val="el-GR"/>
            </w:rPr>
          </w:pPr>
        </w:p>
      </w:tc>
      <w:tc>
        <w:tcPr>
          <w:tcW w:w="1108" w:type="dxa"/>
        </w:tcPr>
        <w:p w14:paraId="3C0BC2DF" w14:textId="77777777" w:rsidR="00016F0C" w:rsidRPr="0039697A" w:rsidRDefault="00016F0C" w:rsidP="00BE1BAD">
          <w:pPr>
            <w:pStyle w:val="af2"/>
            <w:spacing w:after="0"/>
            <w:jc w:val="right"/>
            <w:rPr>
              <w:rStyle w:val="a3"/>
              <w:rFonts w:cs="Tahoma"/>
              <w:sz w:val="20"/>
              <w:lang w:val="el-GR"/>
            </w:rPr>
          </w:pPr>
        </w:p>
        <w:p w14:paraId="2A3FC7D8" w14:textId="77777777" w:rsidR="00016F0C" w:rsidRPr="001E54F6" w:rsidRDefault="00340CC1" w:rsidP="00BE1BAD">
          <w:pPr>
            <w:pStyle w:val="af2"/>
            <w:spacing w:after="0"/>
            <w:jc w:val="right"/>
            <w:rPr>
              <w:rStyle w:val="a3"/>
              <w:rFonts w:cs="Tahoma"/>
              <w:sz w:val="20"/>
            </w:rPr>
          </w:pPr>
          <w:r w:rsidRPr="001E54F6">
            <w:rPr>
              <w:rStyle w:val="a3"/>
              <w:rFonts w:cs="Tahoma"/>
              <w:sz w:val="20"/>
            </w:rPr>
            <w:fldChar w:fldCharType="begin"/>
          </w:r>
          <w:r w:rsidR="00016F0C" w:rsidRPr="001E54F6">
            <w:rPr>
              <w:rStyle w:val="a3"/>
              <w:rFonts w:cs="Tahoma"/>
              <w:sz w:val="20"/>
            </w:rPr>
            <w:instrText xml:space="preserve"> PAGE </w:instrText>
          </w:r>
          <w:r w:rsidRPr="001E54F6">
            <w:rPr>
              <w:rStyle w:val="a3"/>
              <w:rFonts w:cs="Tahoma"/>
              <w:sz w:val="20"/>
            </w:rPr>
            <w:fldChar w:fldCharType="separate"/>
          </w:r>
          <w:r w:rsidR="00D90B66">
            <w:rPr>
              <w:rStyle w:val="a3"/>
              <w:rFonts w:cs="Tahoma"/>
              <w:noProof/>
              <w:sz w:val="20"/>
            </w:rPr>
            <w:t>89</w:t>
          </w:r>
          <w:r w:rsidRPr="001E54F6">
            <w:rPr>
              <w:rStyle w:val="a3"/>
              <w:rFonts w:cs="Tahoma"/>
              <w:sz w:val="20"/>
            </w:rPr>
            <w:fldChar w:fldCharType="end"/>
          </w:r>
          <w:r w:rsidR="00016F0C" w:rsidRPr="001E54F6">
            <w:rPr>
              <w:rStyle w:val="a3"/>
              <w:rFonts w:cs="Tahoma"/>
              <w:sz w:val="20"/>
            </w:rPr>
            <w:t xml:space="preserve"> - </w:t>
          </w:r>
          <w:r w:rsidRPr="001E54F6">
            <w:rPr>
              <w:rStyle w:val="a3"/>
              <w:rFonts w:cs="Tahoma"/>
              <w:sz w:val="20"/>
            </w:rPr>
            <w:fldChar w:fldCharType="begin"/>
          </w:r>
          <w:r w:rsidR="00016F0C" w:rsidRPr="001E54F6">
            <w:rPr>
              <w:rStyle w:val="a3"/>
              <w:rFonts w:cs="Tahoma"/>
              <w:sz w:val="20"/>
            </w:rPr>
            <w:instrText xml:space="preserve"> NUMPAGES </w:instrText>
          </w:r>
          <w:r w:rsidRPr="001E54F6">
            <w:rPr>
              <w:rStyle w:val="a3"/>
              <w:rFonts w:cs="Tahoma"/>
              <w:sz w:val="20"/>
            </w:rPr>
            <w:fldChar w:fldCharType="separate"/>
          </w:r>
          <w:r w:rsidR="00D90B66">
            <w:rPr>
              <w:rStyle w:val="a3"/>
              <w:rFonts w:cs="Tahoma"/>
              <w:noProof/>
              <w:sz w:val="20"/>
            </w:rPr>
            <w:t>91</w:t>
          </w:r>
          <w:r w:rsidRPr="001E54F6">
            <w:rPr>
              <w:rStyle w:val="a3"/>
              <w:rFonts w:cs="Tahoma"/>
              <w:sz w:val="20"/>
            </w:rPr>
            <w:fldChar w:fldCharType="end"/>
          </w:r>
        </w:p>
      </w:tc>
    </w:tr>
  </w:tbl>
  <w:p w14:paraId="696FFAEA" w14:textId="77777777" w:rsidR="00016F0C" w:rsidRPr="00603221" w:rsidRDefault="00016F0C" w:rsidP="00D84146">
    <w:pPr>
      <w:pStyle w:val="af2"/>
      <w:rPr>
        <w:sz w:val="20"/>
        <w:szCs w:val="20"/>
      </w:rPr>
    </w:pPr>
  </w:p>
  <w:p w14:paraId="07F9DE45" w14:textId="77777777" w:rsidR="00016F0C" w:rsidRPr="001D4D73" w:rsidRDefault="00016F0C">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8E53" w14:textId="77777777" w:rsidR="00016F0C" w:rsidRDefault="00016F0C">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16F0C" w:rsidRPr="00A73BD3" w14:paraId="65319EAA" w14:textId="77777777" w:rsidTr="003366E9">
      <w:tc>
        <w:tcPr>
          <w:tcW w:w="8747" w:type="dxa"/>
          <w:tcBorders>
            <w:top w:val="single" w:sz="4" w:space="0" w:color="auto"/>
          </w:tcBorders>
        </w:tcPr>
        <w:p w14:paraId="0582E5EA" w14:textId="77777777" w:rsidR="00016F0C" w:rsidRPr="003329FF" w:rsidRDefault="00016F0C"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09BAFABB" w14:textId="77777777" w:rsidR="00016F0C" w:rsidRPr="003329FF" w:rsidRDefault="00340CC1" w:rsidP="003329FF">
          <w:pPr>
            <w:pStyle w:val="af2"/>
            <w:spacing w:after="0"/>
            <w:jc w:val="right"/>
            <w:rPr>
              <w:rStyle w:val="a3"/>
              <w:rFonts w:cs="Tahoma"/>
              <w:sz w:val="20"/>
            </w:rPr>
          </w:pPr>
          <w:r w:rsidRPr="003329FF">
            <w:rPr>
              <w:rStyle w:val="a3"/>
              <w:rFonts w:cs="Tahoma"/>
              <w:sz w:val="20"/>
            </w:rPr>
            <w:fldChar w:fldCharType="begin"/>
          </w:r>
          <w:r w:rsidR="00016F0C" w:rsidRPr="003329FF">
            <w:rPr>
              <w:rStyle w:val="a3"/>
              <w:rFonts w:cs="Tahoma"/>
              <w:sz w:val="20"/>
            </w:rPr>
            <w:instrText xml:space="preserve"> PAGE </w:instrText>
          </w:r>
          <w:r w:rsidRPr="003329FF">
            <w:rPr>
              <w:rStyle w:val="a3"/>
              <w:rFonts w:cs="Tahoma"/>
              <w:sz w:val="20"/>
            </w:rPr>
            <w:fldChar w:fldCharType="separate"/>
          </w:r>
          <w:r w:rsidR="00D90B66">
            <w:rPr>
              <w:rStyle w:val="a3"/>
              <w:rFonts w:cs="Tahoma"/>
              <w:noProof/>
              <w:sz w:val="20"/>
            </w:rPr>
            <w:t>94</w:t>
          </w:r>
          <w:r w:rsidRPr="003329FF">
            <w:rPr>
              <w:rStyle w:val="a3"/>
              <w:rFonts w:cs="Tahoma"/>
              <w:sz w:val="20"/>
            </w:rPr>
            <w:fldChar w:fldCharType="end"/>
          </w:r>
          <w:r w:rsidR="00016F0C" w:rsidRPr="003329FF">
            <w:rPr>
              <w:rStyle w:val="a3"/>
              <w:rFonts w:cs="Tahoma"/>
              <w:sz w:val="20"/>
            </w:rPr>
            <w:t xml:space="preserve"> - </w:t>
          </w:r>
          <w:r w:rsidRPr="003329FF">
            <w:rPr>
              <w:rStyle w:val="a3"/>
              <w:rFonts w:cs="Tahoma"/>
              <w:sz w:val="20"/>
            </w:rPr>
            <w:fldChar w:fldCharType="begin"/>
          </w:r>
          <w:r w:rsidR="00016F0C" w:rsidRPr="003329FF">
            <w:rPr>
              <w:rStyle w:val="a3"/>
              <w:rFonts w:cs="Tahoma"/>
              <w:sz w:val="20"/>
            </w:rPr>
            <w:instrText xml:space="preserve"> NUMPAGES </w:instrText>
          </w:r>
          <w:r w:rsidRPr="003329FF">
            <w:rPr>
              <w:rStyle w:val="a3"/>
              <w:rFonts w:cs="Tahoma"/>
              <w:sz w:val="20"/>
            </w:rPr>
            <w:fldChar w:fldCharType="separate"/>
          </w:r>
          <w:r w:rsidR="00D90B66">
            <w:rPr>
              <w:rStyle w:val="a3"/>
              <w:rFonts w:cs="Tahoma"/>
              <w:noProof/>
              <w:sz w:val="20"/>
            </w:rPr>
            <w:t>94</w:t>
          </w:r>
          <w:r w:rsidRPr="003329FF">
            <w:rPr>
              <w:rStyle w:val="a3"/>
              <w:rFonts w:cs="Tahoma"/>
              <w:sz w:val="20"/>
            </w:rPr>
            <w:fldChar w:fldCharType="end"/>
          </w:r>
        </w:p>
      </w:tc>
    </w:tr>
  </w:tbl>
  <w:p w14:paraId="3BA0CB95" w14:textId="77777777" w:rsidR="00016F0C" w:rsidRDefault="00016F0C"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AF1CE" w14:textId="77777777" w:rsidR="003214DA" w:rsidRDefault="003214DA">
      <w:pPr>
        <w:spacing w:after="0"/>
      </w:pPr>
      <w:r>
        <w:separator/>
      </w:r>
    </w:p>
  </w:footnote>
  <w:footnote w:type="continuationSeparator" w:id="0">
    <w:p w14:paraId="6521F3AC" w14:textId="77777777" w:rsidR="003214DA" w:rsidRDefault="003214DA">
      <w:pPr>
        <w:spacing w:after="0"/>
      </w:pPr>
      <w:r>
        <w:continuationSeparator/>
      </w:r>
    </w:p>
  </w:footnote>
  <w:footnote w:id="1">
    <w:p w14:paraId="12E7FBB1" w14:textId="77777777" w:rsidR="00016F0C" w:rsidRPr="006B2C94" w:rsidRDefault="00016F0C"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68AF8074" w14:textId="77777777" w:rsidR="00016F0C" w:rsidRPr="00BD65F6" w:rsidRDefault="00016F0C"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2FDFC319" w14:textId="77777777" w:rsidR="00016F0C" w:rsidRPr="005B2FD1" w:rsidRDefault="00016F0C"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4">
    <w:p w14:paraId="364C7192" w14:textId="77777777" w:rsidR="00016F0C" w:rsidRPr="006B2C94" w:rsidRDefault="00016F0C" w:rsidP="002B2F6A">
      <w:pPr>
        <w:pStyle w:val="af4"/>
        <w:rPr>
          <w:lang w:val="el-GR"/>
        </w:rPr>
      </w:pPr>
      <w:r>
        <w:rPr>
          <w:rStyle w:val="a4"/>
        </w:rPr>
        <w:footnoteRef/>
      </w:r>
      <w:r>
        <w:rPr>
          <w:lang w:val="el-GR"/>
        </w:rPr>
        <w:tab/>
        <w:t>Άρθρο 96, παρ. 7 του ν. 4412/2016</w:t>
      </w:r>
    </w:p>
  </w:footnote>
  <w:footnote w:id="5">
    <w:p w14:paraId="2DADBF90" w14:textId="77777777" w:rsidR="00016F0C" w:rsidRPr="009C1E20" w:rsidRDefault="00016F0C"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7D9AC2C3" w14:textId="77777777" w:rsidR="00016F0C" w:rsidRPr="00F93782" w:rsidRDefault="00016F0C"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352EAFAC" w14:textId="77777777" w:rsidR="00016F0C" w:rsidRPr="00FF4138" w:rsidRDefault="00016F0C"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5B1624A3" w14:textId="77777777" w:rsidR="00016F0C" w:rsidRPr="00C622A6" w:rsidRDefault="00016F0C" w:rsidP="005052FB">
      <w:pPr>
        <w:pStyle w:val="af4"/>
        <w:rPr>
          <w:ins w:id="377" w:author="Συντάκτης"/>
          <w:del w:id="378"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9">
    <w:p w14:paraId="7B88622B" w14:textId="77777777" w:rsidR="00016F0C" w:rsidRPr="00EE7F42" w:rsidRDefault="00016F0C"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2CFD" w14:textId="77777777" w:rsidR="00016F0C" w:rsidRPr="00484BD1" w:rsidRDefault="00016F0C" w:rsidP="003E1CBC">
    <w:pPr>
      <w:pBdr>
        <w:bottom w:val="single" w:sz="4" w:space="1" w:color="auto"/>
      </w:pBdr>
      <w:rPr>
        <w:sz w:val="20"/>
        <w:szCs w:val="20"/>
        <w:lang w:val="el-GR"/>
      </w:rPr>
    </w:pPr>
    <w:r w:rsidRPr="006F0660">
      <w:rPr>
        <w:sz w:val="20"/>
        <w:szCs w:val="20"/>
        <w:lang w:val="el-GR"/>
      </w:rPr>
      <w:t xml:space="preserve">Ηλεκτρονικός Ανοικτός Διαγωνισμός Κάτω των Ορίων για το Έργο </w:t>
    </w:r>
    <w:r w:rsidRPr="00484BD1">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484BD1">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016F0C" w:rsidRPr="00ED25B0" w14:paraId="0A493CAD" w14:textId="77777777" w:rsidTr="00F823E5">
      <w:trPr>
        <w:trHeight w:val="417"/>
      </w:trPr>
      <w:tc>
        <w:tcPr>
          <w:tcW w:w="3104" w:type="dxa"/>
          <w:vMerge w:val="restart"/>
          <w:tcBorders>
            <w:top w:val="nil"/>
            <w:left w:val="nil"/>
            <w:bottom w:val="nil"/>
            <w:right w:val="nil"/>
          </w:tcBorders>
        </w:tcPr>
        <w:p w14:paraId="65525513" w14:textId="77777777" w:rsidR="00016F0C" w:rsidRPr="00C82DB4" w:rsidRDefault="00016F0C" w:rsidP="00C82DB4">
          <w:pPr>
            <w:ind w:right="-442"/>
            <w:rPr>
              <w:rFonts w:ascii="Calibri" w:hAnsi="Calibri"/>
              <w:b/>
              <w:lang w:val="en-US" w:eastAsia="en-US"/>
            </w:rPr>
          </w:pPr>
          <w:r w:rsidRPr="00C82DB4">
            <w:rPr>
              <w:rFonts w:ascii="Calibri" w:hAnsi="Calibri"/>
              <w:b/>
              <w:noProof/>
              <w:lang w:eastAsia="en-GB"/>
            </w:rPr>
            <w:drawing>
              <wp:inline distT="0" distB="0" distL="0" distR="0" wp14:anchorId="0374E860" wp14:editId="37036758">
                <wp:extent cx="1558925" cy="4921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296B277" w14:textId="77777777" w:rsidR="00016F0C" w:rsidRPr="00C82DB4" w:rsidRDefault="00016F0C"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016F0C" w:rsidRPr="00C82DB4" w14:paraId="370D4C1B" w14:textId="77777777" w:rsidTr="00F823E5">
      <w:tc>
        <w:tcPr>
          <w:tcW w:w="3104" w:type="dxa"/>
          <w:vMerge/>
          <w:tcBorders>
            <w:left w:val="nil"/>
            <w:bottom w:val="nil"/>
            <w:right w:val="nil"/>
          </w:tcBorders>
        </w:tcPr>
        <w:p w14:paraId="36A96A3A" w14:textId="77777777" w:rsidR="00016F0C" w:rsidRPr="00C82DB4" w:rsidRDefault="00016F0C" w:rsidP="00C82DB4">
          <w:pPr>
            <w:ind w:right="-442"/>
            <w:rPr>
              <w:rFonts w:ascii="Calibri" w:hAnsi="Calibri"/>
              <w:b/>
              <w:lang w:val="el-GR" w:eastAsia="en-US"/>
            </w:rPr>
          </w:pPr>
        </w:p>
      </w:tc>
      <w:tc>
        <w:tcPr>
          <w:tcW w:w="6426" w:type="dxa"/>
          <w:tcBorders>
            <w:left w:val="nil"/>
            <w:bottom w:val="nil"/>
            <w:right w:val="nil"/>
          </w:tcBorders>
          <w:vAlign w:val="center"/>
        </w:tcPr>
        <w:p w14:paraId="1C5D0173" w14:textId="77777777" w:rsidR="00016F0C" w:rsidRPr="00C82DB4" w:rsidRDefault="00016F0C"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016F0C" w:rsidRPr="00ED25B0" w14:paraId="2BFCE077" w14:textId="77777777" w:rsidTr="00F823E5">
      <w:trPr>
        <w:trHeight w:val="301"/>
      </w:trPr>
      <w:tc>
        <w:tcPr>
          <w:tcW w:w="3104" w:type="dxa"/>
          <w:vMerge/>
          <w:tcBorders>
            <w:left w:val="nil"/>
            <w:bottom w:val="nil"/>
            <w:right w:val="nil"/>
          </w:tcBorders>
        </w:tcPr>
        <w:p w14:paraId="142D6B8C" w14:textId="77777777" w:rsidR="00016F0C" w:rsidRPr="00C82DB4" w:rsidRDefault="00016F0C" w:rsidP="00C82DB4">
          <w:pPr>
            <w:ind w:right="-442"/>
            <w:rPr>
              <w:rFonts w:ascii="Calibri" w:hAnsi="Calibri"/>
              <w:b/>
              <w:lang w:val="it-IT" w:eastAsia="en-US"/>
            </w:rPr>
          </w:pPr>
        </w:p>
      </w:tc>
      <w:tc>
        <w:tcPr>
          <w:tcW w:w="6426" w:type="dxa"/>
          <w:tcBorders>
            <w:top w:val="nil"/>
            <w:left w:val="nil"/>
            <w:bottom w:val="nil"/>
            <w:right w:val="nil"/>
          </w:tcBorders>
          <w:vAlign w:val="center"/>
        </w:tcPr>
        <w:p w14:paraId="2D839521" w14:textId="77777777" w:rsidR="00016F0C" w:rsidRPr="00C82DB4" w:rsidRDefault="00016F0C"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1F3C0807" w14:textId="77777777" w:rsidR="00016F0C" w:rsidRPr="006D3DA7" w:rsidRDefault="00016F0C" w:rsidP="00D84146">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837D" w14:textId="77777777" w:rsidR="00016F0C" w:rsidRPr="006D3DA7" w:rsidRDefault="00016F0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484BD1">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484BD1">
      <w:rPr>
        <w:b/>
        <w:bCs/>
        <w:sz w:val="20"/>
        <w:szCs w:val="20"/>
        <w:lang w:val="el-GR"/>
      </w:rPr>
      <w:t>»</w:t>
    </w:r>
    <w:r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016F" w14:textId="77777777" w:rsidR="00016F0C" w:rsidRPr="008316AA" w:rsidRDefault="00016F0C"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316AA">
      <w:rPr>
        <w:b/>
        <w:bCs/>
        <w:i/>
        <w:iCs/>
        <w:sz w:val="20"/>
        <w:lang w:val="el-GR"/>
      </w:rPr>
      <w:t>«</w:t>
    </w:r>
    <w:r w:rsidRPr="008316AA">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8316AA">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80C3" w14:textId="77777777" w:rsidR="00016F0C" w:rsidRPr="003E609D" w:rsidRDefault="00016F0C"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4574E">
      <w:rPr>
        <w:b/>
        <w:bCs/>
        <w:i/>
        <w:iCs/>
        <w:sz w:val="20"/>
        <w:lang w:val="el-GR"/>
      </w:rPr>
      <w:t>«</w:t>
    </w:r>
    <w:r w:rsidRPr="0084574E">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84574E">
      <w:rPr>
        <w:b/>
        <w:bCs/>
        <w:sz w:val="20"/>
        <w:szCs w:val="20"/>
        <w:lang w:val="el-GR"/>
      </w:rPr>
      <w:t>»</w:t>
    </w:r>
    <w:r w:rsidRPr="0084574E">
      <w:rPr>
        <w:b/>
        <w:bCs/>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4C2C" w14:textId="77777777" w:rsidR="00016F0C" w:rsidRPr="008316AA" w:rsidRDefault="00016F0C"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Pr="008316AA">
      <w:rPr>
        <w:b/>
        <w:bCs/>
        <w:i/>
        <w:iCs/>
        <w:sz w:val="20"/>
        <w:lang w:val="el-GR"/>
      </w:rPr>
      <w:t>«</w:t>
    </w:r>
    <w:r w:rsidRPr="008316AA">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8316AA">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3A60D0"/>
    <w:multiLevelType w:val="hybridMultilevel"/>
    <w:tmpl w:val="C324C4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104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3"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9461555">
    <w:abstractNumId w:val="1"/>
  </w:num>
  <w:num w:numId="2" w16cid:durableId="723868782">
    <w:abstractNumId w:val="3"/>
  </w:num>
  <w:num w:numId="3" w16cid:durableId="449668876">
    <w:abstractNumId w:val="4"/>
  </w:num>
  <w:num w:numId="4" w16cid:durableId="502864614">
    <w:abstractNumId w:val="8"/>
  </w:num>
  <w:num w:numId="5" w16cid:durableId="1696492434">
    <w:abstractNumId w:val="9"/>
  </w:num>
  <w:num w:numId="6" w16cid:durableId="62916051">
    <w:abstractNumId w:val="42"/>
  </w:num>
  <w:num w:numId="7" w16cid:durableId="1859924283">
    <w:abstractNumId w:val="43"/>
  </w:num>
  <w:num w:numId="8" w16cid:durableId="1847788369">
    <w:abstractNumId w:val="20"/>
  </w:num>
  <w:num w:numId="9" w16cid:durableId="273171097">
    <w:abstractNumId w:val="35"/>
  </w:num>
  <w:num w:numId="10" w16cid:durableId="657538379">
    <w:abstractNumId w:val="25"/>
  </w:num>
  <w:num w:numId="11" w16cid:durableId="347561817">
    <w:abstractNumId w:val="16"/>
  </w:num>
  <w:num w:numId="12" w16cid:durableId="1339769619">
    <w:abstractNumId w:val="41"/>
  </w:num>
  <w:num w:numId="13" w16cid:durableId="1020350239">
    <w:abstractNumId w:val="45"/>
  </w:num>
  <w:num w:numId="14" w16cid:durableId="488209829">
    <w:abstractNumId w:val="32"/>
  </w:num>
  <w:num w:numId="15" w16cid:durableId="1257059591">
    <w:abstractNumId w:val="18"/>
  </w:num>
  <w:num w:numId="16" w16cid:durableId="1010333053">
    <w:abstractNumId w:val="28"/>
  </w:num>
  <w:num w:numId="17" w16cid:durableId="1124352946">
    <w:abstractNumId w:val="26"/>
  </w:num>
  <w:num w:numId="18" w16cid:durableId="107748609">
    <w:abstractNumId w:val="14"/>
  </w:num>
  <w:num w:numId="19" w16cid:durableId="15464069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0736">
    <w:abstractNumId w:val="21"/>
  </w:num>
  <w:num w:numId="21" w16cid:durableId="143855807">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835653296">
    <w:abstractNumId w:val="31"/>
  </w:num>
  <w:num w:numId="23" w16cid:durableId="775291326">
    <w:abstractNumId w:val="34"/>
  </w:num>
  <w:num w:numId="24" w16cid:durableId="916012482">
    <w:abstractNumId w:val="40"/>
  </w:num>
  <w:num w:numId="25" w16cid:durableId="976882554">
    <w:abstractNumId w:val="44"/>
  </w:num>
  <w:num w:numId="26" w16cid:durableId="163786090">
    <w:abstractNumId w:val="24"/>
  </w:num>
  <w:num w:numId="27" w16cid:durableId="1014260032">
    <w:abstractNumId w:val="19"/>
  </w:num>
  <w:num w:numId="28" w16cid:durableId="2092658708">
    <w:abstractNumId w:val="36"/>
  </w:num>
  <w:num w:numId="29" w16cid:durableId="904493332">
    <w:abstractNumId w:val="38"/>
  </w:num>
  <w:num w:numId="30" w16cid:durableId="919096366">
    <w:abstractNumId w:val="13"/>
  </w:num>
  <w:num w:numId="31" w16cid:durableId="568152990">
    <w:abstractNumId w:val="17"/>
  </w:num>
  <w:num w:numId="32" w16cid:durableId="1949966166">
    <w:abstractNumId w:val="12"/>
  </w:num>
  <w:num w:numId="33" w16cid:durableId="733546320">
    <w:abstractNumId w:val="27"/>
  </w:num>
  <w:num w:numId="34" w16cid:durableId="1259413377">
    <w:abstractNumId w:val="37"/>
  </w:num>
  <w:num w:numId="35" w16cid:durableId="194466081">
    <w:abstractNumId w:val="33"/>
  </w:num>
  <w:num w:numId="36" w16cid:durableId="903218021">
    <w:abstractNumId w:val="29"/>
  </w:num>
  <w:num w:numId="37" w16cid:durableId="1280183991">
    <w:abstractNumId w:val="22"/>
  </w:num>
  <w:num w:numId="38" w16cid:durableId="1295791971">
    <w:abstractNumId w:val="23"/>
  </w:num>
  <w:num w:numId="39" w16cid:durableId="808714535">
    <w:abstractNumId w:val="30"/>
  </w:num>
  <w:num w:numId="40" w16cid:durableId="400908136">
    <w:abstractNumId w:val="15"/>
  </w:num>
  <w:num w:numId="41" w16cid:durableId="252012165">
    <w:abstractNumId w:val="17"/>
  </w:num>
  <w:num w:numId="42" w16cid:durableId="1140852149">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F5C"/>
    <w:rsid w:val="000062FA"/>
    <w:rsid w:val="0000716D"/>
    <w:rsid w:val="0001217D"/>
    <w:rsid w:val="0001375B"/>
    <w:rsid w:val="00013A52"/>
    <w:rsid w:val="00014410"/>
    <w:rsid w:val="00014DAE"/>
    <w:rsid w:val="00014F48"/>
    <w:rsid w:val="000152A8"/>
    <w:rsid w:val="00015953"/>
    <w:rsid w:val="00015A9D"/>
    <w:rsid w:val="00015F06"/>
    <w:rsid w:val="00016F0C"/>
    <w:rsid w:val="00022569"/>
    <w:rsid w:val="000244B8"/>
    <w:rsid w:val="00025B9C"/>
    <w:rsid w:val="00025CD5"/>
    <w:rsid w:val="00026667"/>
    <w:rsid w:val="000268DF"/>
    <w:rsid w:val="0002765E"/>
    <w:rsid w:val="000303BF"/>
    <w:rsid w:val="000309DB"/>
    <w:rsid w:val="000326F6"/>
    <w:rsid w:val="00032A9F"/>
    <w:rsid w:val="00032BBA"/>
    <w:rsid w:val="0003389C"/>
    <w:rsid w:val="00033BA0"/>
    <w:rsid w:val="00034E19"/>
    <w:rsid w:val="00034FF1"/>
    <w:rsid w:val="00035295"/>
    <w:rsid w:val="00035850"/>
    <w:rsid w:val="00035C19"/>
    <w:rsid w:val="00036CBD"/>
    <w:rsid w:val="00037B97"/>
    <w:rsid w:val="00041C07"/>
    <w:rsid w:val="00042DB8"/>
    <w:rsid w:val="00043D44"/>
    <w:rsid w:val="00043F27"/>
    <w:rsid w:val="0004400B"/>
    <w:rsid w:val="00045DCF"/>
    <w:rsid w:val="00046044"/>
    <w:rsid w:val="00046293"/>
    <w:rsid w:val="0004724C"/>
    <w:rsid w:val="00047C57"/>
    <w:rsid w:val="000527FB"/>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38BC"/>
    <w:rsid w:val="0008087C"/>
    <w:rsid w:val="000843B8"/>
    <w:rsid w:val="00084419"/>
    <w:rsid w:val="00086782"/>
    <w:rsid w:val="000867E9"/>
    <w:rsid w:val="00087FEA"/>
    <w:rsid w:val="00090959"/>
    <w:rsid w:val="00092ADB"/>
    <w:rsid w:val="00092F07"/>
    <w:rsid w:val="00094D2D"/>
    <w:rsid w:val="00095840"/>
    <w:rsid w:val="0009738D"/>
    <w:rsid w:val="000A1AD5"/>
    <w:rsid w:val="000A4A55"/>
    <w:rsid w:val="000A5856"/>
    <w:rsid w:val="000A60A0"/>
    <w:rsid w:val="000A7747"/>
    <w:rsid w:val="000B187C"/>
    <w:rsid w:val="000B236D"/>
    <w:rsid w:val="000B2D6F"/>
    <w:rsid w:val="000B3A30"/>
    <w:rsid w:val="000B6F4E"/>
    <w:rsid w:val="000B7FA2"/>
    <w:rsid w:val="000C04E3"/>
    <w:rsid w:val="000C1AAF"/>
    <w:rsid w:val="000C4648"/>
    <w:rsid w:val="000C4B25"/>
    <w:rsid w:val="000C59AD"/>
    <w:rsid w:val="000C59AE"/>
    <w:rsid w:val="000C5D2B"/>
    <w:rsid w:val="000D2259"/>
    <w:rsid w:val="000D2ED0"/>
    <w:rsid w:val="000D3425"/>
    <w:rsid w:val="000D3B6F"/>
    <w:rsid w:val="000D3FF9"/>
    <w:rsid w:val="000D444D"/>
    <w:rsid w:val="000D5FB8"/>
    <w:rsid w:val="000D6DFD"/>
    <w:rsid w:val="000D6E10"/>
    <w:rsid w:val="000D6E14"/>
    <w:rsid w:val="000E04A1"/>
    <w:rsid w:val="000E0B6C"/>
    <w:rsid w:val="000E12F1"/>
    <w:rsid w:val="000E178C"/>
    <w:rsid w:val="000E1C5E"/>
    <w:rsid w:val="000E2020"/>
    <w:rsid w:val="000E2462"/>
    <w:rsid w:val="000E27C3"/>
    <w:rsid w:val="000E27C6"/>
    <w:rsid w:val="000E2DA0"/>
    <w:rsid w:val="000E3C4E"/>
    <w:rsid w:val="000E4B2A"/>
    <w:rsid w:val="000E6B11"/>
    <w:rsid w:val="000E6DC6"/>
    <w:rsid w:val="000F0E29"/>
    <w:rsid w:val="000F62F0"/>
    <w:rsid w:val="000F663A"/>
    <w:rsid w:val="000F6FD9"/>
    <w:rsid w:val="000F7CF2"/>
    <w:rsid w:val="00100156"/>
    <w:rsid w:val="00103061"/>
    <w:rsid w:val="00105242"/>
    <w:rsid w:val="00105367"/>
    <w:rsid w:val="00105FBE"/>
    <w:rsid w:val="001061A0"/>
    <w:rsid w:val="00111D5A"/>
    <w:rsid w:val="00114833"/>
    <w:rsid w:val="00115643"/>
    <w:rsid w:val="001201B6"/>
    <w:rsid w:val="001202D5"/>
    <w:rsid w:val="00120B83"/>
    <w:rsid w:val="00122891"/>
    <w:rsid w:val="00123153"/>
    <w:rsid w:val="001253B5"/>
    <w:rsid w:val="00125BF8"/>
    <w:rsid w:val="001308CC"/>
    <w:rsid w:val="00130942"/>
    <w:rsid w:val="00130FD5"/>
    <w:rsid w:val="001312AF"/>
    <w:rsid w:val="0013350B"/>
    <w:rsid w:val="00133814"/>
    <w:rsid w:val="00133E0F"/>
    <w:rsid w:val="00135A3A"/>
    <w:rsid w:val="00136CAB"/>
    <w:rsid w:val="00137A93"/>
    <w:rsid w:val="00137DAA"/>
    <w:rsid w:val="0014064C"/>
    <w:rsid w:val="00140781"/>
    <w:rsid w:val="00140CA7"/>
    <w:rsid w:val="00141E27"/>
    <w:rsid w:val="00142492"/>
    <w:rsid w:val="00143040"/>
    <w:rsid w:val="0014507C"/>
    <w:rsid w:val="001452C0"/>
    <w:rsid w:val="00146631"/>
    <w:rsid w:val="00147AA3"/>
    <w:rsid w:val="00147B71"/>
    <w:rsid w:val="00151DC8"/>
    <w:rsid w:val="00153F0B"/>
    <w:rsid w:val="00154368"/>
    <w:rsid w:val="00154623"/>
    <w:rsid w:val="0015499C"/>
    <w:rsid w:val="00155375"/>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6103"/>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61D3"/>
    <w:rsid w:val="001A6CEB"/>
    <w:rsid w:val="001B022C"/>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4D73"/>
    <w:rsid w:val="001D616B"/>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4CE4"/>
    <w:rsid w:val="00205557"/>
    <w:rsid w:val="00207A57"/>
    <w:rsid w:val="002124D4"/>
    <w:rsid w:val="0021350B"/>
    <w:rsid w:val="00213B08"/>
    <w:rsid w:val="0021432B"/>
    <w:rsid w:val="002145A1"/>
    <w:rsid w:val="00214DD7"/>
    <w:rsid w:val="0021584B"/>
    <w:rsid w:val="00215C1A"/>
    <w:rsid w:val="002165C3"/>
    <w:rsid w:val="00220C6B"/>
    <w:rsid w:val="00221291"/>
    <w:rsid w:val="00224795"/>
    <w:rsid w:val="00226B7D"/>
    <w:rsid w:val="0022772A"/>
    <w:rsid w:val="00231358"/>
    <w:rsid w:val="002328B4"/>
    <w:rsid w:val="002333E4"/>
    <w:rsid w:val="0023731E"/>
    <w:rsid w:val="002373E7"/>
    <w:rsid w:val="00240449"/>
    <w:rsid w:val="002419C3"/>
    <w:rsid w:val="0024279E"/>
    <w:rsid w:val="00243C69"/>
    <w:rsid w:val="00243F84"/>
    <w:rsid w:val="00244A68"/>
    <w:rsid w:val="00244E0C"/>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688"/>
    <w:rsid w:val="00270326"/>
    <w:rsid w:val="00272B7A"/>
    <w:rsid w:val="00272F1F"/>
    <w:rsid w:val="002737A6"/>
    <w:rsid w:val="00274473"/>
    <w:rsid w:val="002768B4"/>
    <w:rsid w:val="00277F8F"/>
    <w:rsid w:val="0028077E"/>
    <w:rsid w:val="00280B8B"/>
    <w:rsid w:val="00281DCD"/>
    <w:rsid w:val="00281EC3"/>
    <w:rsid w:val="00282306"/>
    <w:rsid w:val="002858E5"/>
    <w:rsid w:val="00285A67"/>
    <w:rsid w:val="00286B99"/>
    <w:rsid w:val="0028724A"/>
    <w:rsid w:val="00290457"/>
    <w:rsid w:val="002906DD"/>
    <w:rsid w:val="00290B29"/>
    <w:rsid w:val="00294393"/>
    <w:rsid w:val="0029545C"/>
    <w:rsid w:val="00295C2E"/>
    <w:rsid w:val="00295FEE"/>
    <w:rsid w:val="0029613C"/>
    <w:rsid w:val="00296F4A"/>
    <w:rsid w:val="002A0196"/>
    <w:rsid w:val="002A0D47"/>
    <w:rsid w:val="002A332A"/>
    <w:rsid w:val="002A3476"/>
    <w:rsid w:val="002A37B5"/>
    <w:rsid w:val="002A4398"/>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0995"/>
    <w:rsid w:val="002F15FA"/>
    <w:rsid w:val="002F2BED"/>
    <w:rsid w:val="002F2E92"/>
    <w:rsid w:val="002F337B"/>
    <w:rsid w:val="002F345D"/>
    <w:rsid w:val="002F5250"/>
    <w:rsid w:val="002F5759"/>
    <w:rsid w:val="002F59FE"/>
    <w:rsid w:val="002F6676"/>
    <w:rsid w:val="002F718F"/>
    <w:rsid w:val="002F74B3"/>
    <w:rsid w:val="00301975"/>
    <w:rsid w:val="003061E3"/>
    <w:rsid w:val="0030791E"/>
    <w:rsid w:val="003103DA"/>
    <w:rsid w:val="00310A95"/>
    <w:rsid w:val="0031166C"/>
    <w:rsid w:val="003122F8"/>
    <w:rsid w:val="0031232C"/>
    <w:rsid w:val="00312F18"/>
    <w:rsid w:val="00313255"/>
    <w:rsid w:val="00313E31"/>
    <w:rsid w:val="0031449B"/>
    <w:rsid w:val="00314687"/>
    <w:rsid w:val="00314AB5"/>
    <w:rsid w:val="0031527A"/>
    <w:rsid w:val="003153CD"/>
    <w:rsid w:val="0031590C"/>
    <w:rsid w:val="00317788"/>
    <w:rsid w:val="0032146B"/>
    <w:rsid w:val="003214DA"/>
    <w:rsid w:val="003218ED"/>
    <w:rsid w:val="00322BC3"/>
    <w:rsid w:val="00325734"/>
    <w:rsid w:val="00325C93"/>
    <w:rsid w:val="003260E1"/>
    <w:rsid w:val="00331981"/>
    <w:rsid w:val="00332192"/>
    <w:rsid w:val="003329FF"/>
    <w:rsid w:val="0033462B"/>
    <w:rsid w:val="00334AD6"/>
    <w:rsid w:val="00334FCA"/>
    <w:rsid w:val="003352C8"/>
    <w:rsid w:val="003355E7"/>
    <w:rsid w:val="00335E3B"/>
    <w:rsid w:val="003366E9"/>
    <w:rsid w:val="00336E40"/>
    <w:rsid w:val="00340CC1"/>
    <w:rsid w:val="00341581"/>
    <w:rsid w:val="0034186C"/>
    <w:rsid w:val="00341F4B"/>
    <w:rsid w:val="00341F6A"/>
    <w:rsid w:val="003423F4"/>
    <w:rsid w:val="0034348E"/>
    <w:rsid w:val="00343BB2"/>
    <w:rsid w:val="00344FB9"/>
    <w:rsid w:val="0034647E"/>
    <w:rsid w:val="00346ADE"/>
    <w:rsid w:val="00346EFF"/>
    <w:rsid w:val="00347430"/>
    <w:rsid w:val="00352231"/>
    <w:rsid w:val="003528AF"/>
    <w:rsid w:val="0035781F"/>
    <w:rsid w:val="00357CEB"/>
    <w:rsid w:val="00362CDC"/>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B33"/>
    <w:rsid w:val="003A109E"/>
    <w:rsid w:val="003A206A"/>
    <w:rsid w:val="003A4033"/>
    <w:rsid w:val="003A4D6C"/>
    <w:rsid w:val="003A58A3"/>
    <w:rsid w:val="003A5AAC"/>
    <w:rsid w:val="003B04C4"/>
    <w:rsid w:val="003B0E89"/>
    <w:rsid w:val="003B13AE"/>
    <w:rsid w:val="003B188D"/>
    <w:rsid w:val="003B211F"/>
    <w:rsid w:val="003B2FC7"/>
    <w:rsid w:val="003B3131"/>
    <w:rsid w:val="003B4D3A"/>
    <w:rsid w:val="003B51C3"/>
    <w:rsid w:val="003B5439"/>
    <w:rsid w:val="003B6BAA"/>
    <w:rsid w:val="003C0732"/>
    <w:rsid w:val="003C0ACD"/>
    <w:rsid w:val="003C2BEF"/>
    <w:rsid w:val="003C5B37"/>
    <w:rsid w:val="003D0035"/>
    <w:rsid w:val="003D047E"/>
    <w:rsid w:val="003D0692"/>
    <w:rsid w:val="003D154A"/>
    <w:rsid w:val="003D1750"/>
    <w:rsid w:val="003D21DA"/>
    <w:rsid w:val="003D3032"/>
    <w:rsid w:val="003D34A6"/>
    <w:rsid w:val="003D5F3C"/>
    <w:rsid w:val="003D5F82"/>
    <w:rsid w:val="003D60E4"/>
    <w:rsid w:val="003E1CBC"/>
    <w:rsid w:val="003E1DB4"/>
    <w:rsid w:val="003E289C"/>
    <w:rsid w:val="003E3336"/>
    <w:rsid w:val="003E34BF"/>
    <w:rsid w:val="003E35F9"/>
    <w:rsid w:val="003E35FD"/>
    <w:rsid w:val="003E366C"/>
    <w:rsid w:val="003E4177"/>
    <w:rsid w:val="003E44A9"/>
    <w:rsid w:val="003E4A7B"/>
    <w:rsid w:val="003E4F9D"/>
    <w:rsid w:val="003E5239"/>
    <w:rsid w:val="003E609D"/>
    <w:rsid w:val="003F02EE"/>
    <w:rsid w:val="003F0D9A"/>
    <w:rsid w:val="003F29C4"/>
    <w:rsid w:val="003F2A53"/>
    <w:rsid w:val="003F3008"/>
    <w:rsid w:val="003F52E7"/>
    <w:rsid w:val="003F6F09"/>
    <w:rsid w:val="003F7D30"/>
    <w:rsid w:val="00400357"/>
    <w:rsid w:val="004004AE"/>
    <w:rsid w:val="00401C3F"/>
    <w:rsid w:val="0040268E"/>
    <w:rsid w:val="00402DA7"/>
    <w:rsid w:val="0040438A"/>
    <w:rsid w:val="00405F8E"/>
    <w:rsid w:val="00407351"/>
    <w:rsid w:val="004076A7"/>
    <w:rsid w:val="004119B6"/>
    <w:rsid w:val="0041248A"/>
    <w:rsid w:val="00412E5C"/>
    <w:rsid w:val="00413294"/>
    <w:rsid w:val="00413CF0"/>
    <w:rsid w:val="00414212"/>
    <w:rsid w:val="004143A0"/>
    <w:rsid w:val="004143F5"/>
    <w:rsid w:val="00414507"/>
    <w:rsid w:val="0041770C"/>
    <w:rsid w:val="00417984"/>
    <w:rsid w:val="00417A19"/>
    <w:rsid w:val="00421C3D"/>
    <w:rsid w:val="00422D27"/>
    <w:rsid w:val="004237F3"/>
    <w:rsid w:val="00423C09"/>
    <w:rsid w:val="004251B0"/>
    <w:rsid w:val="004255F2"/>
    <w:rsid w:val="00433D32"/>
    <w:rsid w:val="00433E35"/>
    <w:rsid w:val="004355E9"/>
    <w:rsid w:val="00437CE2"/>
    <w:rsid w:val="004415F3"/>
    <w:rsid w:val="00441D66"/>
    <w:rsid w:val="004443B1"/>
    <w:rsid w:val="00451F31"/>
    <w:rsid w:val="0045452D"/>
    <w:rsid w:val="004552CB"/>
    <w:rsid w:val="00456381"/>
    <w:rsid w:val="00457061"/>
    <w:rsid w:val="00457DC9"/>
    <w:rsid w:val="0046032E"/>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4BD1"/>
    <w:rsid w:val="00485456"/>
    <w:rsid w:val="0048569A"/>
    <w:rsid w:val="00485A0C"/>
    <w:rsid w:val="00485DD7"/>
    <w:rsid w:val="00486D17"/>
    <w:rsid w:val="00486E56"/>
    <w:rsid w:val="00487AA2"/>
    <w:rsid w:val="00487AA3"/>
    <w:rsid w:val="00490EA5"/>
    <w:rsid w:val="00493846"/>
    <w:rsid w:val="00493FAD"/>
    <w:rsid w:val="0049631E"/>
    <w:rsid w:val="004963E3"/>
    <w:rsid w:val="00497512"/>
    <w:rsid w:val="00497D35"/>
    <w:rsid w:val="00497D93"/>
    <w:rsid w:val="004A1634"/>
    <w:rsid w:val="004A23B9"/>
    <w:rsid w:val="004A3382"/>
    <w:rsid w:val="004A4285"/>
    <w:rsid w:val="004A5344"/>
    <w:rsid w:val="004A54F6"/>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36A7"/>
    <w:rsid w:val="004E3D4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291B"/>
    <w:rsid w:val="00504020"/>
    <w:rsid w:val="00505022"/>
    <w:rsid w:val="005052DB"/>
    <w:rsid w:val="005052FB"/>
    <w:rsid w:val="00505BF7"/>
    <w:rsid w:val="00507584"/>
    <w:rsid w:val="00510D76"/>
    <w:rsid w:val="005117CA"/>
    <w:rsid w:val="0051184D"/>
    <w:rsid w:val="00512083"/>
    <w:rsid w:val="00514AD8"/>
    <w:rsid w:val="00514DAC"/>
    <w:rsid w:val="005158F1"/>
    <w:rsid w:val="0051599E"/>
    <w:rsid w:val="0052106E"/>
    <w:rsid w:val="005219F9"/>
    <w:rsid w:val="00523863"/>
    <w:rsid w:val="00523EEE"/>
    <w:rsid w:val="00523F26"/>
    <w:rsid w:val="005252D6"/>
    <w:rsid w:val="0052704A"/>
    <w:rsid w:val="00527ABB"/>
    <w:rsid w:val="00527CB1"/>
    <w:rsid w:val="00527CC2"/>
    <w:rsid w:val="005314D0"/>
    <w:rsid w:val="00533BF0"/>
    <w:rsid w:val="00535BFB"/>
    <w:rsid w:val="00536181"/>
    <w:rsid w:val="0054025C"/>
    <w:rsid w:val="0054042A"/>
    <w:rsid w:val="00540A73"/>
    <w:rsid w:val="00542891"/>
    <w:rsid w:val="00543F6D"/>
    <w:rsid w:val="00544548"/>
    <w:rsid w:val="00544615"/>
    <w:rsid w:val="00544A26"/>
    <w:rsid w:val="005450AE"/>
    <w:rsid w:val="005452CE"/>
    <w:rsid w:val="00545346"/>
    <w:rsid w:val="00550040"/>
    <w:rsid w:val="005502CE"/>
    <w:rsid w:val="00550D8B"/>
    <w:rsid w:val="0055409C"/>
    <w:rsid w:val="005550B0"/>
    <w:rsid w:val="00556A23"/>
    <w:rsid w:val="00560C7F"/>
    <w:rsid w:val="0056194A"/>
    <w:rsid w:val="005632FF"/>
    <w:rsid w:val="00565241"/>
    <w:rsid w:val="00567706"/>
    <w:rsid w:val="005709FC"/>
    <w:rsid w:val="0057126B"/>
    <w:rsid w:val="005717CC"/>
    <w:rsid w:val="00573F8E"/>
    <w:rsid w:val="00574DB6"/>
    <w:rsid w:val="0057514C"/>
    <w:rsid w:val="00576217"/>
    <w:rsid w:val="00576767"/>
    <w:rsid w:val="00580BCD"/>
    <w:rsid w:val="0058155F"/>
    <w:rsid w:val="005818CF"/>
    <w:rsid w:val="00582196"/>
    <w:rsid w:val="00582A95"/>
    <w:rsid w:val="0058394A"/>
    <w:rsid w:val="00585042"/>
    <w:rsid w:val="00586C4A"/>
    <w:rsid w:val="005875C2"/>
    <w:rsid w:val="00592BCD"/>
    <w:rsid w:val="00592F60"/>
    <w:rsid w:val="00594FE8"/>
    <w:rsid w:val="00596075"/>
    <w:rsid w:val="005979A7"/>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1BA7"/>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455B"/>
    <w:rsid w:val="005E6559"/>
    <w:rsid w:val="005E7812"/>
    <w:rsid w:val="005E7CFF"/>
    <w:rsid w:val="005F1735"/>
    <w:rsid w:val="005F219A"/>
    <w:rsid w:val="005F6FEE"/>
    <w:rsid w:val="00600A42"/>
    <w:rsid w:val="00601749"/>
    <w:rsid w:val="00602A33"/>
    <w:rsid w:val="00603221"/>
    <w:rsid w:val="00603A43"/>
    <w:rsid w:val="00605A3F"/>
    <w:rsid w:val="00606D5A"/>
    <w:rsid w:val="00606EF6"/>
    <w:rsid w:val="0061072C"/>
    <w:rsid w:val="006116B0"/>
    <w:rsid w:val="006119DB"/>
    <w:rsid w:val="00611C19"/>
    <w:rsid w:val="006134D0"/>
    <w:rsid w:val="006137C2"/>
    <w:rsid w:val="006137FE"/>
    <w:rsid w:val="00614898"/>
    <w:rsid w:val="00621A10"/>
    <w:rsid w:val="00621C15"/>
    <w:rsid w:val="00621EF0"/>
    <w:rsid w:val="00623457"/>
    <w:rsid w:val="00624353"/>
    <w:rsid w:val="006250CC"/>
    <w:rsid w:val="00626490"/>
    <w:rsid w:val="006266B1"/>
    <w:rsid w:val="00631298"/>
    <w:rsid w:val="0063512A"/>
    <w:rsid w:val="00635DF7"/>
    <w:rsid w:val="0063694E"/>
    <w:rsid w:val="00636D5B"/>
    <w:rsid w:val="00641561"/>
    <w:rsid w:val="00641C65"/>
    <w:rsid w:val="0064201A"/>
    <w:rsid w:val="00643224"/>
    <w:rsid w:val="00643AB6"/>
    <w:rsid w:val="00644158"/>
    <w:rsid w:val="006443E1"/>
    <w:rsid w:val="0064449A"/>
    <w:rsid w:val="00644670"/>
    <w:rsid w:val="006458F8"/>
    <w:rsid w:val="00646262"/>
    <w:rsid w:val="00647B24"/>
    <w:rsid w:val="0065188A"/>
    <w:rsid w:val="00651A97"/>
    <w:rsid w:val="00653F07"/>
    <w:rsid w:val="006559B4"/>
    <w:rsid w:val="006567B7"/>
    <w:rsid w:val="006572C1"/>
    <w:rsid w:val="006607CE"/>
    <w:rsid w:val="00661F3B"/>
    <w:rsid w:val="00670E43"/>
    <w:rsid w:val="006712BB"/>
    <w:rsid w:val="006712BF"/>
    <w:rsid w:val="006719D5"/>
    <w:rsid w:val="00671CE2"/>
    <w:rsid w:val="006726E4"/>
    <w:rsid w:val="00672C9B"/>
    <w:rsid w:val="00672DE1"/>
    <w:rsid w:val="00673490"/>
    <w:rsid w:val="00674889"/>
    <w:rsid w:val="00675282"/>
    <w:rsid w:val="006755FB"/>
    <w:rsid w:val="0067607D"/>
    <w:rsid w:val="006771AF"/>
    <w:rsid w:val="00677C7C"/>
    <w:rsid w:val="00680005"/>
    <w:rsid w:val="00683114"/>
    <w:rsid w:val="00683307"/>
    <w:rsid w:val="006838F7"/>
    <w:rsid w:val="00685B7D"/>
    <w:rsid w:val="00685FDF"/>
    <w:rsid w:val="0068732F"/>
    <w:rsid w:val="00687D77"/>
    <w:rsid w:val="00687F93"/>
    <w:rsid w:val="00692A78"/>
    <w:rsid w:val="0069435C"/>
    <w:rsid w:val="00694974"/>
    <w:rsid w:val="00695491"/>
    <w:rsid w:val="00697498"/>
    <w:rsid w:val="00697532"/>
    <w:rsid w:val="006A1396"/>
    <w:rsid w:val="006A37AB"/>
    <w:rsid w:val="006A3CA8"/>
    <w:rsid w:val="006A656C"/>
    <w:rsid w:val="006A67B9"/>
    <w:rsid w:val="006A6A63"/>
    <w:rsid w:val="006A6AE4"/>
    <w:rsid w:val="006A7951"/>
    <w:rsid w:val="006A7A7F"/>
    <w:rsid w:val="006A7CB6"/>
    <w:rsid w:val="006B06BF"/>
    <w:rsid w:val="006B2319"/>
    <w:rsid w:val="006B3489"/>
    <w:rsid w:val="006B55CD"/>
    <w:rsid w:val="006B6AD9"/>
    <w:rsid w:val="006B6C19"/>
    <w:rsid w:val="006B7B33"/>
    <w:rsid w:val="006C03D6"/>
    <w:rsid w:val="006C055E"/>
    <w:rsid w:val="006C086E"/>
    <w:rsid w:val="006C0D33"/>
    <w:rsid w:val="006C38D8"/>
    <w:rsid w:val="006C47C8"/>
    <w:rsid w:val="006C61C1"/>
    <w:rsid w:val="006D17B0"/>
    <w:rsid w:val="006D3DA7"/>
    <w:rsid w:val="006D523A"/>
    <w:rsid w:val="006D5EF5"/>
    <w:rsid w:val="006D70E7"/>
    <w:rsid w:val="006D7378"/>
    <w:rsid w:val="006E092B"/>
    <w:rsid w:val="006E4901"/>
    <w:rsid w:val="006E4C2E"/>
    <w:rsid w:val="006E5AB3"/>
    <w:rsid w:val="006E5DB7"/>
    <w:rsid w:val="006E75EE"/>
    <w:rsid w:val="006E7ADD"/>
    <w:rsid w:val="006F0660"/>
    <w:rsid w:val="006F430F"/>
    <w:rsid w:val="006F4821"/>
    <w:rsid w:val="006F5D1F"/>
    <w:rsid w:val="006F691A"/>
    <w:rsid w:val="00701A59"/>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17A9"/>
    <w:rsid w:val="007340CA"/>
    <w:rsid w:val="00740870"/>
    <w:rsid w:val="0074334B"/>
    <w:rsid w:val="00743848"/>
    <w:rsid w:val="00745634"/>
    <w:rsid w:val="00747739"/>
    <w:rsid w:val="0075145D"/>
    <w:rsid w:val="0075191E"/>
    <w:rsid w:val="007531AA"/>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1E39"/>
    <w:rsid w:val="0079396E"/>
    <w:rsid w:val="00793D43"/>
    <w:rsid w:val="00796046"/>
    <w:rsid w:val="007A0404"/>
    <w:rsid w:val="007A0CF7"/>
    <w:rsid w:val="007A2205"/>
    <w:rsid w:val="007A29CC"/>
    <w:rsid w:val="007A36BD"/>
    <w:rsid w:val="007A3AC0"/>
    <w:rsid w:val="007A42C6"/>
    <w:rsid w:val="007A778C"/>
    <w:rsid w:val="007A7DCA"/>
    <w:rsid w:val="007B024B"/>
    <w:rsid w:val="007B3061"/>
    <w:rsid w:val="007B35E1"/>
    <w:rsid w:val="007B5925"/>
    <w:rsid w:val="007B62F5"/>
    <w:rsid w:val="007C009B"/>
    <w:rsid w:val="007C06F4"/>
    <w:rsid w:val="007C3D4C"/>
    <w:rsid w:val="007C3E2B"/>
    <w:rsid w:val="007C4F19"/>
    <w:rsid w:val="007C6571"/>
    <w:rsid w:val="007C6DF1"/>
    <w:rsid w:val="007C6E3D"/>
    <w:rsid w:val="007D167A"/>
    <w:rsid w:val="007D1D6D"/>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17D5"/>
    <w:rsid w:val="008037A6"/>
    <w:rsid w:val="00803EC4"/>
    <w:rsid w:val="008063A1"/>
    <w:rsid w:val="00806C9F"/>
    <w:rsid w:val="0080736B"/>
    <w:rsid w:val="00810EBB"/>
    <w:rsid w:val="00811DEB"/>
    <w:rsid w:val="008129E2"/>
    <w:rsid w:val="0081422D"/>
    <w:rsid w:val="00814752"/>
    <w:rsid w:val="0081766D"/>
    <w:rsid w:val="00821852"/>
    <w:rsid w:val="00821B85"/>
    <w:rsid w:val="0082284D"/>
    <w:rsid w:val="008246E5"/>
    <w:rsid w:val="00824E13"/>
    <w:rsid w:val="008277DE"/>
    <w:rsid w:val="00827C49"/>
    <w:rsid w:val="00827CEF"/>
    <w:rsid w:val="008306FF"/>
    <w:rsid w:val="008316AA"/>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4E"/>
    <w:rsid w:val="008457D8"/>
    <w:rsid w:val="00846082"/>
    <w:rsid w:val="00853A4C"/>
    <w:rsid w:val="00854F57"/>
    <w:rsid w:val="008617EB"/>
    <w:rsid w:val="00865C6A"/>
    <w:rsid w:val="00865C7D"/>
    <w:rsid w:val="00866D81"/>
    <w:rsid w:val="008679A7"/>
    <w:rsid w:val="00867A8D"/>
    <w:rsid w:val="008702D8"/>
    <w:rsid w:val="00872F65"/>
    <w:rsid w:val="00873E69"/>
    <w:rsid w:val="00875564"/>
    <w:rsid w:val="0087631A"/>
    <w:rsid w:val="0087656E"/>
    <w:rsid w:val="0087763B"/>
    <w:rsid w:val="00877F68"/>
    <w:rsid w:val="008818C6"/>
    <w:rsid w:val="00881FDA"/>
    <w:rsid w:val="00882E06"/>
    <w:rsid w:val="00882E44"/>
    <w:rsid w:val="008833AE"/>
    <w:rsid w:val="00883EF7"/>
    <w:rsid w:val="0088463F"/>
    <w:rsid w:val="00884EDF"/>
    <w:rsid w:val="00885D8B"/>
    <w:rsid w:val="0088655F"/>
    <w:rsid w:val="00891776"/>
    <w:rsid w:val="008917A8"/>
    <w:rsid w:val="00892358"/>
    <w:rsid w:val="00892932"/>
    <w:rsid w:val="00893B0F"/>
    <w:rsid w:val="00893CDA"/>
    <w:rsid w:val="00893E05"/>
    <w:rsid w:val="00896B2E"/>
    <w:rsid w:val="008A116E"/>
    <w:rsid w:val="008A22F3"/>
    <w:rsid w:val="008A2615"/>
    <w:rsid w:val="008A3546"/>
    <w:rsid w:val="008A3DAA"/>
    <w:rsid w:val="008A3FC9"/>
    <w:rsid w:val="008A4C03"/>
    <w:rsid w:val="008A571D"/>
    <w:rsid w:val="008B04E3"/>
    <w:rsid w:val="008B0FDC"/>
    <w:rsid w:val="008B18E4"/>
    <w:rsid w:val="008B41C9"/>
    <w:rsid w:val="008B4966"/>
    <w:rsid w:val="008B546A"/>
    <w:rsid w:val="008B6407"/>
    <w:rsid w:val="008B685D"/>
    <w:rsid w:val="008B6FE1"/>
    <w:rsid w:val="008B7637"/>
    <w:rsid w:val="008C0BF3"/>
    <w:rsid w:val="008C3823"/>
    <w:rsid w:val="008C42FD"/>
    <w:rsid w:val="008C4A29"/>
    <w:rsid w:val="008C6F6A"/>
    <w:rsid w:val="008C7FFC"/>
    <w:rsid w:val="008D181B"/>
    <w:rsid w:val="008D1CFE"/>
    <w:rsid w:val="008D5706"/>
    <w:rsid w:val="008E0D9D"/>
    <w:rsid w:val="008E15CB"/>
    <w:rsid w:val="008E18C3"/>
    <w:rsid w:val="008E36D7"/>
    <w:rsid w:val="008E4236"/>
    <w:rsid w:val="008E43C4"/>
    <w:rsid w:val="008E444E"/>
    <w:rsid w:val="008E49C9"/>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25868"/>
    <w:rsid w:val="00930E97"/>
    <w:rsid w:val="009325D7"/>
    <w:rsid w:val="00932CAD"/>
    <w:rsid w:val="009331B5"/>
    <w:rsid w:val="00933266"/>
    <w:rsid w:val="00934091"/>
    <w:rsid w:val="009354F1"/>
    <w:rsid w:val="0093710B"/>
    <w:rsid w:val="00937DE5"/>
    <w:rsid w:val="00941CA2"/>
    <w:rsid w:val="00942D7E"/>
    <w:rsid w:val="009433B4"/>
    <w:rsid w:val="009449F8"/>
    <w:rsid w:val="009453B2"/>
    <w:rsid w:val="00946839"/>
    <w:rsid w:val="00947DDB"/>
    <w:rsid w:val="00947FD2"/>
    <w:rsid w:val="00950000"/>
    <w:rsid w:val="009502E1"/>
    <w:rsid w:val="0095061E"/>
    <w:rsid w:val="00950927"/>
    <w:rsid w:val="00951776"/>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953"/>
    <w:rsid w:val="009A0F79"/>
    <w:rsid w:val="009A1C0F"/>
    <w:rsid w:val="009A284F"/>
    <w:rsid w:val="009A2B17"/>
    <w:rsid w:val="009A39E7"/>
    <w:rsid w:val="009A3D76"/>
    <w:rsid w:val="009A3E22"/>
    <w:rsid w:val="009A5B91"/>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D728D"/>
    <w:rsid w:val="009E1A71"/>
    <w:rsid w:val="009E2028"/>
    <w:rsid w:val="009E25A5"/>
    <w:rsid w:val="009E2813"/>
    <w:rsid w:val="009E2949"/>
    <w:rsid w:val="009E35AB"/>
    <w:rsid w:val="009E3BD5"/>
    <w:rsid w:val="009E58E5"/>
    <w:rsid w:val="009F05F6"/>
    <w:rsid w:val="009F2455"/>
    <w:rsid w:val="009F473A"/>
    <w:rsid w:val="009F688B"/>
    <w:rsid w:val="00A00118"/>
    <w:rsid w:val="00A01EC2"/>
    <w:rsid w:val="00A05069"/>
    <w:rsid w:val="00A06BE3"/>
    <w:rsid w:val="00A07192"/>
    <w:rsid w:val="00A12F7D"/>
    <w:rsid w:val="00A16813"/>
    <w:rsid w:val="00A204F8"/>
    <w:rsid w:val="00A20DEF"/>
    <w:rsid w:val="00A22261"/>
    <w:rsid w:val="00A22456"/>
    <w:rsid w:val="00A22DAD"/>
    <w:rsid w:val="00A23DF2"/>
    <w:rsid w:val="00A23EAB"/>
    <w:rsid w:val="00A2526D"/>
    <w:rsid w:val="00A30F24"/>
    <w:rsid w:val="00A31B19"/>
    <w:rsid w:val="00A31B41"/>
    <w:rsid w:val="00A334BA"/>
    <w:rsid w:val="00A406A5"/>
    <w:rsid w:val="00A41B17"/>
    <w:rsid w:val="00A41E03"/>
    <w:rsid w:val="00A4342C"/>
    <w:rsid w:val="00A43B99"/>
    <w:rsid w:val="00A43E67"/>
    <w:rsid w:val="00A449C6"/>
    <w:rsid w:val="00A46ED0"/>
    <w:rsid w:val="00A4737C"/>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05C2"/>
    <w:rsid w:val="00A7258D"/>
    <w:rsid w:val="00A73BD3"/>
    <w:rsid w:val="00A7426F"/>
    <w:rsid w:val="00A74C33"/>
    <w:rsid w:val="00A75509"/>
    <w:rsid w:val="00A77986"/>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185"/>
    <w:rsid w:val="00A9669D"/>
    <w:rsid w:val="00A96A46"/>
    <w:rsid w:val="00A96DB2"/>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3AFC"/>
    <w:rsid w:val="00AC5EFF"/>
    <w:rsid w:val="00AC6490"/>
    <w:rsid w:val="00AD2F7C"/>
    <w:rsid w:val="00AD3C9D"/>
    <w:rsid w:val="00AD3E33"/>
    <w:rsid w:val="00AD558F"/>
    <w:rsid w:val="00AD6824"/>
    <w:rsid w:val="00AD70BB"/>
    <w:rsid w:val="00AD76E6"/>
    <w:rsid w:val="00AD7DFB"/>
    <w:rsid w:val="00AE00A9"/>
    <w:rsid w:val="00AE09AD"/>
    <w:rsid w:val="00AE0BA5"/>
    <w:rsid w:val="00AE1240"/>
    <w:rsid w:val="00AE1F03"/>
    <w:rsid w:val="00AE21AF"/>
    <w:rsid w:val="00AE28D7"/>
    <w:rsid w:val="00AE32CA"/>
    <w:rsid w:val="00AE3E98"/>
    <w:rsid w:val="00AE5595"/>
    <w:rsid w:val="00AE5B7C"/>
    <w:rsid w:val="00AF20F1"/>
    <w:rsid w:val="00AF4A90"/>
    <w:rsid w:val="00AF6BC2"/>
    <w:rsid w:val="00AF7640"/>
    <w:rsid w:val="00AF7A8A"/>
    <w:rsid w:val="00B00DE1"/>
    <w:rsid w:val="00B02D71"/>
    <w:rsid w:val="00B02E66"/>
    <w:rsid w:val="00B048E7"/>
    <w:rsid w:val="00B04AF3"/>
    <w:rsid w:val="00B04C97"/>
    <w:rsid w:val="00B05B5D"/>
    <w:rsid w:val="00B07864"/>
    <w:rsid w:val="00B07C02"/>
    <w:rsid w:val="00B11217"/>
    <w:rsid w:val="00B1145F"/>
    <w:rsid w:val="00B12251"/>
    <w:rsid w:val="00B1259E"/>
    <w:rsid w:val="00B12FC7"/>
    <w:rsid w:val="00B143DA"/>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90E"/>
    <w:rsid w:val="00B37D0A"/>
    <w:rsid w:val="00B40363"/>
    <w:rsid w:val="00B40B33"/>
    <w:rsid w:val="00B411FF"/>
    <w:rsid w:val="00B42BA2"/>
    <w:rsid w:val="00B43BB4"/>
    <w:rsid w:val="00B44182"/>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CE4"/>
    <w:rsid w:val="00B65D70"/>
    <w:rsid w:val="00B66786"/>
    <w:rsid w:val="00B7208E"/>
    <w:rsid w:val="00B736B9"/>
    <w:rsid w:val="00B739BB"/>
    <w:rsid w:val="00B765DD"/>
    <w:rsid w:val="00B802EF"/>
    <w:rsid w:val="00B8382F"/>
    <w:rsid w:val="00B842C8"/>
    <w:rsid w:val="00B84722"/>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58D2"/>
    <w:rsid w:val="00B96028"/>
    <w:rsid w:val="00B97398"/>
    <w:rsid w:val="00BA02D6"/>
    <w:rsid w:val="00BA0693"/>
    <w:rsid w:val="00BA1D8E"/>
    <w:rsid w:val="00BA2DC9"/>
    <w:rsid w:val="00BA3987"/>
    <w:rsid w:val="00BB14D1"/>
    <w:rsid w:val="00BB3801"/>
    <w:rsid w:val="00BB4613"/>
    <w:rsid w:val="00BB555C"/>
    <w:rsid w:val="00BB5BD6"/>
    <w:rsid w:val="00BB63F6"/>
    <w:rsid w:val="00BC485D"/>
    <w:rsid w:val="00BC50F5"/>
    <w:rsid w:val="00BC5C8E"/>
    <w:rsid w:val="00BD0298"/>
    <w:rsid w:val="00BD15F9"/>
    <w:rsid w:val="00BD2017"/>
    <w:rsid w:val="00BD318C"/>
    <w:rsid w:val="00BD358F"/>
    <w:rsid w:val="00BD3F4C"/>
    <w:rsid w:val="00BD55C4"/>
    <w:rsid w:val="00BD5E53"/>
    <w:rsid w:val="00BD6D0B"/>
    <w:rsid w:val="00BE0328"/>
    <w:rsid w:val="00BE1BAD"/>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2872"/>
    <w:rsid w:val="00C32AE0"/>
    <w:rsid w:val="00C33C73"/>
    <w:rsid w:val="00C34B9F"/>
    <w:rsid w:val="00C35C21"/>
    <w:rsid w:val="00C3643F"/>
    <w:rsid w:val="00C36FBE"/>
    <w:rsid w:val="00C40EC3"/>
    <w:rsid w:val="00C40FB9"/>
    <w:rsid w:val="00C4217E"/>
    <w:rsid w:val="00C442A6"/>
    <w:rsid w:val="00C50319"/>
    <w:rsid w:val="00C52DD2"/>
    <w:rsid w:val="00C535AC"/>
    <w:rsid w:val="00C54C91"/>
    <w:rsid w:val="00C5507E"/>
    <w:rsid w:val="00C570AF"/>
    <w:rsid w:val="00C5722A"/>
    <w:rsid w:val="00C5749E"/>
    <w:rsid w:val="00C57BFF"/>
    <w:rsid w:val="00C60465"/>
    <w:rsid w:val="00C622A6"/>
    <w:rsid w:val="00C6427F"/>
    <w:rsid w:val="00C6622B"/>
    <w:rsid w:val="00C66EE2"/>
    <w:rsid w:val="00C673A6"/>
    <w:rsid w:val="00C70979"/>
    <w:rsid w:val="00C70B7E"/>
    <w:rsid w:val="00C71236"/>
    <w:rsid w:val="00C71722"/>
    <w:rsid w:val="00C72EC7"/>
    <w:rsid w:val="00C74072"/>
    <w:rsid w:val="00C7538D"/>
    <w:rsid w:val="00C77CBD"/>
    <w:rsid w:val="00C77D57"/>
    <w:rsid w:val="00C80E4B"/>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2511"/>
    <w:rsid w:val="00CA4C44"/>
    <w:rsid w:val="00CA50A3"/>
    <w:rsid w:val="00CA543A"/>
    <w:rsid w:val="00CA5BBB"/>
    <w:rsid w:val="00CA6082"/>
    <w:rsid w:val="00CA7AEF"/>
    <w:rsid w:val="00CA7CA9"/>
    <w:rsid w:val="00CB09B1"/>
    <w:rsid w:val="00CB1740"/>
    <w:rsid w:val="00CB27A7"/>
    <w:rsid w:val="00CB3073"/>
    <w:rsid w:val="00CB32DC"/>
    <w:rsid w:val="00CB670F"/>
    <w:rsid w:val="00CC2818"/>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4758"/>
    <w:rsid w:val="00D05559"/>
    <w:rsid w:val="00D05C68"/>
    <w:rsid w:val="00D05C7B"/>
    <w:rsid w:val="00D06422"/>
    <w:rsid w:val="00D06739"/>
    <w:rsid w:val="00D06965"/>
    <w:rsid w:val="00D06EDA"/>
    <w:rsid w:val="00D11A3D"/>
    <w:rsid w:val="00D148A9"/>
    <w:rsid w:val="00D157B7"/>
    <w:rsid w:val="00D160E1"/>
    <w:rsid w:val="00D160EF"/>
    <w:rsid w:val="00D17DD0"/>
    <w:rsid w:val="00D204CA"/>
    <w:rsid w:val="00D2218E"/>
    <w:rsid w:val="00D22739"/>
    <w:rsid w:val="00D241A4"/>
    <w:rsid w:val="00D246C2"/>
    <w:rsid w:val="00D25908"/>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3CBA"/>
    <w:rsid w:val="00D670EE"/>
    <w:rsid w:val="00D705C7"/>
    <w:rsid w:val="00D70DF4"/>
    <w:rsid w:val="00D712DF"/>
    <w:rsid w:val="00D72C0C"/>
    <w:rsid w:val="00D743A6"/>
    <w:rsid w:val="00D75347"/>
    <w:rsid w:val="00D75A0F"/>
    <w:rsid w:val="00D76AD7"/>
    <w:rsid w:val="00D77616"/>
    <w:rsid w:val="00D820D3"/>
    <w:rsid w:val="00D82765"/>
    <w:rsid w:val="00D83E2D"/>
    <w:rsid w:val="00D84146"/>
    <w:rsid w:val="00D86293"/>
    <w:rsid w:val="00D873EA"/>
    <w:rsid w:val="00D87E8F"/>
    <w:rsid w:val="00D90B66"/>
    <w:rsid w:val="00D92E5F"/>
    <w:rsid w:val="00D9353E"/>
    <w:rsid w:val="00D9390F"/>
    <w:rsid w:val="00D93C0C"/>
    <w:rsid w:val="00D9608C"/>
    <w:rsid w:val="00D963BD"/>
    <w:rsid w:val="00D969A1"/>
    <w:rsid w:val="00DA0893"/>
    <w:rsid w:val="00DA0EE7"/>
    <w:rsid w:val="00DA1579"/>
    <w:rsid w:val="00DA2A67"/>
    <w:rsid w:val="00DA32CE"/>
    <w:rsid w:val="00DA360B"/>
    <w:rsid w:val="00DA4667"/>
    <w:rsid w:val="00DA77E4"/>
    <w:rsid w:val="00DB024C"/>
    <w:rsid w:val="00DB125B"/>
    <w:rsid w:val="00DB13B2"/>
    <w:rsid w:val="00DB2700"/>
    <w:rsid w:val="00DB2BAF"/>
    <w:rsid w:val="00DB4A5E"/>
    <w:rsid w:val="00DB5A15"/>
    <w:rsid w:val="00DB65C6"/>
    <w:rsid w:val="00DB6E4F"/>
    <w:rsid w:val="00DC0FCD"/>
    <w:rsid w:val="00DC11E3"/>
    <w:rsid w:val="00DC276E"/>
    <w:rsid w:val="00DC5139"/>
    <w:rsid w:val="00DC5735"/>
    <w:rsid w:val="00DC687B"/>
    <w:rsid w:val="00DD04EA"/>
    <w:rsid w:val="00DD0F6F"/>
    <w:rsid w:val="00DD1A4B"/>
    <w:rsid w:val="00DD223D"/>
    <w:rsid w:val="00DD27E9"/>
    <w:rsid w:val="00DD2BF2"/>
    <w:rsid w:val="00DD2EB2"/>
    <w:rsid w:val="00DD504C"/>
    <w:rsid w:val="00DD5DDD"/>
    <w:rsid w:val="00DD65EE"/>
    <w:rsid w:val="00DD72A9"/>
    <w:rsid w:val="00DD7432"/>
    <w:rsid w:val="00DE03FC"/>
    <w:rsid w:val="00DE2EF3"/>
    <w:rsid w:val="00DE2F1D"/>
    <w:rsid w:val="00DE3099"/>
    <w:rsid w:val="00DE31C0"/>
    <w:rsid w:val="00DE4869"/>
    <w:rsid w:val="00DE4E97"/>
    <w:rsid w:val="00DE60EF"/>
    <w:rsid w:val="00DE6525"/>
    <w:rsid w:val="00DF02B0"/>
    <w:rsid w:val="00DF0C2D"/>
    <w:rsid w:val="00DF1040"/>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4418"/>
    <w:rsid w:val="00E14FF7"/>
    <w:rsid w:val="00E15015"/>
    <w:rsid w:val="00E15F1E"/>
    <w:rsid w:val="00E167C9"/>
    <w:rsid w:val="00E169F6"/>
    <w:rsid w:val="00E17CF3"/>
    <w:rsid w:val="00E17EA6"/>
    <w:rsid w:val="00E2271E"/>
    <w:rsid w:val="00E2376A"/>
    <w:rsid w:val="00E256F9"/>
    <w:rsid w:val="00E30ACC"/>
    <w:rsid w:val="00E30C75"/>
    <w:rsid w:val="00E32531"/>
    <w:rsid w:val="00E3290D"/>
    <w:rsid w:val="00E348B3"/>
    <w:rsid w:val="00E35B52"/>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4F45"/>
    <w:rsid w:val="00E57533"/>
    <w:rsid w:val="00E633B9"/>
    <w:rsid w:val="00E6373E"/>
    <w:rsid w:val="00E64237"/>
    <w:rsid w:val="00E6489A"/>
    <w:rsid w:val="00E67229"/>
    <w:rsid w:val="00E7277B"/>
    <w:rsid w:val="00E72FB5"/>
    <w:rsid w:val="00E73849"/>
    <w:rsid w:val="00E75240"/>
    <w:rsid w:val="00E757DA"/>
    <w:rsid w:val="00E817D9"/>
    <w:rsid w:val="00E83D26"/>
    <w:rsid w:val="00E848F0"/>
    <w:rsid w:val="00E87A4F"/>
    <w:rsid w:val="00E87EA9"/>
    <w:rsid w:val="00E9006B"/>
    <w:rsid w:val="00E90691"/>
    <w:rsid w:val="00E9143D"/>
    <w:rsid w:val="00E92CA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1F41"/>
    <w:rsid w:val="00EC271F"/>
    <w:rsid w:val="00EC2CA4"/>
    <w:rsid w:val="00EC5F01"/>
    <w:rsid w:val="00EC638C"/>
    <w:rsid w:val="00EC678C"/>
    <w:rsid w:val="00EC71C5"/>
    <w:rsid w:val="00ED0CBA"/>
    <w:rsid w:val="00ED25B0"/>
    <w:rsid w:val="00ED44A8"/>
    <w:rsid w:val="00ED4715"/>
    <w:rsid w:val="00ED783C"/>
    <w:rsid w:val="00EE109D"/>
    <w:rsid w:val="00EE1E0B"/>
    <w:rsid w:val="00EE2614"/>
    <w:rsid w:val="00EE2684"/>
    <w:rsid w:val="00EE40A0"/>
    <w:rsid w:val="00EE7F42"/>
    <w:rsid w:val="00EF0725"/>
    <w:rsid w:val="00EF2204"/>
    <w:rsid w:val="00EF2B0A"/>
    <w:rsid w:val="00EF6F6E"/>
    <w:rsid w:val="00F005B4"/>
    <w:rsid w:val="00F05738"/>
    <w:rsid w:val="00F07A67"/>
    <w:rsid w:val="00F10040"/>
    <w:rsid w:val="00F109E1"/>
    <w:rsid w:val="00F11417"/>
    <w:rsid w:val="00F148CE"/>
    <w:rsid w:val="00F14B71"/>
    <w:rsid w:val="00F152D3"/>
    <w:rsid w:val="00F1538B"/>
    <w:rsid w:val="00F158EB"/>
    <w:rsid w:val="00F1622E"/>
    <w:rsid w:val="00F205C3"/>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2272"/>
    <w:rsid w:val="00F73196"/>
    <w:rsid w:val="00F745C2"/>
    <w:rsid w:val="00F76019"/>
    <w:rsid w:val="00F77E5B"/>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788"/>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36C3"/>
    <w:rsid w:val="00FD3826"/>
    <w:rsid w:val="00FD40D7"/>
    <w:rsid w:val="00FD42A0"/>
    <w:rsid w:val="00FD4E6A"/>
    <w:rsid w:val="00FD7D0F"/>
    <w:rsid w:val="00FD7F96"/>
    <w:rsid w:val="00FE037B"/>
    <w:rsid w:val="00FE0D21"/>
    <w:rsid w:val="00FE1B6B"/>
    <w:rsid w:val="00FE1C26"/>
    <w:rsid w:val="00FE3134"/>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D89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uiPriority w:val="99"/>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qFormat/>
    <w:rsid w:val="00543F6D"/>
    <w:rPr>
      <w:b/>
      <w:bCs/>
    </w:rPr>
  </w:style>
  <w:style w:type="character" w:customStyle="1" w:styleId="12">
    <w:name w:val="Προεπιλεγμένη γραμματοσειρά1"/>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3">
    <w:name w:val="Παραπομπή υποσημείωσης1"/>
    <w:rsid w:val="00543F6D"/>
    <w:rPr>
      <w:vertAlign w:val="superscript"/>
    </w:rPr>
  </w:style>
  <w:style w:type="character" w:customStyle="1" w:styleId="14">
    <w:name w:val="Παραπομπή σημείωσης τέλους1"/>
    <w:rsid w:val="00543F6D"/>
    <w:rPr>
      <w:vertAlign w:val="superscript"/>
    </w:rPr>
  </w:style>
  <w:style w:type="character" w:customStyle="1" w:styleId="Char">
    <w:name w:val="Κείμενο πλαισίου Char"/>
    <w:rsid w:val="00543F6D"/>
    <w:rPr>
      <w:rFonts w:ascii="Tahoma" w:hAnsi="Tahoma" w:cs="Tahoma"/>
      <w:sz w:val="16"/>
      <w:szCs w:val="16"/>
      <w:lang w:val="en-GB"/>
    </w:rPr>
  </w:style>
  <w:style w:type="character" w:customStyle="1" w:styleId="15">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4">
    <w:name w:val="Παραπομπή υποσημείωσης2"/>
    <w:rsid w:val="00543F6D"/>
    <w:rPr>
      <w:vertAlign w:val="superscript"/>
    </w:rPr>
  </w:style>
  <w:style w:type="character" w:customStyle="1" w:styleId="25">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
    <w:uiPriority w:val="99"/>
    <w:rsid w:val="00543F6D"/>
    <w:rPr>
      <w:vertAlign w:val="superscript"/>
    </w:rPr>
  </w:style>
  <w:style w:type="character" w:styleId="ac">
    <w:name w:val="endnote reference"/>
    <w:rsid w:val="00543F6D"/>
    <w:rPr>
      <w:vertAlign w:val="superscript"/>
    </w:rPr>
  </w:style>
  <w:style w:type="paragraph" w:customStyle="1" w:styleId="ad">
    <w:name w:val="Επικεφαλίδα"/>
    <w:basedOn w:val="a"/>
    <w:next w:val="ae"/>
    <w:rsid w:val="00543F6D"/>
    <w:pPr>
      <w:keepNext/>
      <w:spacing w:before="240"/>
    </w:pPr>
    <w:rPr>
      <w:rFonts w:ascii="Liberation Sans" w:eastAsia="Microsoft YaHei" w:hAnsi="Liberation Sans" w:cs="Mangal"/>
      <w:sz w:val="28"/>
      <w:szCs w:val="28"/>
    </w:rPr>
  </w:style>
  <w:style w:type="paragraph" w:styleId="ae">
    <w:name w:val="Body Text"/>
    <w:basedOn w:val="a"/>
    <w:rsid w:val="00543F6D"/>
    <w:pPr>
      <w:spacing w:after="240"/>
    </w:pPr>
  </w:style>
  <w:style w:type="paragraph" w:styleId="af">
    <w:name w:val="List"/>
    <w:basedOn w:val="ae"/>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rsid w:val="00543F6D"/>
    <w:pPr>
      <w:suppressLineNumbers/>
    </w:pPr>
    <w:rPr>
      <w:rFonts w:cs="Mangal"/>
    </w:rPr>
  </w:style>
  <w:style w:type="paragraph" w:customStyle="1" w:styleId="16">
    <w:name w:val="Λεζάντα1"/>
    <w:basedOn w:val="a"/>
    <w:rsid w:val="00543F6D"/>
    <w:pPr>
      <w:suppressLineNumbers/>
      <w:spacing w:before="120"/>
    </w:pPr>
    <w:rPr>
      <w:rFonts w:cs="Mangal"/>
      <w:i/>
      <w:iCs/>
      <w:sz w:val="24"/>
    </w:rPr>
  </w:style>
  <w:style w:type="paragraph" w:customStyle="1" w:styleId="26">
    <w:name w:val="Λεζάντα2"/>
    <w:basedOn w:val="a"/>
    <w:rsid w:val="00543F6D"/>
    <w:pPr>
      <w:suppressLineNumbers/>
      <w:spacing w:before="120"/>
    </w:pPr>
    <w:rPr>
      <w:rFonts w:cs="Mangal"/>
      <w:i/>
      <w:iCs/>
      <w:sz w:val="24"/>
    </w:rPr>
  </w:style>
  <w:style w:type="paragraph" w:customStyle="1" w:styleId="Caption1">
    <w:name w:val="Caption1"/>
    <w:basedOn w:val="a"/>
    <w:rsid w:val="00543F6D"/>
    <w:pPr>
      <w:suppressLineNumbers/>
      <w:spacing w:before="120"/>
    </w:pPr>
    <w:rPr>
      <w:rFonts w:cs="Mangal"/>
      <w:i/>
      <w:iCs/>
      <w:sz w:val="24"/>
    </w:rPr>
  </w:style>
  <w:style w:type="paragraph" w:customStyle="1" w:styleId="WW-Caption">
    <w:name w:val="WW-Caption"/>
    <w:basedOn w:val="a"/>
    <w:rsid w:val="00543F6D"/>
    <w:pPr>
      <w:suppressLineNumbers/>
      <w:spacing w:before="120"/>
    </w:pPr>
    <w:rPr>
      <w:rFonts w:cs="Mangal"/>
      <w:i/>
      <w:iCs/>
      <w:sz w:val="24"/>
    </w:rPr>
  </w:style>
  <w:style w:type="paragraph" w:customStyle="1" w:styleId="WW-Caption1">
    <w:name w:val="WW-Caption1"/>
    <w:basedOn w:val="a"/>
    <w:rsid w:val="00543F6D"/>
    <w:pPr>
      <w:suppressLineNumbers/>
      <w:spacing w:before="120"/>
    </w:pPr>
    <w:rPr>
      <w:rFonts w:cs="Mangal"/>
      <w:i/>
      <w:iCs/>
      <w:sz w:val="24"/>
    </w:rPr>
  </w:style>
  <w:style w:type="paragraph" w:customStyle="1" w:styleId="WW-Caption11">
    <w:name w:val="WW-Caption11"/>
    <w:basedOn w:val="a"/>
    <w:rsid w:val="00543F6D"/>
    <w:pPr>
      <w:suppressLineNumbers/>
      <w:spacing w:before="120"/>
    </w:pPr>
    <w:rPr>
      <w:rFonts w:cs="Mangal"/>
      <w:i/>
      <w:iCs/>
      <w:sz w:val="24"/>
    </w:rPr>
  </w:style>
  <w:style w:type="paragraph" w:customStyle="1" w:styleId="WW-Caption111">
    <w:name w:val="WW-Caption111"/>
    <w:basedOn w:val="a"/>
    <w:rsid w:val="00543F6D"/>
    <w:pPr>
      <w:suppressLineNumbers/>
      <w:spacing w:before="120"/>
    </w:pPr>
    <w:rPr>
      <w:rFonts w:cs="Mangal"/>
      <w:i/>
      <w:iCs/>
      <w:sz w:val="24"/>
    </w:rPr>
  </w:style>
  <w:style w:type="paragraph" w:customStyle="1" w:styleId="WW-Caption1111">
    <w:name w:val="WW-Caption1111"/>
    <w:basedOn w:val="a"/>
    <w:rsid w:val="00543F6D"/>
    <w:pPr>
      <w:suppressLineNumbers/>
      <w:spacing w:before="120"/>
    </w:pPr>
    <w:rPr>
      <w:rFonts w:cs="Mangal"/>
      <w:i/>
      <w:iCs/>
      <w:sz w:val="24"/>
    </w:rPr>
  </w:style>
  <w:style w:type="paragraph" w:customStyle="1" w:styleId="WW-Caption11111">
    <w:name w:val="WW-Caption11111"/>
    <w:basedOn w:val="a"/>
    <w:rsid w:val="00543F6D"/>
    <w:pPr>
      <w:suppressLineNumbers/>
      <w:spacing w:before="120"/>
    </w:pPr>
    <w:rPr>
      <w:rFonts w:cs="Mangal"/>
      <w:i/>
      <w:iCs/>
      <w:sz w:val="24"/>
    </w:rPr>
  </w:style>
  <w:style w:type="paragraph" w:customStyle="1" w:styleId="WW-Caption111111">
    <w:name w:val="WW-Caption111111"/>
    <w:basedOn w:val="a"/>
    <w:rsid w:val="00543F6D"/>
    <w:pPr>
      <w:suppressLineNumbers/>
      <w:spacing w:before="120"/>
    </w:pPr>
    <w:rPr>
      <w:rFonts w:cs="Mangal"/>
      <w:i/>
      <w:iCs/>
      <w:sz w:val="24"/>
    </w:rPr>
  </w:style>
  <w:style w:type="paragraph" w:customStyle="1" w:styleId="WW-Caption1111111">
    <w:name w:val="WW-Caption1111111"/>
    <w:basedOn w:val="a"/>
    <w:rsid w:val="00543F6D"/>
    <w:pPr>
      <w:suppressLineNumbers/>
      <w:spacing w:before="120"/>
    </w:pPr>
    <w:rPr>
      <w:rFonts w:cs="Mangal"/>
      <w:i/>
      <w:iCs/>
      <w:sz w:val="24"/>
    </w:rPr>
  </w:style>
  <w:style w:type="paragraph" w:customStyle="1" w:styleId="WW-Caption11111111">
    <w:name w:val="WW-Caption11111111"/>
    <w:basedOn w:val="a"/>
    <w:rsid w:val="00543F6D"/>
    <w:pPr>
      <w:suppressLineNumbers/>
      <w:spacing w:before="120"/>
    </w:pPr>
    <w:rPr>
      <w:rFonts w:cs="Mangal"/>
      <w:i/>
      <w:iCs/>
      <w:sz w:val="24"/>
    </w:rPr>
  </w:style>
  <w:style w:type="paragraph" w:customStyle="1" w:styleId="WW-Caption111111111">
    <w:name w:val="WW-Caption111111111"/>
    <w:basedOn w:val="a"/>
    <w:rsid w:val="00543F6D"/>
    <w:pPr>
      <w:suppressLineNumbers/>
      <w:spacing w:before="120"/>
    </w:pPr>
    <w:rPr>
      <w:rFonts w:cs="Mangal"/>
      <w:i/>
      <w:iCs/>
      <w:sz w:val="24"/>
    </w:rPr>
  </w:style>
  <w:style w:type="paragraph" w:customStyle="1" w:styleId="WW-Caption1111111111">
    <w:name w:val="WW-Caption1111111111"/>
    <w:basedOn w:val="a"/>
    <w:rsid w:val="00543F6D"/>
    <w:pPr>
      <w:suppressLineNumbers/>
      <w:spacing w:before="120"/>
    </w:pPr>
    <w:rPr>
      <w:rFonts w:cs="Mangal"/>
      <w:i/>
      <w:iCs/>
      <w:sz w:val="24"/>
    </w:rPr>
  </w:style>
  <w:style w:type="paragraph" w:customStyle="1" w:styleId="17">
    <w:name w:val="Λεζάντα1"/>
    <w:basedOn w:val="a"/>
    <w:rsid w:val="00543F6D"/>
    <w:pPr>
      <w:suppressLineNumbers/>
      <w:spacing w:before="120"/>
    </w:pPr>
    <w:rPr>
      <w:rFonts w:cs="Mangal"/>
      <w:i/>
      <w:iCs/>
      <w:sz w:val="24"/>
    </w:rPr>
  </w:style>
  <w:style w:type="paragraph" w:customStyle="1" w:styleId="WW-Caption11111111111">
    <w:name w:val="WW-Caption11111111111"/>
    <w:basedOn w:val="a"/>
    <w:rsid w:val="00543F6D"/>
    <w:pPr>
      <w:suppressLineNumbers/>
      <w:spacing w:before="120"/>
    </w:pPr>
    <w:rPr>
      <w:rFonts w:cs="Mangal"/>
      <w:i/>
      <w:iCs/>
      <w:sz w:val="24"/>
    </w:rPr>
  </w:style>
  <w:style w:type="paragraph" w:customStyle="1" w:styleId="WW-Caption111111111111">
    <w:name w:val="WW-Caption111111111111"/>
    <w:basedOn w:val="a"/>
    <w:rsid w:val="00543F6D"/>
    <w:pPr>
      <w:suppressLineNumbers/>
      <w:spacing w:before="120"/>
    </w:pPr>
    <w:rPr>
      <w:rFonts w:cs="Mangal"/>
      <w:i/>
      <w:iCs/>
      <w:sz w:val="24"/>
    </w:rPr>
  </w:style>
  <w:style w:type="paragraph" w:customStyle="1" w:styleId="WW-Caption1111111111111">
    <w:name w:val="WW-Caption1111111111111"/>
    <w:basedOn w:val="a"/>
    <w:rsid w:val="00543F6D"/>
    <w:pPr>
      <w:suppressLineNumbers/>
      <w:spacing w:before="120"/>
    </w:pPr>
    <w:rPr>
      <w:rFonts w:cs="Mangal"/>
      <w:i/>
      <w:iCs/>
      <w:sz w:val="24"/>
    </w:rPr>
  </w:style>
  <w:style w:type="paragraph" w:customStyle="1" w:styleId="WW-Caption11111111111111">
    <w:name w:val="WW-Caption11111111111111"/>
    <w:basedOn w:val="a"/>
    <w:rsid w:val="00543F6D"/>
    <w:pPr>
      <w:suppressLineNumbers/>
      <w:spacing w:before="120"/>
    </w:pPr>
    <w:rPr>
      <w:rFonts w:cs="Mangal"/>
      <w:i/>
      <w:iCs/>
      <w:sz w:val="24"/>
    </w:rPr>
  </w:style>
  <w:style w:type="paragraph" w:customStyle="1" w:styleId="Bullet">
    <w:name w:val="Bullet"/>
    <w:basedOn w:val="a"/>
    <w:rsid w:val="00543F6D"/>
    <w:pPr>
      <w:numPr>
        <w:numId w:val="2"/>
      </w:numPr>
      <w:spacing w:after="100"/>
    </w:pPr>
    <w:rPr>
      <w:rFonts w:eastAsia="MS Mincho"/>
      <w:lang w:val="en-US" w:eastAsia="ja-JP"/>
    </w:rPr>
  </w:style>
  <w:style w:type="paragraph" w:customStyle="1" w:styleId="18">
    <w:name w:val="Ημερομηνία1"/>
    <w:basedOn w:val="a"/>
    <w:next w:val="a"/>
    <w:rsid w:val="00543F6D"/>
    <w:pPr>
      <w:spacing w:after="100"/>
    </w:pPr>
    <w:rPr>
      <w:rFonts w:eastAsia="MS Mincho"/>
      <w:lang w:val="en-US" w:eastAsia="ja-JP"/>
    </w:rPr>
  </w:style>
  <w:style w:type="paragraph" w:customStyle="1" w:styleId="DocTitle">
    <w:name w:val="Doc Title"/>
    <w:basedOn w:val="1"/>
    <w:rsid w:val="00543F6D"/>
  </w:style>
  <w:style w:type="paragraph" w:customStyle="1" w:styleId="inserttext">
    <w:name w:val="insert text"/>
    <w:basedOn w:val="a"/>
    <w:rsid w:val="00543F6D"/>
    <w:pPr>
      <w:spacing w:after="100"/>
      <w:ind w:left="794"/>
    </w:pPr>
    <w:rPr>
      <w:rFonts w:eastAsia="MS Mincho"/>
      <w:lang w:val="en-US" w:eastAsia="ja-JP"/>
    </w:rPr>
  </w:style>
  <w:style w:type="paragraph" w:styleId="af2">
    <w:name w:val="footer"/>
    <w:basedOn w:val="a"/>
    <w:rsid w:val="00543F6D"/>
    <w:pPr>
      <w:spacing w:after="100"/>
    </w:pPr>
    <w:rPr>
      <w:rFonts w:eastAsia="MS Mincho"/>
      <w:lang w:val="en-US" w:eastAsia="ja-JP"/>
    </w:rPr>
  </w:style>
  <w:style w:type="paragraph" w:styleId="af3">
    <w:name w:val="header"/>
    <w:aliases w:val="hd,ho,header odd,Header Titlos Prosforas"/>
    <w:basedOn w:val="a"/>
    <w:rsid w:val="00543F6D"/>
  </w:style>
  <w:style w:type="paragraph" w:customStyle="1" w:styleId="19">
    <w:name w:val="Κείμενο πλαισίου1"/>
    <w:basedOn w:val="a"/>
    <w:rsid w:val="00543F6D"/>
    <w:rPr>
      <w:sz w:val="16"/>
      <w:szCs w:val="16"/>
    </w:rPr>
  </w:style>
  <w:style w:type="paragraph" w:customStyle="1" w:styleId="CommentText1">
    <w:name w:val="Comment Text1"/>
    <w:basedOn w:val="a"/>
    <w:rsid w:val="00543F6D"/>
    <w:rPr>
      <w:sz w:val="20"/>
      <w:szCs w:val="20"/>
    </w:rPr>
  </w:style>
  <w:style w:type="paragraph" w:customStyle="1" w:styleId="CommentSubject1">
    <w:name w:val="Comment Subject1"/>
    <w:basedOn w:val="CommentText1"/>
    <w:next w:val="CommentText1"/>
    <w:rsid w:val="00543F6D"/>
    <w:rPr>
      <w:b/>
      <w:bCs/>
    </w:rPr>
  </w:style>
  <w:style w:type="paragraph" w:customStyle="1" w:styleId="1a">
    <w:name w:val="Αναθεώρηση1"/>
    <w:rsid w:val="00543F6D"/>
    <w:pPr>
      <w:suppressAutoHyphens/>
    </w:pPr>
    <w:rPr>
      <w:sz w:val="24"/>
      <w:szCs w:val="24"/>
      <w:lang w:val="en-GB" w:eastAsia="zh-CN"/>
    </w:rPr>
  </w:style>
  <w:style w:type="paragraph" w:customStyle="1" w:styleId="western">
    <w:name w:val="western"/>
    <w:basedOn w:val="a"/>
    <w:rsid w:val="00543F6D"/>
    <w:pPr>
      <w:spacing w:before="280" w:after="200"/>
    </w:pPr>
    <w:rPr>
      <w:rFonts w:ascii="Arial Unicode MS" w:eastAsia="Arial Unicode MS" w:hAnsi="Arial Unicode MS" w:cs="Arial Unicode MS"/>
    </w:rPr>
  </w:style>
  <w:style w:type="paragraph" w:customStyle="1" w:styleId="1b">
    <w:name w:val="Παράγραφος λίστας1"/>
    <w:basedOn w:val="a"/>
    <w:rsid w:val="00543F6D"/>
    <w:pPr>
      <w:spacing w:after="200"/>
      <w:ind w:left="720"/>
      <w:contextualSpacing/>
    </w:pPr>
  </w:style>
  <w:style w:type="paragraph" w:styleId="af4">
    <w:name w:val="footnote text"/>
    <w:basedOn w:val="a"/>
    <w:link w:val="Char2"/>
    <w:rsid w:val="00543F6D"/>
    <w:pPr>
      <w:spacing w:after="0"/>
      <w:ind w:left="425" w:hanging="425"/>
    </w:pPr>
    <w:rPr>
      <w:sz w:val="18"/>
      <w:szCs w:val="20"/>
      <w:lang w:val="en-IE"/>
    </w:rPr>
  </w:style>
  <w:style w:type="paragraph" w:styleId="1c">
    <w:name w:val="toc 1"/>
    <w:basedOn w:val="a"/>
    <w:next w:val="a"/>
    <w:uiPriority w:val="39"/>
    <w:rsid w:val="00543F6D"/>
    <w:pPr>
      <w:spacing w:before="120"/>
      <w:jc w:val="left"/>
    </w:pPr>
    <w:rPr>
      <w:b/>
      <w:bCs/>
      <w:caps/>
      <w:sz w:val="20"/>
      <w:szCs w:val="20"/>
    </w:rPr>
  </w:style>
  <w:style w:type="paragraph" w:styleId="28">
    <w:name w:val="toc 2"/>
    <w:basedOn w:val="a"/>
    <w:next w:val="a"/>
    <w:uiPriority w:val="39"/>
    <w:rsid w:val="00543F6D"/>
    <w:pPr>
      <w:spacing w:after="0"/>
      <w:ind w:left="220"/>
      <w:jc w:val="left"/>
    </w:pPr>
    <w:rPr>
      <w:smallCaps/>
      <w:sz w:val="20"/>
      <w:szCs w:val="20"/>
    </w:rPr>
  </w:style>
  <w:style w:type="paragraph" w:styleId="31">
    <w:name w:val="toc 3"/>
    <w:basedOn w:val="a"/>
    <w:next w:val="a"/>
    <w:uiPriority w:val="39"/>
    <w:rsid w:val="00543F6D"/>
    <w:pPr>
      <w:spacing w:after="0"/>
      <w:ind w:left="440"/>
      <w:jc w:val="left"/>
    </w:pPr>
    <w:rPr>
      <w:i/>
      <w:iCs/>
      <w:sz w:val="20"/>
      <w:szCs w:val="20"/>
    </w:rPr>
  </w:style>
  <w:style w:type="paragraph" w:styleId="40">
    <w:name w:val="toc 4"/>
    <w:basedOn w:val="a"/>
    <w:next w:val="a"/>
    <w:uiPriority w:val="39"/>
    <w:rsid w:val="00543F6D"/>
    <w:pPr>
      <w:spacing w:after="0"/>
      <w:ind w:left="660"/>
      <w:jc w:val="left"/>
    </w:pPr>
    <w:rPr>
      <w:sz w:val="18"/>
      <w:szCs w:val="18"/>
    </w:rPr>
  </w:style>
  <w:style w:type="paragraph" w:styleId="50">
    <w:name w:val="toc 5"/>
    <w:basedOn w:val="a"/>
    <w:next w:val="a"/>
    <w:uiPriority w:val="39"/>
    <w:rsid w:val="00543F6D"/>
    <w:pPr>
      <w:spacing w:after="0"/>
      <w:ind w:left="880"/>
      <w:jc w:val="left"/>
    </w:pPr>
    <w:rPr>
      <w:sz w:val="18"/>
      <w:szCs w:val="18"/>
    </w:rPr>
  </w:style>
  <w:style w:type="paragraph" w:styleId="60">
    <w:name w:val="toc 6"/>
    <w:basedOn w:val="a"/>
    <w:next w:val="a"/>
    <w:uiPriority w:val="39"/>
    <w:rsid w:val="00543F6D"/>
    <w:pPr>
      <w:spacing w:after="0"/>
      <w:ind w:left="1100"/>
      <w:jc w:val="left"/>
    </w:pPr>
    <w:rPr>
      <w:sz w:val="18"/>
      <w:szCs w:val="18"/>
    </w:rPr>
  </w:style>
  <w:style w:type="paragraph" w:styleId="70">
    <w:name w:val="toc 7"/>
    <w:basedOn w:val="a"/>
    <w:next w:val="a"/>
    <w:uiPriority w:val="39"/>
    <w:rsid w:val="00543F6D"/>
    <w:pPr>
      <w:spacing w:after="0"/>
      <w:ind w:left="1320"/>
      <w:jc w:val="left"/>
    </w:pPr>
    <w:rPr>
      <w:sz w:val="18"/>
      <w:szCs w:val="18"/>
    </w:rPr>
  </w:style>
  <w:style w:type="paragraph" w:styleId="80">
    <w:name w:val="toc 8"/>
    <w:basedOn w:val="a"/>
    <w:next w:val="a"/>
    <w:uiPriority w:val="39"/>
    <w:rsid w:val="00543F6D"/>
    <w:pPr>
      <w:spacing w:after="0"/>
      <w:ind w:left="1540"/>
      <w:jc w:val="left"/>
    </w:pPr>
    <w:rPr>
      <w:sz w:val="18"/>
      <w:szCs w:val="18"/>
    </w:rPr>
  </w:style>
  <w:style w:type="paragraph" w:styleId="90">
    <w:name w:val="toc 9"/>
    <w:basedOn w:val="a"/>
    <w:next w:val="a"/>
    <w:uiPriority w:val="39"/>
    <w:rsid w:val="00543F6D"/>
    <w:pPr>
      <w:spacing w:after="0"/>
      <w:ind w:left="1760"/>
      <w:jc w:val="left"/>
    </w:pPr>
    <w:rPr>
      <w:sz w:val="18"/>
      <w:szCs w:val="18"/>
    </w:rPr>
  </w:style>
  <w:style w:type="paragraph" w:customStyle="1" w:styleId="Style1">
    <w:name w:val="Style1"/>
    <w:basedOn w:val="DocTitle"/>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43F6D"/>
    <w:rPr>
      <w:rFonts w:ascii="Calibri" w:hAnsi="Calibri" w:cs="Calibri"/>
      <w:lang w:val="el-GR"/>
    </w:rPr>
  </w:style>
  <w:style w:type="paragraph" w:styleId="af5">
    <w:name w:val="endnote text"/>
    <w:basedOn w:val="a"/>
    <w:link w:val="Char3"/>
    <w:rsid w:val="00543F6D"/>
    <w:rPr>
      <w:sz w:val="20"/>
      <w:szCs w:val="20"/>
    </w:rPr>
  </w:style>
  <w:style w:type="paragraph" w:customStyle="1" w:styleId="Default">
    <w:name w:val="Defaul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43F6D"/>
  </w:style>
  <w:style w:type="paragraph" w:styleId="af7">
    <w:name w:val="Body Text Indent"/>
    <w:basedOn w:val="a"/>
    <w:rsid w:val="00543F6D"/>
    <w:pPr>
      <w:ind w:firstLine="1134"/>
    </w:pPr>
    <w:rPr>
      <w:rFonts w:ascii="Arial" w:hAnsi="Arial" w:cs="Arial"/>
    </w:rPr>
  </w:style>
  <w:style w:type="paragraph" w:customStyle="1" w:styleId="normalwithoutspacing">
    <w:name w:val="normal_without_spacing"/>
    <w:basedOn w:val="a"/>
    <w:rsid w:val="00543F6D"/>
    <w:pPr>
      <w:spacing w:after="60"/>
    </w:pPr>
    <w:rPr>
      <w:lang w:val="el-GR"/>
    </w:rPr>
  </w:style>
  <w:style w:type="paragraph" w:customStyle="1" w:styleId="foothanging">
    <w:name w:val="foot_hanging"/>
    <w:basedOn w:val="af4"/>
    <w:rsid w:val="00543F6D"/>
    <w:pPr>
      <w:ind w:left="426" w:hanging="426"/>
    </w:pPr>
    <w:rPr>
      <w:szCs w:val="18"/>
    </w:rPr>
  </w:style>
  <w:style w:type="paragraph" w:customStyle="1" w:styleId="-HTML1">
    <w:name w:val="Προ-διαμορφωμένο HTML1"/>
    <w:basedOn w:val="a"/>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43F6D"/>
    <w:pPr>
      <w:suppressAutoHyphens w:val="0"/>
      <w:spacing w:line="312" w:lineRule="auto"/>
      <w:ind w:left="283"/>
    </w:pPr>
    <w:rPr>
      <w:rFonts w:cs="Times New Roman"/>
      <w:sz w:val="16"/>
      <w:szCs w:val="16"/>
    </w:rPr>
  </w:style>
  <w:style w:type="paragraph" w:customStyle="1" w:styleId="1d">
    <w:name w:val="Χωρίς διάστιχο1"/>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43F6D"/>
    <w:pPr>
      <w:suppressLineNumbers/>
    </w:pPr>
  </w:style>
  <w:style w:type="paragraph" w:customStyle="1" w:styleId="af9">
    <w:name w:val="Επικεφαλίδα πίνακα"/>
    <w:basedOn w:val="af8"/>
    <w:rsid w:val="00543F6D"/>
    <w:pPr>
      <w:jc w:val="center"/>
    </w:pPr>
    <w:rPr>
      <w:b/>
      <w:bCs/>
    </w:rPr>
  </w:style>
  <w:style w:type="paragraph" w:customStyle="1" w:styleId="footers">
    <w:name w:val="footers"/>
    <w:basedOn w:val="foothanging"/>
    <w:rsid w:val="00543F6D"/>
  </w:style>
  <w:style w:type="paragraph" w:customStyle="1" w:styleId="Standard">
    <w:name w:val="Standard"/>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43F6D"/>
    <w:pPr>
      <w:spacing w:after="120"/>
    </w:pPr>
  </w:style>
  <w:style w:type="paragraph" w:customStyle="1" w:styleId="Footnote">
    <w:name w:val="Footnote"/>
    <w:basedOn w:val="Standard"/>
    <w:rsid w:val="00543F6D"/>
    <w:pPr>
      <w:suppressLineNumbers/>
      <w:ind w:left="283" w:hanging="283"/>
    </w:pPr>
    <w:rPr>
      <w:sz w:val="20"/>
      <w:szCs w:val="20"/>
    </w:rPr>
  </w:style>
  <w:style w:type="paragraph" w:customStyle="1" w:styleId="311">
    <w:name w:val="Σώμα κείμενου 31"/>
    <w:basedOn w:val="a"/>
    <w:rsid w:val="00543F6D"/>
    <w:rPr>
      <w:sz w:val="16"/>
      <w:szCs w:val="16"/>
    </w:rPr>
  </w:style>
  <w:style w:type="paragraph" w:customStyle="1" w:styleId="fooot">
    <w:name w:val="fooot"/>
    <w:basedOn w:val="footers"/>
    <w:rsid w:val="00543F6D"/>
  </w:style>
  <w:style w:type="paragraph" w:styleId="afa">
    <w:name w:val="Balloon Text"/>
    <w:basedOn w:val="a"/>
    <w:rsid w:val="00543F6D"/>
    <w:pPr>
      <w:spacing w:after="0"/>
    </w:pPr>
    <w:rPr>
      <w:sz w:val="16"/>
      <w:szCs w:val="16"/>
    </w:rPr>
  </w:style>
  <w:style w:type="paragraph" w:customStyle="1" w:styleId="1e">
    <w:name w:val="Κείμενο σχολίου1"/>
    <w:basedOn w:val="a"/>
    <w:rsid w:val="00543F6D"/>
    <w:rPr>
      <w:sz w:val="20"/>
      <w:szCs w:val="20"/>
    </w:rPr>
  </w:style>
  <w:style w:type="paragraph" w:styleId="afb">
    <w:name w:val="annotation subject"/>
    <w:basedOn w:val="1e"/>
    <w:next w:val="1e"/>
    <w:rsid w:val="00543F6D"/>
    <w:rPr>
      <w:b/>
      <w:bCs/>
    </w:rPr>
  </w:style>
  <w:style w:type="paragraph" w:styleId="-HTML">
    <w:name w:val="HTML Preformatted"/>
    <w:basedOn w:val="a"/>
    <w:uiPriority w:val="99"/>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43F6D"/>
    <w:pPr>
      <w:suppressAutoHyphens/>
    </w:pPr>
    <w:rPr>
      <w:rFonts w:ascii="Calibri" w:hAnsi="Calibri" w:cs="Calibri"/>
      <w:sz w:val="22"/>
      <w:szCs w:val="24"/>
      <w:lang w:val="en-GB" w:eastAsia="zh-CN"/>
    </w:rPr>
  </w:style>
  <w:style w:type="paragraph" w:customStyle="1" w:styleId="21">
    <w:name w:val="Λίστα με κουκκίδες 21"/>
    <w:basedOn w:val="a"/>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43F6D"/>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9">
    <w:name w:val="Ανεπίλυτη αναφορά2"/>
    <w:basedOn w:val="a0"/>
    <w:uiPriority w:val="99"/>
    <w:semiHidden/>
    <w:unhideWhenUsed/>
    <w:rsid w:val="002A4398"/>
    <w:rPr>
      <w:color w:val="605E5C"/>
      <w:shd w:val="clear" w:color="auto" w:fill="E1DFDD"/>
    </w:rPr>
  </w:style>
  <w:style w:type="character" w:styleId="aff5">
    <w:name w:val="Unresolved Mention"/>
    <w:basedOn w:val="a0"/>
    <w:uiPriority w:val="99"/>
    <w:semiHidden/>
    <w:unhideWhenUsed/>
    <w:rsid w:val="005C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eaadhsy.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2BF-0B73-4220-A0B8-768AA47B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35975</Words>
  <Characters>205059</Characters>
  <Application>Microsoft Office Word</Application>
  <DocSecurity>0</DocSecurity>
  <Lines>1708</Lines>
  <Paragraphs>481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2023-04-27T10:42:00Z</dcterms:created>
  <dcterms:modified xsi:type="dcterms:W3CDTF">2023-05-08T06:48:00Z</dcterms:modified>
</cp:coreProperties>
</file>